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9648" w:type="dxa"/>
        <w:tblInd w:w="-108" w:type="dxa"/>
        <w:tblLayout w:type="fixed"/>
        <w:tblCellMar>
          <w:left w:w="0" w:type="dxa"/>
          <w:right w:w="0" w:type="dxa"/>
        </w:tblCellMar>
        <w:tblLook w:val="0000" w:firstRow="0" w:lastRow="0" w:firstColumn="0" w:lastColumn="0" w:noHBand="0" w:noVBand="0"/>
      </w:tblPr>
      <w:tblGrid>
        <w:gridCol w:w="3580"/>
        <w:gridCol w:w="3368"/>
        <w:gridCol w:w="2622"/>
        <w:gridCol w:w="78"/>
      </w:tblGrid>
      <w:tr w:rsidR="00CC40B6" w:rsidTr="00A57616">
        <w:tc>
          <w:tcPr>
            <w:tcW w:w="9570" w:type="dxa"/>
            <w:gridSpan w:val="3"/>
            <w:shd w:val="clear" w:color="auto" w:fill="auto"/>
          </w:tcPr>
          <w:p w:rsidR="00CC40B6" w:rsidRPr="00A57616" w:rsidRDefault="00A57616" w:rsidP="00A57616">
            <w:pPr>
              <w:tabs>
                <w:tab w:val="left" w:pos="8790"/>
              </w:tabs>
            </w:pPr>
            <w:r>
              <w:rPr>
                <w:b/>
              </w:rPr>
              <w:t xml:space="preserve">                                                                                                                    </w:t>
            </w:r>
            <w:r w:rsidRPr="00A57616">
              <w:t>проект</w:t>
            </w:r>
          </w:p>
        </w:tc>
        <w:tc>
          <w:tcPr>
            <w:tcW w:w="78" w:type="dxa"/>
            <w:shd w:val="clear" w:color="auto" w:fill="auto"/>
          </w:tcPr>
          <w:p w:rsidR="00CC40B6" w:rsidRDefault="00CC40B6">
            <w:pPr>
              <w:snapToGrid w:val="0"/>
            </w:pPr>
          </w:p>
        </w:tc>
      </w:tr>
      <w:tr w:rsidR="00CC40B6" w:rsidRPr="00B63758" w:rsidTr="00A57616">
        <w:tblPrEx>
          <w:tblCellMar>
            <w:left w:w="108" w:type="dxa"/>
            <w:right w:w="108" w:type="dxa"/>
          </w:tblCellMar>
        </w:tblPrEx>
        <w:tc>
          <w:tcPr>
            <w:tcW w:w="3580" w:type="dxa"/>
            <w:shd w:val="clear" w:color="auto" w:fill="auto"/>
          </w:tcPr>
          <w:p w:rsidR="00CC40B6" w:rsidRPr="00B63758" w:rsidRDefault="00CC40B6">
            <w:pPr>
              <w:rPr>
                <w:color w:val="262626" w:themeColor="text1" w:themeTint="D9"/>
              </w:rPr>
            </w:pPr>
          </w:p>
        </w:tc>
        <w:tc>
          <w:tcPr>
            <w:tcW w:w="3368" w:type="dxa"/>
            <w:shd w:val="clear" w:color="auto" w:fill="auto"/>
          </w:tcPr>
          <w:p w:rsidR="00CC40B6" w:rsidRPr="00B63758" w:rsidRDefault="00CC40B6" w:rsidP="0067655E">
            <w:pPr>
              <w:snapToGrid w:val="0"/>
              <w:rPr>
                <w:color w:val="262626" w:themeColor="text1" w:themeTint="D9"/>
              </w:rPr>
            </w:pPr>
          </w:p>
        </w:tc>
        <w:tc>
          <w:tcPr>
            <w:tcW w:w="2700" w:type="dxa"/>
            <w:gridSpan w:val="2"/>
            <w:shd w:val="clear" w:color="auto" w:fill="auto"/>
          </w:tcPr>
          <w:p w:rsidR="00CC40B6" w:rsidRPr="00B63758" w:rsidRDefault="00CC40B6" w:rsidP="004E185E">
            <w:pPr>
              <w:jc w:val="right"/>
              <w:rPr>
                <w:color w:val="262626" w:themeColor="text1" w:themeTint="D9"/>
              </w:rPr>
            </w:pPr>
          </w:p>
        </w:tc>
      </w:tr>
    </w:tbl>
    <w:p w:rsidR="003317E8" w:rsidRDefault="003317E8" w:rsidP="003317E8">
      <w:pPr>
        <w:pStyle w:val="ConsPlusTitle"/>
        <w:jc w:val="center"/>
        <w:rPr>
          <w:rFonts w:ascii="Times New Roman" w:hAnsi="Times New Roman" w:cs="Times New Roman"/>
          <w:sz w:val="26"/>
          <w:szCs w:val="26"/>
        </w:rPr>
      </w:pPr>
    </w:p>
    <w:p w:rsidR="003317E8" w:rsidRPr="00064CFE" w:rsidRDefault="003317E8" w:rsidP="003317E8">
      <w:pPr>
        <w:pStyle w:val="ConsPlusTitle"/>
        <w:jc w:val="center"/>
        <w:rPr>
          <w:rFonts w:ascii="Times New Roman" w:hAnsi="Times New Roman" w:cs="Times New Roman"/>
          <w:sz w:val="26"/>
          <w:szCs w:val="26"/>
        </w:rPr>
      </w:pPr>
      <w:r w:rsidRPr="00064CFE">
        <w:rPr>
          <w:rFonts w:ascii="Times New Roman" w:hAnsi="Times New Roman" w:cs="Times New Roman"/>
          <w:sz w:val="26"/>
          <w:szCs w:val="26"/>
        </w:rPr>
        <w:t>АДМИНИСТРАТИВНЫЙ РЕГЛАМЕНТ</w:t>
      </w:r>
    </w:p>
    <w:p w:rsidR="003317E8" w:rsidRPr="00064CFE" w:rsidRDefault="003317E8" w:rsidP="003317E8">
      <w:pPr>
        <w:pStyle w:val="ConsPlusTitle"/>
        <w:jc w:val="center"/>
        <w:rPr>
          <w:rFonts w:ascii="Times New Roman" w:hAnsi="Times New Roman" w:cs="Times New Roman"/>
          <w:sz w:val="26"/>
          <w:szCs w:val="26"/>
        </w:rPr>
      </w:pPr>
      <w:r w:rsidRPr="00064CFE">
        <w:rPr>
          <w:rFonts w:ascii="Times New Roman" w:hAnsi="Times New Roman" w:cs="Times New Roman"/>
          <w:sz w:val="26"/>
          <w:szCs w:val="26"/>
        </w:rPr>
        <w:t>ПРЕДОСТАВЛЕНИЯ МУНИЦИПАЛЬНОЙ УСЛУГИ</w:t>
      </w:r>
    </w:p>
    <w:p w:rsidR="003317E8" w:rsidRDefault="003317E8" w:rsidP="003317E8">
      <w:pPr>
        <w:pStyle w:val="ConsPlusNormal0"/>
        <w:ind w:firstLine="709"/>
        <w:jc w:val="both"/>
        <w:rPr>
          <w:rFonts w:ascii="Times New Roman" w:hAnsi="Times New Roman"/>
        </w:rPr>
      </w:pPr>
    </w:p>
    <w:p w:rsidR="003317E8" w:rsidRPr="007D765F" w:rsidRDefault="003317E8" w:rsidP="00F26B66">
      <w:pPr>
        <w:pStyle w:val="ConsPlusNormal0"/>
        <w:ind w:firstLine="709"/>
        <w:jc w:val="center"/>
        <w:rPr>
          <w:rFonts w:ascii="Times New Roman" w:hAnsi="Times New Roman"/>
          <w:b/>
          <w:highlight w:val="yellow"/>
        </w:rPr>
      </w:pPr>
      <w:r w:rsidRPr="007D765F">
        <w:rPr>
          <w:rFonts w:ascii="Times New Roman" w:hAnsi="Times New Roman"/>
          <w:b/>
        </w:rPr>
        <w:t>«Выдача разрешения на строительство, объекта капитального строительства, расположенного на территории муниципального образования».</w:t>
      </w:r>
    </w:p>
    <w:p w:rsidR="003317E8" w:rsidRPr="00064CFE" w:rsidRDefault="003317E8" w:rsidP="003317E8">
      <w:pPr>
        <w:pStyle w:val="ConsPlusTitle"/>
        <w:jc w:val="center"/>
        <w:rPr>
          <w:rFonts w:ascii="Times New Roman" w:hAnsi="Times New Roman" w:cs="Times New Roman"/>
          <w:sz w:val="26"/>
          <w:szCs w:val="26"/>
        </w:rPr>
      </w:pPr>
    </w:p>
    <w:p w:rsidR="003317E8" w:rsidRPr="00064CFE" w:rsidRDefault="003317E8" w:rsidP="003317E8">
      <w:pPr>
        <w:pStyle w:val="ConsPlusNormal0"/>
        <w:spacing w:after="240"/>
        <w:jc w:val="center"/>
        <w:outlineLvl w:val="1"/>
        <w:rPr>
          <w:rFonts w:ascii="Times New Roman" w:hAnsi="Times New Roman"/>
          <w:b/>
        </w:rPr>
      </w:pPr>
      <w:r w:rsidRPr="00064CFE">
        <w:rPr>
          <w:rFonts w:ascii="Times New Roman" w:hAnsi="Times New Roman"/>
          <w:b/>
        </w:rPr>
        <w:t>1. Общие положения</w:t>
      </w:r>
    </w:p>
    <w:p w:rsidR="003317E8" w:rsidRPr="00064CFE" w:rsidRDefault="003317E8" w:rsidP="003317E8">
      <w:pPr>
        <w:pStyle w:val="ConsPlusNormal0"/>
        <w:spacing w:after="240"/>
        <w:jc w:val="center"/>
        <w:outlineLvl w:val="2"/>
        <w:rPr>
          <w:rFonts w:ascii="Times New Roman" w:hAnsi="Times New Roman"/>
          <w:b/>
        </w:rPr>
      </w:pPr>
      <w:r w:rsidRPr="00064CFE">
        <w:rPr>
          <w:rFonts w:ascii="Times New Roman" w:hAnsi="Times New Roman"/>
          <w:b/>
        </w:rPr>
        <w:t>Предмет регулирования административного регламента</w:t>
      </w:r>
    </w:p>
    <w:p w:rsidR="003317E8" w:rsidRPr="008E6241" w:rsidRDefault="003317E8" w:rsidP="003317E8">
      <w:pPr>
        <w:pStyle w:val="ConsPlusNormal0"/>
        <w:ind w:firstLine="709"/>
        <w:jc w:val="both"/>
        <w:rPr>
          <w:rFonts w:ascii="Times New Roman" w:hAnsi="Times New Roman"/>
        </w:rPr>
      </w:pPr>
      <w:r w:rsidRPr="00556F16">
        <w:rPr>
          <w:rFonts w:ascii="Times New Roman" w:hAnsi="Times New Roman"/>
          <w:b/>
        </w:rPr>
        <w:t xml:space="preserve">1.1. </w:t>
      </w:r>
      <w:proofErr w:type="gramStart"/>
      <w:r w:rsidRPr="00556F16">
        <w:rPr>
          <w:rFonts w:ascii="Times New Roman" w:hAnsi="Times New Roman"/>
          <w:b/>
        </w:rPr>
        <w:t xml:space="preserve">Административный регламент предоставления муниципальной услуги  </w:t>
      </w:r>
      <w:r w:rsidRPr="005B126E">
        <w:rPr>
          <w:rFonts w:ascii="Times New Roman" w:hAnsi="Times New Roman"/>
          <w:b/>
        </w:rPr>
        <w:t>«</w:t>
      </w:r>
      <w:r w:rsidRPr="00673751">
        <w:rPr>
          <w:rFonts w:ascii="Times New Roman" w:hAnsi="Times New Roman"/>
        </w:rPr>
        <w:t>Выдача разрешения на строительство</w:t>
      </w:r>
      <w:r w:rsidR="00A57616">
        <w:rPr>
          <w:rFonts w:ascii="Times New Roman" w:hAnsi="Times New Roman"/>
        </w:rPr>
        <w:t xml:space="preserve">, </w:t>
      </w:r>
      <w:r w:rsidRPr="00673751">
        <w:rPr>
          <w:rFonts w:ascii="Times New Roman" w:hAnsi="Times New Roman"/>
        </w:rPr>
        <w:t xml:space="preserve">объекта капитального строительства, расположенного на территории </w:t>
      </w:r>
      <w:r w:rsidRPr="008E6241">
        <w:rPr>
          <w:rFonts w:ascii="Times New Roman" w:hAnsi="Times New Roman"/>
        </w:rPr>
        <w:t>муниципального образования</w:t>
      </w:r>
      <w:r>
        <w:rPr>
          <w:rFonts w:ascii="Times New Roman" w:hAnsi="Times New Roman"/>
        </w:rPr>
        <w:t xml:space="preserve">» </w:t>
      </w:r>
      <w:r w:rsidRPr="00556F16">
        <w:rPr>
          <w:rFonts w:ascii="Times New Roman" w:hAnsi="Times New Roman"/>
          <w:b/>
        </w:rPr>
        <w:t xml:space="preserve"> (далее - административный регламент), </w:t>
      </w:r>
      <w:r w:rsidRPr="008E6241">
        <w:rPr>
          <w:rFonts w:ascii="Times New Roman" w:hAnsi="Times New Roman"/>
        </w:rPr>
        <w:t>определяет порядок, сроки и последовательность действий (административных процедур), формы контроля за исполнением,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w:t>
      </w:r>
      <w:proofErr w:type="gramEnd"/>
      <w:r w:rsidRPr="008E6241">
        <w:rPr>
          <w:rFonts w:ascii="Times New Roman" w:hAnsi="Times New Roman"/>
        </w:rPr>
        <w:t xml:space="preserve"> при предоставлении муниципальной услуги (далее – муниципальная услуга).</w:t>
      </w:r>
    </w:p>
    <w:p w:rsidR="003317E8" w:rsidRPr="000C5255" w:rsidRDefault="003317E8" w:rsidP="003317E8">
      <w:pPr>
        <w:pStyle w:val="ConsPlusNormal0"/>
        <w:ind w:firstLine="709"/>
        <w:jc w:val="both"/>
        <w:rPr>
          <w:rFonts w:ascii="Times New Roman" w:hAnsi="Times New Roman"/>
        </w:rPr>
      </w:pPr>
      <w:r w:rsidRPr="000C5255">
        <w:rPr>
          <w:rFonts w:ascii="Times New Roman" w:hAnsi="Times New Roman"/>
        </w:rPr>
        <w:t xml:space="preserve">Настоящий административный регламент разработан в целях </w:t>
      </w:r>
      <w:r w:rsidRPr="00817DC9">
        <w:rPr>
          <w:rFonts w:ascii="Times New Roman" w:hAnsi="Times New Roman"/>
        </w:rPr>
        <w:t>упорядочения административных процедур и административных действий,</w:t>
      </w:r>
      <w:r>
        <w:rPr>
          <w:rFonts w:ascii="Times New Roman" w:hAnsi="Times New Roman"/>
        </w:rPr>
        <w:t xml:space="preserve"> </w:t>
      </w:r>
      <w:r w:rsidRPr="000C5255">
        <w:rPr>
          <w:rFonts w:ascii="Times New Roman" w:hAnsi="Times New Roman"/>
        </w:rPr>
        <w:t xml:space="preserve">повышения качества предоставления и доступности муниципальной услуги, устранения избыточных </w:t>
      </w:r>
      <w:r>
        <w:rPr>
          <w:rFonts w:ascii="Times New Roman" w:hAnsi="Times New Roman"/>
        </w:rPr>
        <w:t>действий</w:t>
      </w:r>
      <w:r w:rsidRPr="000C5255">
        <w:rPr>
          <w:rFonts w:ascii="Times New Roman" w:hAnsi="Times New Roman"/>
        </w:rPr>
        <w:t xml:space="preserve"> и избыточных административных </w:t>
      </w:r>
      <w:r>
        <w:rPr>
          <w:rFonts w:ascii="Times New Roman" w:hAnsi="Times New Roman"/>
        </w:rPr>
        <w:t>процедур</w:t>
      </w:r>
      <w:r w:rsidRPr="000C5255">
        <w:rPr>
          <w:rFonts w:ascii="Times New Roman" w:hAnsi="Times New Roman"/>
        </w:rPr>
        <w:t xml:space="preserve">, сокращения количества документов, </w:t>
      </w:r>
      <w:r w:rsidRPr="00817DC9">
        <w:rPr>
          <w:rFonts w:ascii="Times New Roman" w:hAnsi="Times New Roman"/>
        </w:rPr>
        <w:t xml:space="preserve">представляемых заявителями для </w:t>
      </w:r>
      <w:r>
        <w:rPr>
          <w:rFonts w:ascii="Times New Roman" w:hAnsi="Times New Roman"/>
        </w:rPr>
        <w:t>получения</w:t>
      </w:r>
      <w:r w:rsidRPr="00817DC9">
        <w:rPr>
          <w:rFonts w:ascii="Times New Roman" w:hAnsi="Times New Roman"/>
        </w:rPr>
        <w:t xml:space="preserve"> </w:t>
      </w:r>
      <w:r>
        <w:rPr>
          <w:rFonts w:ascii="Times New Roman" w:hAnsi="Times New Roman"/>
        </w:rPr>
        <w:t>муниципальной</w:t>
      </w:r>
      <w:r w:rsidRPr="00817DC9">
        <w:rPr>
          <w:rFonts w:ascii="Times New Roman" w:hAnsi="Times New Roman"/>
        </w:rPr>
        <w:t xml:space="preserve">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w:t>
      </w:r>
      <w:r>
        <w:rPr>
          <w:rFonts w:ascii="Times New Roman" w:hAnsi="Times New Roman"/>
        </w:rPr>
        <w:t>муниципальной</w:t>
      </w:r>
      <w:r w:rsidRPr="00817DC9">
        <w:rPr>
          <w:rFonts w:ascii="Times New Roman" w:hAnsi="Times New Roman"/>
        </w:rPr>
        <w:t xml:space="preserve"> услуги, а также сроков исполнения отдельных административных процедур и административных действий в рамках предоставления </w:t>
      </w:r>
      <w:r>
        <w:rPr>
          <w:rFonts w:ascii="Times New Roman" w:hAnsi="Times New Roman"/>
        </w:rPr>
        <w:t>муниципальной</w:t>
      </w:r>
      <w:r w:rsidRPr="00817DC9">
        <w:rPr>
          <w:rFonts w:ascii="Times New Roman" w:hAnsi="Times New Roman"/>
        </w:rPr>
        <w:t xml:space="preserve"> услуги, если это не противоречит федеральным законам, нормативным правовым актам Президента Российской Федерации и Правительства Российской Федерации, нормативным правовым актам </w:t>
      </w:r>
      <w:r>
        <w:rPr>
          <w:rFonts w:ascii="Times New Roman" w:hAnsi="Times New Roman"/>
        </w:rPr>
        <w:t>Амурской</w:t>
      </w:r>
      <w:r w:rsidRPr="00817DC9">
        <w:rPr>
          <w:rFonts w:ascii="Times New Roman" w:hAnsi="Times New Roman"/>
        </w:rPr>
        <w:t xml:space="preserve"> области</w:t>
      </w:r>
      <w:r>
        <w:rPr>
          <w:rFonts w:ascii="Times New Roman" w:hAnsi="Times New Roman"/>
        </w:rPr>
        <w:t>, муниципальным правовым актам</w:t>
      </w:r>
      <w:r w:rsidRPr="000C5255">
        <w:rPr>
          <w:rFonts w:ascii="Times New Roman" w:hAnsi="Times New Roman"/>
        </w:rPr>
        <w:t>.</w:t>
      </w:r>
    </w:p>
    <w:p w:rsidR="003317E8" w:rsidRDefault="003317E8" w:rsidP="003317E8">
      <w:pPr>
        <w:pStyle w:val="ConsPlusNormal0"/>
        <w:ind w:firstLine="709"/>
        <w:jc w:val="both"/>
        <w:rPr>
          <w:rFonts w:ascii="Times New Roman" w:hAnsi="Times New Roman"/>
        </w:rPr>
      </w:pPr>
    </w:p>
    <w:p w:rsidR="003317E8" w:rsidRPr="00452714" w:rsidRDefault="003317E8" w:rsidP="003317E8">
      <w:pPr>
        <w:pStyle w:val="ConsPlusNormal0"/>
        <w:jc w:val="center"/>
        <w:rPr>
          <w:rFonts w:ascii="Times New Roman" w:hAnsi="Times New Roman"/>
          <w:b/>
        </w:rPr>
      </w:pPr>
      <w:r>
        <w:rPr>
          <w:rFonts w:ascii="Times New Roman" w:hAnsi="Times New Roman"/>
          <w:b/>
        </w:rPr>
        <w:t>О</w:t>
      </w:r>
      <w:r w:rsidRPr="00452714">
        <w:rPr>
          <w:rFonts w:ascii="Times New Roman" w:hAnsi="Times New Roman"/>
          <w:b/>
        </w:rPr>
        <w:t xml:space="preserve">писание заявителей, а также физических и юридических лиц, имеющих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при взаимодействии с соответствующими органами </w:t>
      </w:r>
      <w:r>
        <w:rPr>
          <w:rFonts w:ascii="Times New Roman" w:hAnsi="Times New Roman"/>
          <w:b/>
        </w:rPr>
        <w:t>местного самоуправления</w:t>
      </w:r>
      <w:r w:rsidRPr="00452714">
        <w:rPr>
          <w:rFonts w:ascii="Times New Roman" w:hAnsi="Times New Roman"/>
          <w:b/>
        </w:rPr>
        <w:t xml:space="preserve"> и иными организациями при предоставлении </w:t>
      </w:r>
      <w:r>
        <w:rPr>
          <w:rFonts w:ascii="Times New Roman" w:hAnsi="Times New Roman"/>
          <w:b/>
        </w:rPr>
        <w:t>муниципальной</w:t>
      </w:r>
      <w:r w:rsidRPr="00452714">
        <w:rPr>
          <w:rFonts w:ascii="Times New Roman" w:hAnsi="Times New Roman"/>
          <w:b/>
        </w:rPr>
        <w:t xml:space="preserve"> услуги</w:t>
      </w:r>
    </w:p>
    <w:p w:rsidR="003317E8" w:rsidRPr="000C5255" w:rsidRDefault="003317E8" w:rsidP="003317E8">
      <w:pPr>
        <w:pStyle w:val="ConsPlusNormal0"/>
        <w:ind w:firstLine="709"/>
        <w:jc w:val="both"/>
        <w:rPr>
          <w:rFonts w:ascii="Times New Roman" w:hAnsi="Times New Roman"/>
        </w:rPr>
      </w:pPr>
      <w:bookmarkStart w:id="0" w:name="_GoBack"/>
      <w:bookmarkEnd w:id="0"/>
    </w:p>
    <w:p w:rsidR="003317E8" w:rsidRDefault="003317E8" w:rsidP="003317E8">
      <w:pPr>
        <w:pStyle w:val="ConsPlusNormal0"/>
        <w:ind w:firstLine="709"/>
        <w:jc w:val="both"/>
        <w:rPr>
          <w:rFonts w:ascii="Times New Roman" w:hAnsi="Times New Roman"/>
        </w:rPr>
      </w:pPr>
      <w:r w:rsidRPr="004723FD">
        <w:rPr>
          <w:rFonts w:ascii="Times New Roman" w:hAnsi="Times New Roman"/>
        </w:rPr>
        <w:t xml:space="preserve">1.2. </w:t>
      </w:r>
      <w:r w:rsidR="006F0CBE" w:rsidRPr="003E4C59">
        <w:rPr>
          <w:rFonts w:ascii="Times New Roman" w:hAnsi="Times New Roman"/>
          <w:sz w:val="28"/>
          <w:szCs w:val="28"/>
        </w:rPr>
        <w:t xml:space="preserve">Заявителями являются получатели муниципальной услуги, а также их законные представители, действующие в соответствии с законодательством Российской Федерации, Амурской области или на </w:t>
      </w:r>
      <w:r w:rsidR="006F0CBE" w:rsidRPr="003E4C59">
        <w:rPr>
          <w:rFonts w:ascii="Times New Roman" w:hAnsi="Times New Roman"/>
          <w:sz w:val="28"/>
          <w:szCs w:val="28"/>
        </w:rPr>
        <w:lastRenderedPageBreak/>
        <w:t>основании доверенности (далее – представители).</w:t>
      </w:r>
    </w:p>
    <w:p w:rsidR="006F0CBE" w:rsidRPr="006F0CBE" w:rsidRDefault="006F0CBE" w:rsidP="006F0CBE">
      <w:pPr>
        <w:autoSpaceDE w:val="0"/>
        <w:autoSpaceDN w:val="0"/>
        <w:adjustRightInd w:val="0"/>
        <w:ind w:firstLine="709"/>
        <w:jc w:val="both"/>
        <w:rPr>
          <w:color w:val="2D2D2D"/>
          <w:spacing w:val="2"/>
          <w:sz w:val="26"/>
          <w:szCs w:val="26"/>
          <w:shd w:val="clear" w:color="auto" w:fill="FFFFFF"/>
        </w:rPr>
      </w:pPr>
      <w:proofErr w:type="gramStart"/>
      <w:r w:rsidRPr="006F0CBE">
        <w:rPr>
          <w:sz w:val="26"/>
          <w:szCs w:val="26"/>
        </w:rPr>
        <w:t xml:space="preserve">К получателям муниципальной услуги относятся застройщики </w:t>
      </w:r>
      <w:r w:rsidRPr="006F0CBE">
        <w:rPr>
          <w:color w:val="2D2D2D"/>
          <w:spacing w:val="2"/>
          <w:sz w:val="26"/>
          <w:szCs w:val="26"/>
          <w:shd w:val="clear" w:color="auto" w:fill="FFFFFF"/>
        </w:rPr>
        <w:t>-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w:t>
      </w:r>
      <w:proofErr w:type="gramEnd"/>
      <w:r w:rsidRPr="006F0CBE">
        <w:rPr>
          <w:color w:val="2D2D2D"/>
          <w:spacing w:val="2"/>
          <w:sz w:val="26"/>
          <w:szCs w:val="26"/>
          <w:shd w:val="clear" w:color="auto" w:fill="FFFFFF"/>
        </w:rPr>
        <w:t xml:space="preserve">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6F0CBE" w:rsidRPr="006F0CBE" w:rsidRDefault="006F0CBE" w:rsidP="006F0CBE">
      <w:pPr>
        <w:autoSpaceDE w:val="0"/>
        <w:autoSpaceDN w:val="0"/>
        <w:adjustRightInd w:val="0"/>
        <w:ind w:firstLine="709"/>
        <w:jc w:val="both"/>
        <w:rPr>
          <w:sz w:val="26"/>
          <w:szCs w:val="26"/>
        </w:rPr>
      </w:pPr>
      <w:r w:rsidRPr="006F0CBE">
        <w:rPr>
          <w:color w:val="2D2D2D"/>
          <w:spacing w:val="2"/>
          <w:sz w:val="26"/>
          <w:szCs w:val="26"/>
          <w:shd w:val="clear" w:color="auto" w:fill="FFFFFF"/>
        </w:rPr>
        <w:t xml:space="preserve"> Застройщик вправе передать свои функции, предусмотренные законодательством о градостроительной деятельности, техническому заказчику.</w:t>
      </w:r>
    </w:p>
    <w:p w:rsidR="006F0CBE" w:rsidRPr="003E4C59" w:rsidRDefault="006F0CBE" w:rsidP="006F0CBE">
      <w:pPr>
        <w:ind w:firstLine="708"/>
        <w:jc w:val="both"/>
        <w:rPr>
          <w:b/>
          <w:szCs w:val="28"/>
        </w:rPr>
      </w:pPr>
    </w:p>
    <w:p w:rsidR="003317E8" w:rsidRPr="00FE6A85" w:rsidRDefault="003317E8" w:rsidP="003317E8">
      <w:pPr>
        <w:pStyle w:val="ConsPlusNormal0"/>
        <w:jc w:val="center"/>
        <w:outlineLvl w:val="2"/>
        <w:rPr>
          <w:rFonts w:ascii="Times New Roman" w:hAnsi="Times New Roman"/>
          <w:b/>
        </w:rPr>
      </w:pPr>
      <w:r w:rsidRPr="00FE6A85">
        <w:rPr>
          <w:rFonts w:ascii="Times New Roman" w:hAnsi="Times New Roman"/>
          <w:b/>
        </w:rPr>
        <w:t>Требования к порядку информирования</w:t>
      </w:r>
    </w:p>
    <w:p w:rsidR="003317E8" w:rsidRPr="00FE6A85" w:rsidRDefault="003317E8" w:rsidP="003317E8">
      <w:pPr>
        <w:pStyle w:val="ConsPlusNormal0"/>
        <w:jc w:val="center"/>
        <w:rPr>
          <w:rFonts w:ascii="Times New Roman" w:hAnsi="Times New Roman"/>
          <w:b/>
        </w:rPr>
      </w:pPr>
      <w:r w:rsidRPr="00FE6A85">
        <w:rPr>
          <w:rFonts w:ascii="Times New Roman" w:hAnsi="Times New Roman"/>
          <w:b/>
        </w:rPr>
        <w:t>о порядке предоставления муниципальной услуги</w:t>
      </w:r>
    </w:p>
    <w:p w:rsidR="003317E8" w:rsidRPr="00FE6A85" w:rsidRDefault="003317E8" w:rsidP="003317E8">
      <w:pPr>
        <w:pStyle w:val="ConsPlusNormal0"/>
        <w:ind w:firstLine="709"/>
        <w:jc w:val="both"/>
        <w:rPr>
          <w:rFonts w:ascii="Times New Roman" w:hAnsi="Times New Roman"/>
        </w:rPr>
      </w:pPr>
    </w:p>
    <w:p w:rsidR="003317E8" w:rsidRPr="00FE6A85" w:rsidRDefault="003317E8" w:rsidP="003317E8">
      <w:pPr>
        <w:pStyle w:val="ConsPlusNormal0"/>
        <w:ind w:firstLine="709"/>
        <w:jc w:val="both"/>
        <w:rPr>
          <w:rFonts w:ascii="Times New Roman" w:hAnsi="Times New Roman"/>
        </w:rPr>
      </w:pPr>
      <w:r w:rsidRPr="00FE6A85">
        <w:rPr>
          <w:rFonts w:ascii="Times New Roman" w:hAnsi="Times New Roman"/>
        </w:rPr>
        <w:t>1.3. Информация о местах нахождения и графике работы органов местного самоуправления, предоставляющих муниципальную услугу, их структурных подразделениях, организациях, участвующих в предоставлении муниципальной услуги, способы получения информации о местах нахождения и графиках работы государственных органов, органов местного самоуправления и организаций, обращение в которые необходимо для предоставления муниципальной услуги, а также многофункциональных центров предоставления государственных и муниципальных услуг, справочных телефонах структурных подразделений органов местного самоуправление, предоставляющих муниципальную услугу, организаций, участвующих в предоставлении муниципальной услуги, в том числе номер телефона-автоинформатора, адресах их электронной почты содержится в Приложении 1 к административному регламенту.</w:t>
      </w:r>
    </w:p>
    <w:p w:rsidR="003317E8" w:rsidRPr="00FE6A85" w:rsidRDefault="003317E8" w:rsidP="003317E8">
      <w:pPr>
        <w:pStyle w:val="ConsPlusNormal0"/>
        <w:ind w:firstLine="709"/>
        <w:jc w:val="both"/>
        <w:rPr>
          <w:rFonts w:ascii="Times New Roman" w:hAnsi="Times New Roman"/>
        </w:rPr>
      </w:pPr>
      <w:r w:rsidRPr="00FE6A85">
        <w:rPr>
          <w:rFonts w:ascii="Times New Roman" w:hAnsi="Times New Roman"/>
        </w:rPr>
        <w:t>1.4. Информация о порядке предоставления муниципальной услуги, услуг, необходимых и обязательных для предоставления муниципальной услуги, размещается:</w:t>
      </w:r>
    </w:p>
    <w:p w:rsidR="003317E8" w:rsidRPr="007D765F" w:rsidRDefault="003317E8" w:rsidP="003317E8">
      <w:pPr>
        <w:pStyle w:val="ConsPlusNormal0"/>
        <w:numPr>
          <w:ilvl w:val="0"/>
          <w:numId w:val="29"/>
        </w:numPr>
        <w:suppressAutoHyphens w:val="0"/>
        <w:autoSpaceDN w:val="0"/>
        <w:adjustRightInd w:val="0"/>
        <w:spacing w:line="276" w:lineRule="auto"/>
        <w:ind w:left="0" w:firstLine="709"/>
        <w:jc w:val="both"/>
        <w:rPr>
          <w:rFonts w:ascii="Times New Roman" w:eastAsia="Times New Roman" w:hAnsi="Times New Roman"/>
        </w:rPr>
      </w:pPr>
      <w:r w:rsidRPr="00FE6A85">
        <w:rPr>
          <w:rFonts w:ascii="Times New Roman" w:hAnsi="Times New Roman"/>
        </w:rPr>
        <w:t>на информац</w:t>
      </w:r>
      <w:r>
        <w:rPr>
          <w:rFonts w:ascii="Times New Roman" w:hAnsi="Times New Roman"/>
        </w:rPr>
        <w:t>ионных стендах, расположенных в</w:t>
      </w:r>
      <w:r w:rsidRPr="007D765F">
        <w:rPr>
          <w:rFonts w:ascii="Times New Roman" w:eastAsia="Times New Roman" w:hAnsi="Times New Roman"/>
        </w:rPr>
        <w:t xml:space="preserve"> Администрации Тамбовского района Амурской области (архитектурно-строительный отдел) (далее – уполномоченный орган) по адресу:</w:t>
      </w:r>
      <w:r w:rsidRPr="007D765F">
        <w:rPr>
          <w:rFonts w:ascii="Times New Roman" w:eastAsia="Times New Roman" w:hAnsi="Times New Roman"/>
          <w:color w:val="FF0000"/>
        </w:rPr>
        <w:t xml:space="preserve"> </w:t>
      </w:r>
      <w:r w:rsidRPr="007D765F">
        <w:rPr>
          <w:rFonts w:ascii="Times New Roman" w:eastAsia="Times New Roman" w:hAnsi="Times New Roman"/>
        </w:rPr>
        <w:t xml:space="preserve">Амурская область, </w:t>
      </w:r>
      <w:proofErr w:type="gramStart"/>
      <w:r w:rsidRPr="007D765F">
        <w:rPr>
          <w:rFonts w:ascii="Times New Roman" w:eastAsia="Times New Roman" w:hAnsi="Times New Roman"/>
        </w:rPr>
        <w:t>с</w:t>
      </w:r>
      <w:proofErr w:type="gramEnd"/>
      <w:r w:rsidRPr="007D765F">
        <w:rPr>
          <w:rFonts w:ascii="Times New Roman" w:eastAsia="Times New Roman" w:hAnsi="Times New Roman"/>
        </w:rPr>
        <w:t xml:space="preserve">. </w:t>
      </w:r>
      <w:proofErr w:type="gramStart"/>
      <w:r w:rsidRPr="007D765F">
        <w:rPr>
          <w:rFonts w:ascii="Times New Roman" w:eastAsia="Times New Roman" w:hAnsi="Times New Roman"/>
        </w:rPr>
        <w:t>Тамбовка</w:t>
      </w:r>
      <w:proofErr w:type="gramEnd"/>
      <w:r w:rsidRPr="007D765F">
        <w:rPr>
          <w:rFonts w:ascii="Times New Roman" w:eastAsia="Times New Roman" w:hAnsi="Times New Roman"/>
        </w:rPr>
        <w:t>, ул. 50 лет Октября 23 б;</w:t>
      </w:r>
    </w:p>
    <w:p w:rsidR="003317E8" w:rsidRPr="007D765F" w:rsidRDefault="003317E8" w:rsidP="003317E8">
      <w:pPr>
        <w:pStyle w:val="afb"/>
        <w:numPr>
          <w:ilvl w:val="3"/>
          <w:numId w:val="45"/>
        </w:numPr>
        <w:spacing w:after="200" w:line="276" w:lineRule="auto"/>
        <w:jc w:val="left"/>
        <w:rPr>
          <w:lang w:eastAsia="en-US"/>
        </w:rPr>
      </w:pPr>
      <w:r w:rsidRPr="00FE6A85">
        <w:t xml:space="preserve">на информационных стендах, расположенных в </w:t>
      </w:r>
      <w:r w:rsidRPr="007D765F">
        <w:rPr>
          <w:lang w:eastAsia="en-US"/>
        </w:rPr>
        <w:t xml:space="preserve">ГАУ «МФЦ Амурской области» по Тамбовскому району (далее также – МФЦ) по адресу: </w:t>
      </w:r>
      <w:proofErr w:type="gramStart"/>
      <w:r w:rsidRPr="007D765F">
        <w:rPr>
          <w:lang w:eastAsia="en-US"/>
        </w:rPr>
        <w:t>Амурская область, с. Тамбовка, ул. Калининская 45Б;</w:t>
      </w:r>
      <w:proofErr w:type="gramEnd"/>
    </w:p>
    <w:p w:rsidR="003317E8" w:rsidRPr="00FE6A85" w:rsidRDefault="003317E8" w:rsidP="003317E8">
      <w:pPr>
        <w:pStyle w:val="ConsPlusNormal0"/>
        <w:numPr>
          <w:ilvl w:val="0"/>
          <w:numId w:val="29"/>
        </w:numPr>
        <w:suppressAutoHyphens w:val="0"/>
        <w:autoSpaceDN w:val="0"/>
        <w:adjustRightInd w:val="0"/>
        <w:ind w:left="0" w:firstLine="709"/>
        <w:jc w:val="both"/>
        <w:rPr>
          <w:rFonts w:ascii="Times New Roman" w:hAnsi="Times New Roman"/>
        </w:rPr>
      </w:pPr>
      <w:r w:rsidRPr="00FE6A85">
        <w:rPr>
          <w:rFonts w:ascii="Times New Roman" w:hAnsi="Times New Roman"/>
        </w:rPr>
        <w:t xml:space="preserve">в раздаточных материалах (брошюрах, буклетах, листовках, памятках), находящихся в органах и организациях, участвующих в предоставлении </w:t>
      </w:r>
      <w:r w:rsidRPr="00FE6A85">
        <w:rPr>
          <w:rFonts w:ascii="Times New Roman" w:hAnsi="Times New Roman"/>
        </w:rPr>
        <w:lastRenderedPageBreak/>
        <w:t>муниципальной услуги;</w:t>
      </w:r>
    </w:p>
    <w:p w:rsidR="003317E8" w:rsidRPr="00FE6A85" w:rsidRDefault="003317E8" w:rsidP="003317E8">
      <w:pPr>
        <w:pStyle w:val="ConsPlusNormal0"/>
        <w:numPr>
          <w:ilvl w:val="0"/>
          <w:numId w:val="29"/>
        </w:numPr>
        <w:suppressAutoHyphens w:val="0"/>
        <w:autoSpaceDN w:val="0"/>
        <w:adjustRightInd w:val="0"/>
        <w:ind w:left="0" w:firstLine="709"/>
        <w:jc w:val="both"/>
        <w:rPr>
          <w:rFonts w:ascii="Times New Roman" w:hAnsi="Times New Roman"/>
        </w:rPr>
      </w:pPr>
      <w:r w:rsidRPr="00FE6A85">
        <w:rPr>
          <w:rFonts w:ascii="Times New Roman" w:hAnsi="Times New Roman"/>
        </w:rPr>
        <w:t xml:space="preserve">в электронном виде в информационно-телекоммуникационной сети Интернет (далее – сеть Интернет): </w:t>
      </w:r>
    </w:p>
    <w:p w:rsidR="003317E8" w:rsidRPr="007D765F" w:rsidRDefault="003317E8" w:rsidP="003317E8">
      <w:pPr>
        <w:pStyle w:val="ConsPlusNormal0"/>
        <w:ind w:firstLine="709"/>
        <w:jc w:val="both"/>
        <w:rPr>
          <w:rFonts w:ascii="Times New Roman" w:hAnsi="Times New Roman"/>
        </w:rPr>
      </w:pPr>
      <w:r w:rsidRPr="00FE6A85">
        <w:rPr>
          <w:rFonts w:ascii="Times New Roman" w:hAnsi="Times New Roman"/>
        </w:rPr>
        <w:t xml:space="preserve">- на официальном информационном портале </w:t>
      </w:r>
      <w:r w:rsidRPr="007D765F">
        <w:rPr>
          <w:rFonts w:ascii="Times New Roman" w:hAnsi="Times New Roman"/>
        </w:rPr>
        <w:t>Администрации Тамбовского района (далее также – ОМСУ): http://tambr.</w:t>
      </w:r>
      <w:proofErr w:type="spellStart"/>
      <w:r w:rsidRPr="007D765F">
        <w:rPr>
          <w:rFonts w:ascii="Times New Roman" w:hAnsi="Times New Roman"/>
          <w:lang w:val="en-US"/>
        </w:rPr>
        <w:t>ru</w:t>
      </w:r>
      <w:proofErr w:type="spellEnd"/>
      <w:r w:rsidRPr="007D765F">
        <w:rPr>
          <w:rFonts w:ascii="Times New Roman" w:hAnsi="Times New Roman"/>
        </w:rPr>
        <w:t xml:space="preserve">/; </w:t>
      </w:r>
    </w:p>
    <w:p w:rsidR="003317E8" w:rsidRPr="00FE6A85" w:rsidRDefault="003317E8" w:rsidP="003317E8">
      <w:pPr>
        <w:pStyle w:val="ConsPlusNormal0"/>
        <w:ind w:firstLine="709"/>
        <w:jc w:val="both"/>
        <w:rPr>
          <w:rFonts w:ascii="Times New Roman" w:hAnsi="Times New Roman"/>
        </w:rPr>
      </w:pPr>
      <w:r w:rsidRPr="00FE6A85">
        <w:rPr>
          <w:rFonts w:ascii="Times New Roman" w:hAnsi="Times New Roman"/>
        </w:rPr>
        <w:t xml:space="preserve">- на сайте региональной информационной системы "Портал государственных и муниципальных услуг (функций) Амурской области": http://www.gu.amurobl.ru/; </w:t>
      </w:r>
    </w:p>
    <w:p w:rsidR="003317E8" w:rsidRPr="00FE6A85" w:rsidRDefault="003317E8" w:rsidP="003317E8">
      <w:pPr>
        <w:pStyle w:val="ConsPlusNormal0"/>
        <w:ind w:firstLine="709"/>
        <w:jc w:val="both"/>
        <w:rPr>
          <w:rFonts w:ascii="Times New Roman" w:hAnsi="Times New Roman"/>
        </w:rPr>
      </w:pPr>
      <w:r w:rsidRPr="00FE6A85">
        <w:rPr>
          <w:rFonts w:ascii="Times New Roman" w:hAnsi="Times New Roman"/>
        </w:rPr>
        <w:t>- в государственной информационной системе "Единый портал государственных и муниципальных услуг (функций)": http://www.gosuslugi.ru/;</w:t>
      </w:r>
    </w:p>
    <w:p w:rsidR="003317E8" w:rsidRDefault="003317E8" w:rsidP="003317E8">
      <w:pPr>
        <w:pStyle w:val="ConsPlusNormal0"/>
        <w:spacing w:line="276" w:lineRule="auto"/>
        <w:ind w:firstLine="709"/>
        <w:jc w:val="both"/>
        <w:rPr>
          <w:rFonts w:ascii="Times New Roman" w:eastAsia="Times New Roman" w:hAnsi="Times New Roman"/>
        </w:rPr>
      </w:pPr>
      <w:r>
        <w:rPr>
          <w:rFonts w:ascii="Times New Roman" w:eastAsia="Times New Roman" w:hAnsi="Times New Roman"/>
        </w:rPr>
        <w:t xml:space="preserve">- на официальном сайте МФЦ </w:t>
      </w:r>
      <w:r w:rsidRPr="00FE6A85">
        <w:rPr>
          <w:rFonts w:ascii="Times New Roman" w:hAnsi="Times New Roman"/>
        </w:rPr>
        <w:t>http://www.</w:t>
      </w:r>
      <w:proofErr w:type="spellStart"/>
      <w:r>
        <w:rPr>
          <w:rFonts w:ascii="Times New Roman" w:hAnsi="Times New Roman"/>
          <w:lang w:val="en-US"/>
        </w:rPr>
        <w:t>mfc</w:t>
      </w:r>
      <w:proofErr w:type="spellEnd"/>
      <w:r w:rsidRPr="00973F26">
        <w:rPr>
          <w:rFonts w:ascii="Times New Roman" w:hAnsi="Times New Roman"/>
        </w:rPr>
        <w:t>-</w:t>
      </w:r>
      <w:proofErr w:type="spellStart"/>
      <w:r>
        <w:rPr>
          <w:rFonts w:ascii="Times New Roman" w:hAnsi="Times New Roman"/>
          <w:lang w:val="en-US"/>
        </w:rPr>
        <w:t>amur</w:t>
      </w:r>
      <w:proofErr w:type="spellEnd"/>
      <w:r w:rsidRPr="00FE6A85">
        <w:rPr>
          <w:rFonts w:ascii="Times New Roman" w:hAnsi="Times New Roman"/>
        </w:rPr>
        <w:t>.</w:t>
      </w:r>
      <w:proofErr w:type="spellStart"/>
      <w:r w:rsidRPr="00FE6A85">
        <w:rPr>
          <w:rFonts w:ascii="Times New Roman" w:hAnsi="Times New Roman"/>
        </w:rPr>
        <w:t>ru</w:t>
      </w:r>
      <w:proofErr w:type="spellEnd"/>
      <w:r w:rsidRPr="00FE6A85">
        <w:rPr>
          <w:rFonts w:ascii="Times New Roman" w:hAnsi="Times New Roman"/>
        </w:rPr>
        <w:t>/;</w:t>
      </w:r>
    </w:p>
    <w:p w:rsidR="003317E8" w:rsidRPr="007D765F" w:rsidRDefault="003317E8" w:rsidP="003317E8">
      <w:pPr>
        <w:pStyle w:val="ConsPlusNormal0"/>
        <w:spacing w:line="276" w:lineRule="auto"/>
        <w:ind w:firstLine="709"/>
        <w:jc w:val="both"/>
        <w:rPr>
          <w:rFonts w:ascii="Times New Roman" w:eastAsia="Times New Roman" w:hAnsi="Times New Roman"/>
        </w:rPr>
      </w:pPr>
      <w:r w:rsidRPr="00973F26">
        <w:rPr>
          <w:rFonts w:ascii="Times New Roman" w:eastAsia="Times New Roman" w:hAnsi="Times New Roman"/>
        </w:rPr>
        <w:t xml:space="preserve"> </w:t>
      </w:r>
      <w:r>
        <w:rPr>
          <w:rFonts w:ascii="Times New Roman" w:eastAsia="Times New Roman" w:hAnsi="Times New Roman"/>
        </w:rPr>
        <w:t>-</w:t>
      </w:r>
      <w:r w:rsidRPr="00FE6A85">
        <w:rPr>
          <w:rFonts w:ascii="Times New Roman" w:hAnsi="Times New Roman"/>
        </w:rPr>
        <w:t>на аппаратно-программных комплексах – Интернет-киоск.</w:t>
      </w:r>
    </w:p>
    <w:p w:rsidR="003317E8" w:rsidRPr="00FE6A85" w:rsidRDefault="003317E8" w:rsidP="003317E8">
      <w:pPr>
        <w:pStyle w:val="ConsPlusNormal0"/>
        <w:ind w:firstLine="709"/>
        <w:jc w:val="both"/>
        <w:rPr>
          <w:rFonts w:ascii="Times New Roman" w:hAnsi="Times New Roman"/>
        </w:rPr>
      </w:pPr>
      <w:r w:rsidRPr="00FE6A85">
        <w:rPr>
          <w:rFonts w:ascii="Times New Roman" w:hAnsi="Times New Roman"/>
        </w:rPr>
        <w:t>1.5. Информацию о порядке предоставления муниципальной услуги, а также сведения о ходе предоставления муниципальной услуги  можно получить:</w:t>
      </w:r>
    </w:p>
    <w:p w:rsidR="003317E8" w:rsidRPr="007D765F" w:rsidRDefault="003317E8" w:rsidP="003317E8">
      <w:pPr>
        <w:pStyle w:val="ConsPlusNormal0"/>
        <w:ind w:firstLine="709"/>
        <w:jc w:val="both"/>
        <w:rPr>
          <w:rFonts w:ascii="Times New Roman" w:hAnsi="Times New Roman"/>
        </w:rPr>
      </w:pPr>
      <w:r w:rsidRPr="00FE6A85">
        <w:rPr>
          <w:rFonts w:ascii="Times New Roman" w:hAnsi="Times New Roman"/>
        </w:rPr>
        <w:t xml:space="preserve">посредством телефонной связи по номеру МФЦ </w:t>
      </w:r>
      <w:r w:rsidRPr="007D765F">
        <w:rPr>
          <w:rFonts w:ascii="Times New Roman" w:hAnsi="Times New Roman"/>
        </w:rPr>
        <w:t>(в случае  организации предоставления муниципальной услуги в МФЦ);</w:t>
      </w:r>
    </w:p>
    <w:p w:rsidR="003317E8" w:rsidRPr="007D765F" w:rsidRDefault="003317E8" w:rsidP="003317E8">
      <w:pPr>
        <w:pStyle w:val="ConsPlusNormal0"/>
        <w:ind w:firstLine="709"/>
        <w:jc w:val="both"/>
        <w:rPr>
          <w:rFonts w:ascii="Times New Roman" w:hAnsi="Times New Roman"/>
        </w:rPr>
      </w:pPr>
      <w:r w:rsidRPr="00FE6A85">
        <w:rPr>
          <w:rFonts w:ascii="Times New Roman" w:hAnsi="Times New Roman"/>
        </w:rPr>
        <w:t xml:space="preserve">при личном обращении в МФЦ </w:t>
      </w:r>
      <w:r w:rsidRPr="007D765F">
        <w:rPr>
          <w:rFonts w:ascii="Times New Roman" w:hAnsi="Times New Roman"/>
        </w:rPr>
        <w:t>(в случае  организации предоставления муниципальной услуги в МФЦ);</w:t>
      </w:r>
    </w:p>
    <w:p w:rsidR="003317E8" w:rsidRPr="007D765F" w:rsidRDefault="003317E8" w:rsidP="003317E8">
      <w:pPr>
        <w:pStyle w:val="ConsPlusNormal0"/>
        <w:ind w:firstLine="709"/>
        <w:jc w:val="both"/>
        <w:rPr>
          <w:rFonts w:ascii="Times New Roman" w:hAnsi="Times New Roman"/>
        </w:rPr>
      </w:pPr>
      <w:r w:rsidRPr="00FE6A85">
        <w:rPr>
          <w:rFonts w:ascii="Times New Roman" w:hAnsi="Times New Roman"/>
        </w:rPr>
        <w:t xml:space="preserve">при письменном обращении в МФЦ </w:t>
      </w:r>
      <w:r w:rsidRPr="007D765F">
        <w:rPr>
          <w:rFonts w:ascii="Times New Roman" w:hAnsi="Times New Roman"/>
        </w:rPr>
        <w:t>(в случае  организации предоставления муниципальной услуги в МФЦ);</w:t>
      </w:r>
    </w:p>
    <w:p w:rsidR="003317E8" w:rsidRPr="007D765F" w:rsidRDefault="003317E8" w:rsidP="003317E8">
      <w:pPr>
        <w:pStyle w:val="ConsPlusNormal0"/>
        <w:ind w:firstLine="709"/>
        <w:jc w:val="both"/>
        <w:rPr>
          <w:rFonts w:ascii="Times New Roman" w:hAnsi="Times New Roman"/>
        </w:rPr>
      </w:pPr>
      <w:r w:rsidRPr="00FE6A85">
        <w:rPr>
          <w:rFonts w:ascii="Times New Roman" w:hAnsi="Times New Roman"/>
        </w:rPr>
        <w:t xml:space="preserve">посредством телефонной связи по номеру ОМСУ </w:t>
      </w:r>
      <w:r w:rsidRPr="007D765F">
        <w:rPr>
          <w:rFonts w:ascii="Times New Roman" w:hAnsi="Times New Roman"/>
        </w:rPr>
        <w:t>(в случае организации предоставления муниципальной услуги в ОМСУ);</w:t>
      </w:r>
    </w:p>
    <w:p w:rsidR="003317E8" w:rsidRPr="007D765F" w:rsidRDefault="003317E8" w:rsidP="003317E8">
      <w:pPr>
        <w:pStyle w:val="ConsPlusNormal0"/>
        <w:ind w:firstLine="709"/>
        <w:jc w:val="both"/>
        <w:rPr>
          <w:rFonts w:ascii="Times New Roman" w:hAnsi="Times New Roman"/>
        </w:rPr>
      </w:pPr>
      <w:r w:rsidRPr="00FE6A85">
        <w:rPr>
          <w:rFonts w:ascii="Times New Roman" w:hAnsi="Times New Roman"/>
        </w:rPr>
        <w:t xml:space="preserve">при личном обращении в ОМСУ </w:t>
      </w:r>
      <w:r w:rsidRPr="007D765F">
        <w:rPr>
          <w:rFonts w:ascii="Times New Roman" w:hAnsi="Times New Roman"/>
        </w:rPr>
        <w:t>(в случае организации предоставления муниципальной услуги в ОМСУ);</w:t>
      </w:r>
    </w:p>
    <w:p w:rsidR="003317E8" w:rsidRPr="007D765F" w:rsidRDefault="003317E8" w:rsidP="003317E8">
      <w:pPr>
        <w:pStyle w:val="ConsPlusNormal0"/>
        <w:ind w:firstLine="709"/>
        <w:jc w:val="both"/>
        <w:rPr>
          <w:rFonts w:ascii="Times New Roman" w:hAnsi="Times New Roman"/>
        </w:rPr>
      </w:pPr>
      <w:r w:rsidRPr="00FE6A85">
        <w:rPr>
          <w:rFonts w:ascii="Times New Roman" w:hAnsi="Times New Roman"/>
        </w:rPr>
        <w:t xml:space="preserve">при письменном обращении в ОМСУ </w:t>
      </w:r>
      <w:r w:rsidRPr="007D765F">
        <w:rPr>
          <w:rFonts w:ascii="Times New Roman" w:hAnsi="Times New Roman"/>
        </w:rPr>
        <w:t>(в случае организации предоставления муниципальной услуги в ОМСУ);</w:t>
      </w:r>
    </w:p>
    <w:p w:rsidR="003317E8" w:rsidRPr="00FE6A85" w:rsidRDefault="003317E8" w:rsidP="003317E8">
      <w:pPr>
        <w:pStyle w:val="ConsPlusNormal0"/>
        <w:ind w:firstLine="709"/>
        <w:jc w:val="both"/>
        <w:rPr>
          <w:rFonts w:ascii="Times New Roman" w:hAnsi="Times New Roman"/>
        </w:rPr>
      </w:pPr>
      <w:r w:rsidRPr="00FE6A85">
        <w:rPr>
          <w:rFonts w:ascii="Times New Roman" w:hAnsi="Times New Roman"/>
        </w:rPr>
        <w:t>путем публичного информирования.</w:t>
      </w:r>
    </w:p>
    <w:p w:rsidR="003317E8" w:rsidRPr="00FE6A85" w:rsidRDefault="003317E8" w:rsidP="003317E8">
      <w:pPr>
        <w:pStyle w:val="ConsPlusNormal0"/>
        <w:ind w:firstLine="709"/>
        <w:jc w:val="both"/>
        <w:rPr>
          <w:rFonts w:ascii="Times New Roman" w:hAnsi="Times New Roman"/>
        </w:rPr>
      </w:pPr>
      <w:r w:rsidRPr="00FE6A85">
        <w:rPr>
          <w:rFonts w:ascii="Times New Roman" w:hAnsi="Times New Roman"/>
        </w:rPr>
        <w:t>1.6. Информация о порядке предоставления муниципальной услуги должна содержать:</w:t>
      </w:r>
    </w:p>
    <w:p w:rsidR="003317E8" w:rsidRPr="00FE6A85" w:rsidRDefault="003317E8" w:rsidP="003317E8">
      <w:pPr>
        <w:pStyle w:val="ConsPlusNormal0"/>
        <w:ind w:firstLine="709"/>
        <w:jc w:val="both"/>
        <w:rPr>
          <w:rFonts w:ascii="Times New Roman" w:hAnsi="Times New Roman"/>
        </w:rPr>
      </w:pPr>
      <w:r w:rsidRPr="00FE6A85">
        <w:rPr>
          <w:rFonts w:ascii="Times New Roman" w:hAnsi="Times New Roman"/>
        </w:rPr>
        <w:t>сведения о порядке получения муниципальной услуги;</w:t>
      </w:r>
    </w:p>
    <w:p w:rsidR="003317E8" w:rsidRPr="00FE6A85" w:rsidRDefault="003317E8" w:rsidP="003317E8">
      <w:pPr>
        <w:pStyle w:val="ConsPlusNormal0"/>
        <w:ind w:firstLine="709"/>
        <w:jc w:val="both"/>
        <w:rPr>
          <w:rFonts w:ascii="Times New Roman" w:hAnsi="Times New Roman"/>
        </w:rPr>
      </w:pPr>
      <w:r w:rsidRPr="00FE6A85">
        <w:rPr>
          <w:rFonts w:ascii="Times New Roman" w:hAnsi="Times New Roman"/>
        </w:rPr>
        <w:t>категории получателей муниципальной услуги;</w:t>
      </w:r>
    </w:p>
    <w:p w:rsidR="003317E8" w:rsidRPr="007D765F" w:rsidRDefault="003317E8" w:rsidP="003317E8">
      <w:pPr>
        <w:pStyle w:val="ConsPlusNormal0"/>
        <w:ind w:firstLine="709"/>
        <w:jc w:val="both"/>
        <w:rPr>
          <w:rFonts w:ascii="Times New Roman" w:hAnsi="Times New Roman"/>
        </w:rPr>
      </w:pPr>
      <w:r w:rsidRPr="00FE6A85">
        <w:rPr>
          <w:rFonts w:ascii="Times New Roman" w:hAnsi="Times New Roman"/>
        </w:rPr>
        <w:t xml:space="preserve">адрес места приема документов МФЦ для предоставления муниципальной услуги, режим работы МФЦ </w:t>
      </w:r>
      <w:r w:rsidRPr="007D765F">
        <w:rPr>
          <w:rFonts w:ascii="Times New Roman" w:hAnsi="Times New Roman"/>
        </w:rPr>
        <w:t xml:space="preserve">(в случае  организации предоставления муниципальной услуги в МФЦ); </w:t>
      </w:r>
    </w:p>
    <w:p w:rsidR="003317E8" w:rsidRPr="007D765F" w:rsidRDefault="003317E8" w:rsidP="003317E8">
      <w:pPr>
        <w:pStyle w:val="ConsPlusNormal0"/>
        <w:ind w:firstLine="709"/>
        <w:jc w:val="both"/>
        <w:rPr>
          <w:rFonts w:ascii="Times New Roman" w:hAnsi="Times New Roman"/>
        </w:rPr>
      </w:pPr>
      <w:r w:rsidRPr="00FE6A85">
        <w:rPr>
          <w:rFonts w:ascii="Times New Roman" w:hAnsi="Times New Roman"/>
        </w:rPr>
        <w:t xml:space="preserve">адрес места приема документов ОМСУ для предоставления муниципальной услуги, режим работы ОМСУ </w:t>
      </w:r>
      <w:r w:rsidRPr="007D765F">
        <w:rPr>
          <w:rFonts w:ascii="Times New Roman" w:hAnsi="Times New Roman"/>
        </w:rPr>
        <w:t>(в случае организации предоставления муниципальной услуги в ОМСУ);</w:t>
      </w:r>
    </w:p>
    <w:p w:rsidR="003317E8" w:rsidRPr="00FE6A85" w:rsidRDefault="003317E8" w:rsidP="003317E8">
      <w:pPr>
        <w:pStyle w:val="ConsPlusNormal0"/>
        <w:ind w:firstLine="709"/>
        <w:jc w:val="both"/>
        <w:rPr>
          <w:rFonts w:ascii="Times New Roman" w:hAnsi="Times New Roman"/>
        </w:rPr>
      </w:pPr>
      <w:r w:rsidRPr="00FE6A85">
        <w:rPr>
          <w:rFonts w:ascii="Times New Roman" w:hAnsi="Times New Roman"/>
        </w:rPr>
        <w:t>порядок передачи результата заявителю;</w:t>
      </w:r>
    </w:p>
    <w:p w:rsidR="003317E8" w:rsidRPr="00FE6A85" w:rsidRDefault="003317E8" w:rsidP="003317E8">
      <w:pPr>
        <w:pStyle w:val="ConsPlusNormal0"/>
        <w:ind w:firstLine="709"/>
        <w:jc w:val="both"/>
        <w:rPr>
          <w:rFonts w:ascii="Times New Roman" w:hAnsi="Times New Roman"/>
        </w:rPr>
      </w:pPr>
      <w:r w:rsidRPr="00FE6A85">
        <w:rPr>
          <w:rFonts w:ascii="Times New Roman" w:hAnsi="Times New Roman"/>
        </w:rPr>
        <w:t>сведения, которые необходимо указать в заявлении о предоставлении муниципальной услуги;</w:t>
      </w:r>
    </w:p>
    <w:p w:rsidR="003317E8" w:rsidRPr="00FE6A85" w:rsidRDefault="003317E8" w:rsidP="003317E8">
      <w:pPr>
        <w:pStyle w:val="ConsPlusNormal0"/>
        <w:ind w:firstLine="709"/>
        <w:jc w:val="both"/>
        <w:rPr>
          <w:rFonts w:ascii="Times New Roman" w:hAnsi="Times New Roman"/>
        </w:rPr>
      </w:pPr>
      <w:r w:rsidRPr="00FE6A85">
        <w:rPr>
          <w:rFonts w:ascii="Times New Roman" w:hAnsi="Times New Roman"/>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3317E8" w:rsidRPr="00FE6A85" w:rsidRDefault="003317E8" w:rsidP="003317E8">
      <w:pPr>
        <w:pStyle w:val="ConsPlusNormal0"/>
        <w:ind w:firstLine="709"/>
        <w:jc w:val="both"/>
        <w:rPr>
          <w:rFonts w:ascii="Times New Roman" w:hAnsi="Times New Roman"/>
        </w:rPr>
      </w:pPr>
      <w:r w:rsidRPr="00FE6A85">
        <w:rPr>
          <w:rFonts w:ascii="Times New Roman" w:hAnsi="Times New Roman"/>
        </w:rPr>
        <w:t>срок предоставления муниципальной услуги;</w:t>
      </w:r>
    </w:p>
    <w:p w:rsidR="003317E8" w:rsidRPr="00FE6A85" w:rsidRDefault="003317E8" w:rsidP="003317E8">
      <w:pPr>
        <w:pStyle w:val="ConsPlusNormal0"/>
        <w:ind w:firstLine="709"/>
        <w:jc w:val="both"/>
        <w:rPr>
          <w:rFonts w:ascii="Times New Roman" w:hAnsi="Times New Roman"/>
        </w:rPr>
      </w:pPr>
      <w:r w:rsidRPr="00FE6A85">
        <w:rPr>
          <w:rFonts w:ascii="Times New Roman" w:hAnsi="Times New Roman"/>
        </w:rPr>
        <w:t>сведения о порядке обжалования действий (бездействия) и решений должностных лиц.</w:t>
      </w:r>
    </w:p>
    <w:p w:rsidR="003317E8" w:rsidRPr="00FE6A85" w:rsidRDefault="003317E8" w:rsidP="003317E8">
      <w:pPr>
        <w:pStyle w:val="ConsPlusNormal0"/>
        <w:ind w:firstLine="709"/>
        <w:jc w:val="both"/>
        <w:rPr>
          <w:rFonts w:ascii="Times New Roman" w:hAnsi="Times New Roman"/>
        </w:rPr>
      </w:pPr>
      <w:r w:rsidRPr="00FE6A85">
        <w:rPr>
          <w:rFonts w:ascii="Times New Roman" w:hAnsi="Times New Roman"/>
        </w:rPr>
        <w:t xml:space="preserve">Консультации по процедуре предоставления муниципальной услуги осуществляются сотрудниками ОМСУ </w:t>
      </w:r>
      <w:r w:rsidRPr="007D765F">
        <w:rPr>
          <w:rFonts w:ascii="Times New Roman" w:hAnsi="Times New Roman"/>
        </w:rPr>
        <w:t>и (или) МФЦ</w:t>
      </w:r>
      <w:r w:rsidRPr="00FE6A85">
        <w:rPr>
          <w:rFonts w:ascii="Times New Roman" w:hAnsi="Times New Roman"/>
        </w:rPr>
        <w:t xml:space="preserve"> в соответствии с </w:t>
      </w:r>
      <w:r w:rsidRPr="00FE6A85">
        <w:rPr>
          <w:rFonts w:ascii="Times New Roman" w:hAnsi="Times New Roman"/>
        </w:rPr>
        <w:lastRenderedPageBreak/>
        <w:t>должностными инструкциями.</w:t>
      </w:r>
    </w:p>
    <w:p w:rsidR="003317E8" w:rsidRPr="00FE6A85" w:rsidRDefault="003317E8" w:rsidP="003317E8">
      <w:pPr>
        <w:pStyle w:val="ConsPlusNormal0"/>
        <w:ind w:firstLine="709"/>
        <w:jc w:val="both"/>
        <w:rPr>
          <w:rFonts w:ascii="Times New Roman" w:hAnsi="Times New Roman"/>
        </w:rPr>
      </w:pPr>
      <w:r w:rsidRPr="00FE6A85">
        <w:rPr>
          <w:rFonts w:ascii="Times New Roman" w:hAnsi="Times New Roman"/>
        </w:rPr>
        <w:t xml:space="preserve">При ответах на телефонные звонки и личные обращения сотрудники ОМСУ </w:t>
      </w:r>
      <w:r w:rsidRPr="007D765F">
        <w:rPr>
          <w:rFonts w:ascii="Times New Roman" w:hAnsi="Times New Roman"/>
        </w:rPr>
        <w:t>и (или) МФЦ</w:t>
      </w:r>
      <w:r w:rsidRPr="00FE6A85">
        <w:rPr>
          <w:rFonts w:ascii="Times New Roman" w:hAnsi="Times New Roman"/>
        </w:rPr>
        <w:t>, ответственные за информирование, подробно, четко и в вежливой форме информируют обратившихся заявителей по интересующим их вопросам.</w:t>
      </w:r>
    </w:p>
    <w:p w:rsidR="003317E8" w:rsidRPr="00FE6A85" w:rsidRDefault="003317E8" w:rsidP="003317E8">
      <w:pPr>
        <w:pStyle w:val="ConsPlusNormal0"/>
        <w:ind w:firstLine="709"/>
        <w:jc w:val="both"/>
        <w:rPr>
          <w:rFonts w:ascii="Times New Roman" w:hAnsi="Times New Roman"/>
        </w:rPr>
      </w:pPr>
      <w:r w:rsidRPr="00FE6A85">
        <w:rPr>
          <w:rFonts w:ascii="Times New Roman" w:hAnsi="Times New Roman"/>
        </w:rPr>
        <w:t>Устное информирование каждого обратившегося за информацией заявителя осуществляется не более 15 минут.</w:t>
      </w:r>
    </w:p>
    <w:p w:rsidR="003317E8" w:rsidRPr="00FE6A85" w:rsidRDefault="003317E8" w:rsidP="003317E8">
      <w:pPr>
        <w:pStyle w:val="ConsPlusNormal0"/>
        <w:ind w:firstLine="709"/>
        <w:jc w:val="both"/>
        <w:rPr>
          <w:rFonts w:ascii="Times New Roman" w:hAnsi="Times New Roman"/>
        </w:rPr>
      </w:pPr>
      <w:r w:rsidRPr="00FE6A85">
        <w:rPr>
          <w:rFonts w:ascii="Times New Roman" w:hAnsi="Times New Roman"/>
        </w:rPr>
        <w:t xml:space="preserve">В случае если для подготовки ответа на устное обращение требуется более продолжительное время, сотрудник ОМСУ </w:t>
      </w:r>
      <w:r w:rsidRPr="007D765F">
        <w:rPr>
          <w:rFonts w:ascii="Times New Roman" w:hAnsi="Times New Roman"/>
        </w:rPr>
        <w:t>и (или) МФЦ</w:t>
      </w:r>
      <w:r w:rsidRPr="00FE6A85">
        <w:rPr>
          <w:rFonts w:ascii="Times New Roman" w:hAnsi="Times New Roman"/>
        </w:rPr>
        <w:t>, ответственный за информирование, предлагает заинтересованным лицам перезвонить в определенный день и в определенное время. К назначенному сроку должен быть подготовлен ответ по вопросам заявителей, в случае необходимости ответ готовится при взаимодействии с должностными лицами структурных подразделений органов и организаций, участвующих в предоставлении муниципальной услуги.</w:t>
      </w:r>
    </w:p>
    <w:p w:rsidR="003317E8" w:rsidRPr="00FE6A85" w:rsidRDefault="003317E8" w:rsidP="003317E8">
      <w:pPr>
        <w:pStyle w:val="ConsPlusNormal0"/>
        <w:ind w:firstLine="709"/>
        <w:jc w:val="both"/>
        <w:rPr>
          <w:rFonts w:ascii="Times New Roman" w:hAnsi="Times New Roman"/>
        </w:rPr>
      </w:pPr>
      <w:r w:rsidRPr="00FE6A85">
        <w:rPr>
          <w:rFonts w:ascii="Times New Roman" w:hAnsi="Times New Roman"/>
        </w:rPr>
        <w:t xml:space="preserve">В случае если предоставление информации, необходимой заявителю, не представляется возможным посредством телефона, сотрудник ОМСУ </w:t>
      </w:r>
      <w:r w:rsidRPr="007D765F">
        <w:rPr>
          <w:rFonts w:ascii="Times New Roman" w:hAnsi="Times New Roman"/>
        </w:rPr>
        <w:t>и (или) МФЦ,</w:t>
      </w:r>
      <w:r w:rsidRPr="00FE6A85">
        <w:rPr>
          <w:rFonts w:ascii="Times New Roman" w:hAnsi="Times New Roman"/>
        </w:rPr>
        <w:t xml:space="preserve"> принявший телефонный звонок, разъясняет заявителю право обратиться с письменным обращением в ОМСУ </w:t>
      </w:r>
      <w:r w:rsidRPr="007D765F">
        <w:rPr>
          <w:rFonts w:ascii="Times New Roman" w:hAnsi="Times New Roman"/>
        </w:rPr>
        <w:t>и (или) МФЦ</w:t>
      </w:r>
      <w:r w:rsidRPr="00FE6A85">
        <w:rPr>
          <w:rFonts w:ascii="Times New Roman" w:hAnsi="Times New Roman"/>
        </w:rPr>
        <w:t xml:space="preserve"> и требования к оформлению обращения.</w:t>
      </w:r>
    </w:p>
    <w:p w:rsidR="003317E8" w:rsidRPr="00FE6A85" w:rsidRDefault="003317E8" w:rsidP="003317E8">
      <w:pPr>
        <w:pStyle w:val="ConsPlusNormal0"/>
        <w:ind w:firstLine="709"/>
        <w:jc w:val="both"/>
        <w:rPr>
          <w:rFonts w:ascii="Times New Roman" w:hAnsi="Times New Roman"/>
        </w:rPr>
      </w:pPr>
      <w:r w:rsidRPr="00FE6A85">
        <w:rPr>
          <w:rFonts w:ascii="Times New Roman" w:hAnsi="Times New Roman"/>
        </w:rPr>
        <w:t xml:space="preserve">Ответ на письменное обращение направляется заявителю в течение 5 рабочих со дня регистрации обращения в ОМСУ </w:t>
      </w:r>
      <w:r w:rsidRPr="007D765F">
        <w:rPr>
          <w:rFonts w:ascii="Times New Roman" w:hAnsi="Times New Roman"/>
        </w:rPr>
        <w:t>и (или) МФЦ</w:t>
      </w:r>
      <w:r w:rsidRPr="00FE6A85">
        <w:rPr>
          <w:rFonts w:ascii="Times New Roman" w:hAnsi="Times New Roman"/>
        </w:rPr>
        <w:t>.</w:t>
      </w:r>
    </w:p>
    <w:p w:rsidR="003317E8" w:rsidRPr="00FE6A85" w:rsidRDefault="003317E8" w:rsidP="003317E8">
      <w:pPr>
        <w:pStyle w:val="ConsPlusNormal0"/>
        <w:ind w:firstLine="709"/>
        <w:jc w:val="both"/>
        <w:rPr>
          <w:rFonts w:ascii="Times New Roman" w:hAnsi="Times New Roman"/>
        </w:rPr>
      </w:pPr>
      <w:r w:rsidRPr="00FE6A85">
        <w:rPr>
          <w:rFonts w:ascii="Times New Roman" w:hAnsi="Times New Roman"/>
        </w:rPr>
        <w:t>Письменный ответ на обращение должен содержать фамилию и номер телефона исполнителя и направляется по почтовому адресу, указанному в обращении.</w:t>
      </w:r>
    </w:p>
    <w:p w:rsidR="003317E8" w:rsidRPr="00FE6A85" w:rsidRDefault="003317E8" w:rsidP="003317E8">
      <w:pPr>
        <w:pStyle w:val="ConsPlusNormal0"/>
        <w:ind w:firstLine="709"/>
        <w:jc w:val="both"/>
        <w:rPr>
          <w:rFonts w:ascii="Times New Roman" w:hAnsi="Times New Roman"/>
        </w:rPr>
      </w:pPr>
      <w:r w:rsidRPr="00FE6A85">
        <w:rPr>
          <w:rFonts w:ascii="Times New Roman" w:hAnsi="Times New Roman"/>
        </w:rPr>
        <w:t>В случае если в обращении о предоставлении письменной консультации по процедуре предоставления муниципальной услуги не указана фамилия заявителя, направившего обращение, и почтовый адрес, по которому должен быть направлен ответ, ответ на обращение не дается.</w:t>
      </w:r>
    </w:p>
    <w:p w:rsidR="003317E8" w:rsidRPr="00FE6A85" w:rsidRDefault="003317E8" w:rsidP="003317E8">
      <w:pPr>
        <w:pStyle w:val="ConsPlusNormal0"/>
        <w:ind w:firstLine="709"/>
        <w:jc w:val="both"/>
        <w:rPr>
          <w:rFonts w:ascii="Times New Roman" w:hAnsi="Times New Roman"/>
        </w:rPr>
      </w:pPr>
      <w:r w:rsidRPr="00FE6A85">
        <w:rPr>
          <w:rFonts w:ascii="Times New Roman" w:hAnsi="Times New Roman"/>
        </w:rPr>
        <w:t>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w:t>
      </w:r>
      <w:r>
        <w:rPr>
          <w:rFonts w:ascii="Times New Roman" w:hAnsi="Times New Roman"/>
        </w:rPr>
        <w:t>формации, в том числе в газете «Амурский маяк»</w:t>
      </w:r>
      <w:r w:rsidRPr="00FE6A85">
        <w:rPr>
          <w:rFonts w:ascii="Times New Roman" w:hAnsi="Times New Roman"/>
        </w:rPr>
        <w:t xml:space="preserve">, на официальном сайте ОМСУ </w:t>
      </w:r>
      <w:r w:rsidRPr="007D765F">
        <w:rPr>
          <w:rFonts w:ascii="Times New Roman" w:hAnsi="Times New Roman"/>
        </w:rPr>
        <w:t>и (или) МФЦ</w:t>
      </w:r>
      <w:r w:rsidRPr="00FE6A85">
        <w:rPr>
          <w:rFonts w:ascii="Times New Roman" w:hAnsi="Times New Roman"/>
        </w:rPr>
        <w:t>.</w:t>
      </w:r>
    </w:p>
    <w:p w:rsidR="003317E8" w:rsidRPr="00FE6A85" w:rsidRDefault="003317E8" w:rsidP="003317E8">
      <w:pPr>
        <w:pStyle w:val="ConsPlusNormal0"/>
        <w:ind w:firstLine="709"/>
        <w:jc w:val="both"/>
        <w:rPr>
          <w:rFonts w:ascii="Times New Roman" w:hAnsi="Times New Roman"/>
        </w:rPr>
      </w:pPr>
      <w:r w:rsidRPr="00FE6A85">
        <w:rPr>
          <w:rFonts w:ascii="Times New Roman" w:hAnsi="Times New Roman"/>
        </w:rPr>
        <w:t xml:space="preserve">Прием документов, необходимых для предоставления муниципальной услуги, осуществляется по адресу ОМСУ </w:t>
      </w:r>
      <w:r w:rsidRPr="007D765F">
        <w:rPr>
          <w:rFonts w:ascii="Times New Roman" w:hAnsi="Times New Roman"/>
        </w:rPr>
        <w:t>и (или) МФЦ</w:t>
      </w:r>
      <w:r w:rsidRPr="00FE6A85">
        <w:rPr>
          <w:rFonts w:ascii="Times New Roman" w:hAnsi="Times New Roman"/>
        </w:rPr>
        <w:t>.</w:t>
      </w:r>
    </w:p>
    <w:p w:rsidR="003317E8" w:rsidRPr="00FE6A85" w:rsidRDefault="003317E8" w:rsidP="003317E8">
      <w:pPr>
        <w:pStyle w:val="ConsPlusNormal0"/>
        <w:ind w:firstLine="709"/>
        <w:jc w:val="both"/>
        <w:rPr>
          <w:rFonts w:ascii="Times New Roman" w:hAnsi="Times New Roman"/>
          <w:highlight w:val="yellow"/>
        </w:rPr>
      </w:pPr>
    </w:p>
    <w:p w:rsidR="003317E8" w:rsidRPr="00FE6A85" w:rsidRDefault="003317E8" w:rsidP="003317E8">
      <w:pPr>
        <w:pStyle w:val="ConsPlusNormal0"/>
        <w:spacing w:after="240"/>
        <w:ind w:firstLine="709"/>
        <w:jc w:val="center"/>
        <w:outlineLvl w:val="1"/>
        <w:rPr>
          <w:rFonts w:ascii="Times New Roman" w:hAnsi="Times New Roman"/>
          <w:b/>
        </w:rPr>
      </w:pPr>
      <w:r w:rsidRPr="00FE6A85">
        <w:rPr>
          <w:rFonts w:ascii="Times New Roman" w:hAnsi="Times New Roman"/>
          <w:b/>
        </w:rPr>
        <w:t>2. Стандарт предоставления муниципальной услуги</w:t>
      </w:r>
    </w:p>
    <w:p w:rsidR="003317E8" w:rsidRPr="00FE6A85" w:rsidRDefault="003317E8" w:rsidP="003317E8">
      <w:pPr>
        <w:pStyle w:val="ConsPlusNormal0"/>
        <w:spacing w:after="240"/>
        <w:ind w:firstLine="709"/>
        <w:jc w:val="center"/>
        <w:outlineLvl w:val="2"/>
        <w:rPr>
          <w:rFonts w:ascii="Times New Roman" w:hAnsi="Times New Roman"/>
          <w:b/>
        </w:rPr>
      </w:pPr>
      <w:r w:rsidRPr="00FE6A85">
        <w:rPr>
          <w:rFonts w:ascii="Times New Roman" w:hAnsi="Times New Roman"/>
          <w:b/>
        </w:rPr>
        <w:t>Наименование муниципальной услуги</w:t>
      </w:r>
    </w:p>
    <w:p w:rsidR="003317E8" w:rsidRPr="008E6241" w:rsidRDefault="003317E8" w:rsidP="003317E8">
      <w:pPr>
        <w:pStyle w:val="ConsPlusNormal0"/>
        <w:ind w:firstLine="709"/>
        <w:jc w:val="both"/>
        <w:rPr>
          <w:rFonts w:ascii="Times New Roman" w:hAnsi="Times New Roman"/>
        </w:rPr>
      </w:pPr>
      <w:r w:rsidRPr="00FE6A85">
        <w:rPr>
          <w:rFonts w:ascii="Times New Roman" w:hAnsi="Times New Roman"/>
        </w:rPr>
        <w:t xml:space="preserve">2.1. Наименование муниципальной услуги: </w:t>
      </w:r>
      <w:r w:rsidRPr="00673751">
        <w:rPr>
          <w:rFonts w:ascii="Times New Roman" w:hAnsi="Times New Roman"/>
        </w:rPr>
        <w:t>«Выдача</w:t>
      </w:r>
      <w:r>
        <w:rPr>
          <w:rFonts w:ascii="Times New Roman" w:hAnsi="Times New Roman"/>
        </w:rPr>
        <w:t xml:space="preserve"> (продление)</w:t>
      </w:r>
      <w:r w:rsidRPr="00673751">
        <w:rPr>
          <w:rFonts w:ascii="Times New Roman" w:hAnsi="Times New Roman"/>
        </w:rPr>
        <w:t xml:space="preserve"> разрешения на строительство</w:t>
      </w:r>
      <w:r>
        <w:rPr>
          <w:rFonts w:ascii="Times New Roman" w:hAnsi="Times New Roman"/>
        </w:rPr>
        <w:t>, реконструкцию</w:t>
      </w:r>
      <w:r w:rsidRPr="00673751">
        <w:rPr>
          <w:rFonts w:ascii="Times New Roman" w:hAnsi="Times New Roman"/>
        </w:rPr>
        <w:t xml:space="preserve"> объекта капитального строительства, расположенного на территории </w:t>
      </w:r>
      <w:r w:rsidRPr="008E6241">
        <w:rPr>
          <w:rFonts w:ascii="Times New Roman" w:hAnsi="Times New Roman"/>
        </w:rPr>
        <w:t>муниципального образования».</w:t>
      </w:r>
    </w:p>
    <w:p w:rsidR="003317E8" w:rsidRPr="003D4490" w:rsidRDefault="003317E8" w:rsidP="003317E8">
      <w:pPr>
        <w:pStyle w:val="ConsPlusNormal0"/>
        <w:ind w:firstLine="709"/>
        <w:jc w:val="both"/>
        <w:rPr>
          <w:rFonts w:ascii="Times New Roman" w:hAnsi="Times New Roman"/>
          <w:highlight w:val="yellow"/>
        </w:rPr>
      </w:pPr>
    </w:p>
    <w:p w:rsidR="003317E8" w:rsidRPr="00FE6A85" w:rsidRDefault="003317E8" w:rsidP="003317E8">
      <w:pPr>
        <w:pStyle w:val="ConsPlusNormal0"/>
        <w:ind w:firstLine="709"/>
        <w:jc w:val="center"/>
        <w:outlineLvl w:val="2"/>
        <w:rPr>
          <w:rFonts w:ascii="Times New Roman" w:hAnsi="Times New Roman"/>
          <w:b/>
        </w:rPr>
      </w:pPr>
      <w:r w:rsidRPr="00FE6A85">
        <w:rPr>
          <w:rFonts w:ascii="Times New Roman" w:hAnsi="Times New Roman"/>
          <w:b/>
        </w:rPr>
        <w:t>Наименование органа, непосредственно предоставляющего муниципальную услугу</w:t>
      </w:r>
    </w:p>
    <w:p w:rsidR="003317E8" w:rsidRPr="00FE6A85" w:rsidRDefault="003317E8" w:rsidP="003317E8">
      <w:pPr>
        <w:pStyle w:val="ConsPlusNormal0"/>
        <w:ind w:firstLine="709"/>
        <w:jc w:val="both"/>
        <w:rPr>
          <w:rFonts w:ascii="Times New Roman" w:hAnsi="Times New Roman"/>
        </w:rPr>
      </w:pPr>
    </w:p>
    <w:p w:rsidR="003317E8" w:rsidRPr="001C6062" w:rsidRDefault="003317E8" w:rsidP="003317E8">
      <w:pPr>
        <w:pStyle w:val="ConsPlusNormal0"/>
        <w:ind w:firstLine="709"/>
        <w:jc w:val="both"/>
        <w:rPr>
          <w:rFonts w:ascii="Times New Roman" w:hAnsi="Times New Roman"/>
        </w:rPr>
      </w:pPr>
      <w:r w:rsidRPr="00FE6A85">
        <w:rPr>
          <w:rFonts w:ascii="Times New Roman" w:hAnsi="Times New Roman"/>
        </w:rPr>
        <w:t>2.2. Предоставление муниципальной услуги осуществляется</w:t>
      </w:r>
      <w:r>
        <w:rPr>
          <w:rFonts w:ascii="Times New Roman" w:hAnsi="Times New Roman"/>
        </w:rPr>
        <w:t xml:space="preserve"> в </w:t>
      </w:r>
      <w:r w:rsidRPr="00FE6A85">
        <w:rPr>
          <w:rFonts w:ascii="Times New Roman" w:hAnsi="Times New Roman"/>
        </w:rPr>
        <w:t xml:space="preserve"> </w:t>
      </w:r>
      <w:r w:rsidRPr="001C6062">
        <w:rPr>
          <w:rFonts w:ascii="Times New Roman" w:hAnsi="Times New Roman"/>
        </w:rPr>
        <w:t>Администрации Тамбовского района (архитектурно-строительный отдел) (далее – уполномоченный орган)</w:t>
      </w:r>
    </w:p>
    <w:p w:rsidR="003317E8" w:rsidRPr="00FE6A85" w:rsidRDefault="003317E8" w:rsidP="003317E8">
      <w:pPr>
        <w:pStyle w:val="ConsPlusNormal0"/>
        <w:ind w:firstLine="709"/>
        <w:jc w:val="both"/>
        <w:rPr>
          <w:rFonts w:ascii="Times New Roman" w:hAnsi="Times New Roman"/>
          <w:highlight w:val="yellow"/>
        </w:rPr>
      </w:pPr>
    </w:p>
    <w:p w:rsidR="003317E8" w:rsidRPr="00FE6A85" w:rsidRDefault="003317E8" w:rsidP="003317E8">
      <w:pPr>
        <w:pStyle w:val="ConsPlusNormal0"/>
        <w:ind w:firstLine="709"/>
        <w:jc w:val="center"/>
        <w:outlineLvl w:val="2"/>
        <w:rPr>
          <w:rFonts w:ascii="Times New Roman" w:hAnsi="Times New Roman"/>
          <w:b/>
        </w:rPr>
      </w:pPr>
      <w:r w:rsidRPr="00FE6A85">
        <w:rPr>
          <w:rFonts w:ascii="Times New Roman" w:hAnsi="Times New Roman"/>
          <w:b/>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317E8" w:rsidRPr="00FE6A85" w:rsidRDefault="003317E8" w:rsidP="003317E8">
      <w:pPr>
        <w:pStyle w:val="ConsPlusNormal0"/>
        <w:ind w:firstLine="709"/>
        <w:jc w:val="center"/>
        <w:outlineLvl w:val="2"/>
        <w:rPr>
          <w:rFonts w:ascii="Times New Roman" w:hAnsi="Times New Roman"/>
          <w:highlight w:val="yellow"/>
        </w:rPr>
      </w:pPr>
    </w:p>
    <w:p w:rsidR="003317E8" w:rsidRDefault="003317E8" w:rsidP="003317E8">
      <w:pPr>
        <w:pStyle w:val="ConsPlusNormal0"/>
        <w:ind w:firstLine="709"/>
        <w:jc w:val="both"/>
        <w:rPr>
          <w:rFonts w:ascii="Times New Roman" w:hAnsi="Times New Roman"/>
        </w:rPr>
      </w:pPr>
      <w:r w:rsidRPr="00FE6A85">
        <w:rPr>
          <w:rFonts w:ascii="Times New Roman" w:hAnsi="Times New Roman"/>
        </w:rPr>
        <w:t xml:space="preserve">2.3. Органы и организации, участвующие в предоставлении муниципальной услуги, обращение в которые необходимо для предоставления муниципальной услуги: </w:t>
      </w:r>
    </w:p>
    <w:p w:rsidR="003317E8" w:rsidRPr="008E6241" w:rsidRDefault="003317E8" w:rsidP="003317E8">
      <w:pPr>
        <w:pStyle w:val="ConsPlusNormal0"/>
        <w:ind w:firstLine="709"/>
        <w:jc w:val="both"/>
        <w:rPr>
          <w:rFonts w:ascii="Times New Roman" w:hAnsi="Times New Roman"/>
        </w:rPr>
      </w:pPr>
      <w:r w:rsidRPr="008E6241">
        <w:rPr>
          <w:rFonts w:ascii="Times New Roman" w:hAnsi="Times New Roman"/>
        </w:rPr>
        <w:t xml:space="preserve">2.3.1. МФЦ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уведомления заявителя о принятом решении и выдачи (направления) ему документа, являющегося результатом предоставления муниципальной услуги </w:t>
      </w:r>
      <w:r w:rsidRPr="001C6062">
        <w:rPr>
          <w:rFonts w:ascii="Times New Roman" w:hAnsi="Times New Roman"/>
        </w:rPr>
        <w:t>(в случае организации предоставления муниципальной услуги с участием МФЦ);</w:t>
      </w:r>
    </w:p>
    <w:p w:rsidR="00AB756B" w:rsidRPr="003E4C59" w:rsidRDefault="00AB756B" w:rsidP="00AB756B">
      <w:pPr>
        <w:autoSpaceDE w:val="0"/>
        <w:autoSpaceDN w:val="0"/>
        <w:adjustRightInd w:val="0"/>
        <w:ind w:firstLine="720"/>
        <w:jc w:val="both"/>
        <w:rPr>
          <w:szCs w:val="28"/>
          <w:shd w:val="clear" w:color="auto" w:fill="FFFFFF"/>
        </w:rPr>
      </w:pPr>
      <w:r w:rsidRPr="003E4C59">
        <w:rPr>
          <w:szCs w:val="28"/>
        </w:rPr>
        <w:t xml:space="preserve">2.3.2. Федеральное государственное бюджетное учреждение «Федеральная кадастровая палата </w:t>
      </w:r>
      <w:proofErr w:type="spellStart"/>
      <w:r w:rsidRPr="003E4C59">
        <w:rPr>
          <w:szCs w:val="28"/>
        </w:rPr>
        <w:t>Росреестра</w:t>
      </w:r>
      <w:proofErr w:type="spellEnd"/>
      <w:r w:rsidRPr="003E4C59">
        <w:rPr>
          <w:szCs w:val="28"/>
        </w:rPr>
        <w:t xml:space="preserve">», филиал ФГБУ «ФКП </w:t>
      </w:r>
      <w:proofErr w:type="spellStart"/>
      <w:r>
        <w:rPr>
          <w:szCs w:val="28"/>
        </w:rPr>
        <w:t>Росреестра</w:t>
      </w:r>
      <w:proofErr w:type="spellEnd"/>
      <w:r>
        <w:rPr>
          <w:szCs w:val="28"/>
        </w:rPr>
        <w:t>» по Амурской области</w:t>
      </w:r>
      <w:r w:rsidRPr="003E4C59">
        <w:rPr>
          <w:szCs w:val="28"/>
        </w:rPr>
        <w:t xml:space="preserve"> - </w:t>
      </w:r>
      <w:r w:rsidRPr="003E4C59">
        <w:rPr>
          <w:bCs/>
          <w:szCs w:val="28"/>
        </w:rPr>
        <w:t xml:space="preserve">в части предоставления кадастрового плана территории, </w:t>
      </w:r>
      <w:r w:rsidRPr="003E4C59">
        <w:rPr>
          <w:szCs w:val="28"/>
          <w:shd w:val="clear" w:color="auto" w:fill="FFFFFF"/>
        </w:rPr>
        <w:t>выписки из Единого государственного реестра недвижимости об основных характеристиках и зарегистрированных правах на объект недвижимости;</w:t>
      </w:r>
    </w:p>
    <w:p w:rsidR="00AB756B" w:rsidRPr="003E4C59" w:rsidRDefault="00AB756B" w:rsidP="00AB756B">
      <w:pPr>
        <w:pStyle w:val="ConsPlusNormal0"/>
        <w:widowControl/>
        <w:ind w:firstLine="709"/>
        <w:jc w:val="both"/>
        <w:rPr>
          <w:rStyle w:val="text1"/>
          <w:rFonts w:ascii="Times New Roman" w:hAnsi="Times New Roman"/>
          <w:bCs/>
          <w:sz w:val="28"/>
          <w:szCs w:val="28"/>
        </w:rPr>
      </w:pPr>
      <w:r w:rsidRPr="003E4C59">
        <w:rPr>
          <w:rFonts w:ascii="Times New Roman" w:hAnsi="Times New Roman"/>
          <w:sz w:val="28"/>
          <w:szCs w:val="28"/>
          <w:shd w:val="clear" w:color="auto" w:fill="FFFFFF"/>
        </w:rPr>
        <w:t>2.3.3.</w:t>
      </w:r>
      <w:r w:rsidRPr="003E4C59">
        <w:rPr>
          <w:rFonts w:ascii="Times New Roman" w:hAnsi="Times New Roman"/>
          <w:sz w:val="28"/>
          <w:szCs w:val="28"/>
        </w:rPr>
        <w:t xml:space="preserve"> Государственным автономным учреждением Амурской области</w:t>
      </w:r>
      <w:r w:rsidRPr="003E4C59">
        <w:rPr>
          <w:rStyle w:val="FontStyle20"/>
          <w:b/>
          <w:sz w:val="28"/>
          <w:szCs w:val="28"/>
        </w:rPr>
        <w:t xml:space="preserve"> </w:t>
      </w:r>
      <w:r w:rsidRPr="003E4C59">
        <w:rPr>
          <w:rStyle w:val="FontStyle23"/>
          <w:sz w:val="28"/>
          <w:szCs w:val="28"/>
        </w:rPr>
        <w:t>«Управление государственной экспертизы проектной документации и результатов инженерных изысканий» или</w:t>
      </w:r>
      <w:r w:rsidRPr="003E4C59">
        <w:rPr>
          <w:rFonts w:ascii="Times New Roman" w:hAnsi="Times New Roman"/>
          <w:bCs/>
          <w:sz w:val="28"/>
          <w:szCs w:val="28"/>
        </w:rPr>
        <w:t xml:space="preserve"> Ф</w:t>
      </w:r>
      <w:r w:rsidRPr="003E4C59">
        <w:rPr>
          <w:rStyle w:val="text1"/>
          <w:rFonts w:ascii="Times New Roman" w:hAnsi="Times New Roman"/>
          <w:bCs/>
          <w:sz w:val="28"/>
          <w:szCs w:val="28"/>
        </w:rPr>
        <w:t>едеральным автономным учреждением «Главное управление государственной экспертизы» - в части предоставления положительного заключения государственной экспертизы проектной документации;</w:t>
      </w:r>
    </w:p>
    <w:p w:rsidR="00AB756B" w:rsidRPr="00BF0B5A" w:rsidRDefault="00AB756B" w:rsidP="00AB756B">
      <w:pPr>
        <w:pStyle w:val="ConsPlusNormal0"/>
        <w:widowControl/>
        <w:ind w:firstLine="709"/>
        <w:jc w:val="both"/>
        <w:rPr>
          <w:rFonts w:ascii="Times New Roman" w:hAnsi="Times New Roman"/>
          <w:sz w:val="28"/>
          <w:szCs w:val="28"/>
        </w:rPr>
      </w:pPr>
      <w:r w:rsidRPr="00BF0B5A">
        <w:rPr>
          <w:rFonts w:ascii="Times New Roman" w:hAnsi="Times New Roman"/>
          <w:sz w:val="28"/>
          <w:szCs w:val="28"/>
        </w:rPr>
        <w:t>2.3.4. Межрайонной инспекцией Федеральной налоговой службы России № 1 по Амурской области – в части предоставления информации о регистрации юридического лица;</w:t>
      </w:r>
    </w:p>
    <w:p w:rsidR="00AB756B" w:rsidRPr="003E4C59" w:rsidRDefault="00AB756B" w:rsidP="00AB756B">
      <w:pPr>
        <w:pStyle w:val="ConsPlusNormal0"/>
        <w:widowControl/>
        <w:ind w:firstLine="709"/>
        <w:jc w:val="both"/>
        <w:rPr>
          <w:rFonts w:ascii="Times New Roman" w:hAnsi="Times New Roman"/>
          <w:sz w:val="28"/>
          <w:szCs w:val="28"/>
        </w:rPr>
      </w:pPr>
      <w:r w:rsidRPr="003E4C59">
        <w:rPr>
          <w:rFonts w:ascii="Times New Roman" w:hAnsi="Times New Roman"/>
          <w:sz w:val="28"/>
          <w:szCs w:val="28"/>
        </w:rPr>
        <w:t xml:space="preserve">2.3.5. Министерством природных ресурсов Амурской области – в части </w:t>
      </w:r>
      <w:r w:rsidRPr="003E4C59">
        <w:rPr>
          <w:rStyle w:val="text1"/>
          <w:rFonts w:ascii="Times New Roman" w:hAnsi="Times New Roman"/>
          <w:bCs/>
          <w:sz w:val="28"/>
          <w:szCs w:val="28"/>
        </w:rPr>
        <w:t>предоставления</w:t>
      </w:r>
      <w:r w:rsidRPr="003E4C59">
        <w:rPr>
          <w:rFonts w:ascii="Times New Roman" w:hAnsi="Times New Roman"/>
          <w:sz w:val="28"/>
          <w:szCs w:val="28"/>
        </w:rPr>
        <w:t xml:space="preserve"> положительного заключения экологической экспертизы;</w:t>
      </w:r>
    </w:p>
    <w:p w:rsidR="003317E8" w:rsidRPr="00AB756B" w:rsidRDefault="00AB756B" w:rsidP="003317E8">
      <w:pPr>
        <w:pStyle w:val="ConsPlusNormal0"/>
        <w:jc w:val="both"/>
        <w:rPr>
          <w:rFonts w:ascii="Times New Roman" w:hAnsi="Times New Roman"/>
          <w:sz w:val="28"/>
          <w:szCs w:val="28"/>
        </w:rPr>
      </w:pPr>
      <w:r>
        <w:rPr>
          <w:rFonts w:ascii="Times New Roman" w:hAnsi="Times New Roman"/>
          <w:bCs/>
          <w:sz w:val="28"/>
          <w:szCs w:val="28"/>
        </w:rPr>
        <w:t xml:space="preserve">         </w:t>
      </w:r>
      <w:r w:rsidR="003317E8" w:rsidRPr="00AB756B">
        <w:rPr>
          <w:rFonts w:ascii="Times New Roman" w:hAnsi="Times New Roman"/>
          <w:bCs/>
          <w:sz w:val="28"/>
          <w:szCs w:val="28"/>
        </w:rPr>
        <w:t>2.3.</w:t>
      </w:r>
      <w:r>
        <w:rPr>
          <w:rFonts w:ascii="Times New Roman" w:hAnsi="Times New Roman"/>
          <w:bCs/>
          <w:sz w:val="28"/>
          <w:szCs w:val="28"/>
        </w:rPr>
        <w:t>6</w:t>
      </w:r>
      <w:r w:rsidR="003317E8" w:rsidRPr="00AB756B">
        <w:rPr>
          <w:rFonts w:ascii="Times New Roman" w:hAnsi="Times New Roman"/>
          <w:bCs/>
          <w:sz w:val="28"/>
          <w:szCs w:val="28"/>
        </w:rPr>
        <w:t xml:space="preserve">. ОМС </w:t>
      </w:r>
      <w:r w:rsidR="003317E8" w:rsidRPr="00AB756B">
        <w:rPr>
          <w:rFonts w:ascii="Times New Roman" w:hAnsi="Times New Roman"/>
          <w:sz w:val="28"/>
          <w:szCs w:val="28"/>
        </w:rPr>
        <w:t>Администрация Тамбовского района (архитектурно-строительный отдел) – в части предоставления градостроительного плана земельного участка и разрешения на отклонение от предельных параметров разрешенного строительства, реконструкции.</w:t>
      </w:r>
    </w:p>
    <w:p w:rsidR="003317E8" w:rsidRPr="00734A42" w:rsidRDefault="003317E8" w:rsidP="003317E8">
      <w:pPr>
        <w:autoSpaceDE w:val="0"/>
        <w:autoSpaceDN w:val="0"/>
        <w:adjustRightInd w:val="0"/>
        <w:spacing w:line="240" w:lineRule="auto"/>
        <w:ind w:firstLine="709"/>
        <w:jc w:val="both"/>
        <w:rPr>
          <w:szCs w:val="28"/>
        </w:rPr>
      </w:pPr>
      <w:r w:rsidRPr="00734A42">
        <w:rPr>
          <w:szCs w:val="28"/>
        </w:rPr>
        <w:t>МФЦ, ОМСУ не вправе требовать от заявителя:</w:t>
      </w:r>
    </w:p>
    <w:p w:rsidR="003317E8" w:rsidRPr="00734A42" w:rsidRDefault="003317E8" w:rsidP="003317E8">
      <w:pPr>
        <w:autoSpaceDE w:val="0"/>
        <w:autoSpaceDN w:val="0"/>
        <w:adjustRightInd w:val="0"/>
        <w:spacing w:line="240" w:lineRule="auto"/>
        <w:ind w:firstLine="709"/>
        <w:jc w:val="both"/>
        <w:rPr>
          <w:szCs w:val="28"/>
        </w:rPr>
      </w:pPr>
      <w:r w:rsidRPr="00734A42">
        <w:rPr>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317E8" w:rsidRPr="00734A42" w:rsidRDefault="003317E8" w:rsidP="003317E8">
      <w:pPr>
        <w:autoSpaceDE w:val="0"/>
        <w:autoSpaceDN w:val="0"/>
        <w:adjustRightInd w:val="0"/>
        <w:spacing w:line="240" w:lineRule="auto"/>
        <w:ind w:firstLine="709"/>
        <w:jc w:val="both"/>
        <w:rPr>
          <w:szCs w:val="28"/>
        </w:rPr>
      </w:pPr>
      <w:proofErr w:type="gramStart"/>
      <w:r w:rsidRPr="00734A42">
        <w:rPr>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w:t>
      </w:r>
      <w:r w:rsidRPr="00734A42">
        <w:rPr>
          <w:szCs w:val="28"/>
        </w:rPr>
        <w:lastRenderedPageBreak/>
        <w:t>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Амурской области, муниципальными правовыми актами, за исключением документов, включенных в определенный</w:t>
      </w:r>
      <w:proofErr w:type="gramEnd"/>
      <w:r w:rsidRPr="00734A42">
        <w:rPr>
          <w:szCs w:val="28"/>
        </w:rPr>
        <w:t xml:space="preserve">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3317E8" w:rsidRPr="00734A42" w:rsidRDefault="003317E8" w:rsidP="003317E8">
      <w:pPr>
        <w:autoSpaceDE w:val="0"/>
        <w:autoSpaceDN w:val="0"/>
        <w:adjustRightInd w:val="0"/>
        <w:spacing w:line="240" w:lineRule="auto"/>
        <w:ind w:firstLine="709"/>
        <w:jc w:val="both"/>
        <w:rPr>
          <w:szCs w:val="28"/>
        </w:rPr>
      </w:pPr>
      <w:proofErr w:type="gramStart"/>
      <w:r w:rsidRPr="00734A42">
        <w:rPr>
          <w:szCs w:val="28"/>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 и получения документов и информации, предоставляемых в результате предоставления</w:t>
      </w:r>
      <w:proofErr w:type="gramEnd"/>
      <w:r w:rsidRPr="00734A42">
        <w:rPr>
          <w:szCs w:val="28"/>
        </w:rPr>
        <w:t xml:space="preserve"> таких услуг.</w:t>
      </w:r>
    </w:p>
    <w:p w:rsidR="003317E8" w:rsidRPr="00FE6A85" w:rsidRDefault="003317E8" w:rsidP="003317E8">
      <w:pPr>
        <w:autoSpaceDE w:val="0"/>
        <w:autoSpaceDN w:val="0"/>
        <w:adjustRightInd w:val="0"/>
        <w:spacing w:line="240" w:lineRule="auto"/>
        <w:ind w:firstLine="709"/>
        <w:jc w:val="both"/>
        <w:rPr>
          <w:sz w:val="26"/>
          <w:szCs w:val="26"/>
          <w:highlight w:val="yellow"/>
        </w:rPr>
      </w:pPr>
    </w:p>
    <w:p w:rsidR="00734A42" w:rsidRPr="003E4C59" w:rsidRDefault="00734A42" w:rsidP="00734A42">
      <w:pPr>
        <w:pStyle w:val="ConsPlusNormal0"/>
        <w:ind w:firstLine="709"/>
        <w:jc w:val="center"/>
        <w:outlineLvl w:val="2"/>
        <w:rPr>
          <w:rFonts w:ascii="Times New Roman" w:hAnsi="Times New Roman"/>
          <w:b/>
          <w:sz w:val="28"/>
          <w:szCs w:val="28"/>
        </w:rPr>
      </w:pPr>
      <w:r w:rsidRPr="003E4C59">
        <w:rPr>
          <w:rFonts w:ascii="Times New Roman" w:hAnsi="Times New Roman"/>
          <w:b/>
          <w:sz w:val="28"/>
          <w:szCs w:val="28"/>
        </w:rPr>
        <w:t>Результат предоставления муниципальной услуги</w:t>
      </w:r>
    </w:p>
    <w:p w:rsidR="00734A42" w:rsidRPr="003E4C59" w:rsidRDefault="00734A42" w:rsidP="00734A42">
      <w:pPr>
        <w:pStyle w:val="ConsPlusNormal0"/>
        <w:ind w:firstLine="709"/>
        <w:jc w:val="both"/>
        <w:rPr>
          <w:rFonts w:ascii="Times New Roman" w:hAnsi="Times New Roman"/>
          <w:sz w:val="28"/>
          <w:szCs w:val="28"/>
          <w:highlight w:val="yellow"/>
        </w:rPr>
      </w:pPr>
    </w:p>
    <w:p w:rsidR="00734A42" w:rsidRPr="003E4C59" w:rsidRDefault="00734A42" w:rsidP="00734A42">
      <w:pPr>
        <w:pStyle w:val="ConsPlusNormal0"/>
        <w:ind w:firstLine="709"/>
        <w:jc w:val="both"/>
        <w:rPr>
          <w:rFonts w:ascii="Times New Roman" w:hAnsi="Times New Roman"/>
          <w:sz w:val="28"/>
          <w:szCs w:val="28"/>
        </w:rPr>
      </w:pPr>
      <w:r w:rsidRPr="003E4C59">
        <w:rPr>
          <w:rFonts w:ascii="Times New Roman" w:hAnsi="Times New Roman"/>
          <w:sz w:val="28"/>
          <w:szCs w:val="28"/>
        </w:rPr>
        <w:t xml:space="preserve">2.4. Результатом предоставления муниципальной услуги является решение о выдаче разрешения на строительство объекта капитального строительства, продление разрешения на строительство, внесение изменений в разрешения на строительство, либо выдача решения, содержащего мотивированный отказ. </w:t>
      </w:r>
    </w:p>
    <w:p w:rsidR="00734A42" w:rsidRDefault="00734A42" w:rsidP="00734A42">
      <w:pPr>
        <w:pStyle w:val="ConsPlusNormal0"/>
        <w:ind w:firstLine="709"/>
        <w:jc w:val="center"/>
        <w:outlineLvl w:val="2"/>
        <w:rPr>
          <w:rFonts w:ascii="Times New Roman" w:hAnsi="Times New Roman"/>
          <w:b/>
          <w:sz w:val="28"/>
          <w:szCs w:val="28"/>
        </w:rPr>
      </w:pPr>
    </w:p>
    <w:p w:rsidR="00734A42" w:rsidRPr="003E4C59" w:rsidRDefault="00734A42" w:rsidP="00734A42">
      <w:pPr>
        <w:pStyle w:val="ConsPlusNormal0"/>
        <w:ind w:firstLine="709"/>
        <w:jc w:val="center"/>
        <w:outlineLvl w:val="2"/>
        <w:rPr>
          <w:rFonts w:ascii="Times New Roman" w:hAnsi="Times New Roman"/>
          <w:b/>
          <w:sz w:val="28"/>
          <w:szCs w:val="28"/>
        </w:rPr>
      </w:pPr>
      <w:r w:rsidRPr="003E4C59">
        <w:rPr>
          <w:rFonts w:ascii="Times New Roman" w:hAnsi="Times New Roman"/>
          <w:b/>
          <w:sz w:val="28"/>
          <w:szCs w:val="28"/>
        </w:rPr>
        <w:t>Срок предоставления муниципальной услуги</w:t>
      </w:r>
    </w:p>
    <w:p w:rsidR="00734A42" w:rsidRPr="003E4C59" w:rsidRDefault="00734A42" w:rsidP="00734A42">
      <w:pPr>
        <w:pStyle w:val="ConsPlusNormal0"/>
        <w:jc w:val="both"/>
        <w:rPr>
          <w:rFonts w:ascii="Times New Roman" w:hAnsi="Times New Roman"/>
          <w:color w:val="FF0000"/>
          <w:sz w:val="28"/>
          <w:szCs w:val="28"/>
          <w:highlight w:val="yellow"/>
        </w:rPr>
      </w:pPr>
    </w:p>
    <w:p w:rsidR="00734A42" w:rsidRPr="003E4C59" w:rsidRDefault="00734A42" w:rsidP="00734A42">
      <w:pPr>
        <w:pStyle w:val="ConsPlusNormal0"/>
        <w:ind w:firstLine="709"/>
        <w:jc w:val="both"/>
        <w:rPr>
          <w:rFonts w:ascii="Times New Roman" w:hAnsi="Times New Roman"/>
          <w:sz w:val="28"/>
          <w:szCs w:val="28"/>
        </w:rPr>
      </w:pPr>
      <w:r w:rsidRPr="003E4C59">
        <w:rPr>
          <w:rFonts w:ascii="Times New Roman" w:hAnsi="Times New Roman"/>
          <w:sz w:val="28"/>
          <w:szCs w:val="28"/>
        </w:rPr>
        <w:t xml:space="preserve">2.5. </w:t>
      </w:r>
      <w:r w:rsidRPr="003E4C59">
        <w:rPr>
          <w:rFonts w:ascii="Times New Roman" w:hAnsi="Times New Roman"/>
          <w:color w:val="000000"/>
          <w:sz w:val="28"/>
          <w:szCs w:val="28"/>
        </w:rPr>
        <w:t>Срок направления межведомственного запроса о предоставлении документов</w:t>
      </w:r>
      <w:r w:rsidRPr="003E4C59">
        <w:rPr>
          <w:rFonts w:ascii="Times New Roman" w:hAnsi="Times New Roman"/>
          <w:sz w:val="28"/>
          <w:szCs w:val="28"/>
        </w:rPr>
        <w:t xml:space="preserve">, указанных в  пункте 2.8  настоящего административного Регламента, </w:t>
      </w:r>
      <w:r w:rsidRPr="00BF0B5A">
        <w:rPr>
          <w:rFonts w:ascii="Times New Roman" w:hAnsi="Times New Roman"/>
          <w:sz w:val="28"/>
          <w:szCs w:val="28"/>
        </w:rPr>
        <w:t>составляет не позднее трех рабочих дней с момента</w:t>
      </w:r>
      <w:r w:rsidRPr="003E4C59">
        <w:rPr>
          <w:rFonts w:ascii="Times New Roman" w:hAnsi="Times New Roman"/>
          <w:sz w:val="28"/>
          <w:szCs w:val="28"/>
        </w:rPr>
        <w:t xml:space="preserve"> регистрации в ОМСУ </w:t>
      </w:r>
      <w:r w:rsidRPr="003E4C59">
        <w:rPr>
          <w:rFonts w:ascii="Times New Roman" w:hAnsi="Times New Roman"/>
          <w:b/>
          <w:sz w:val="28"/>
          <w:szCs w:val="28"/>
        </w:rPr>
        <w:t>и (или) МФЦ</w:t>
      </w:r>
      <w:r w:rsidRPr="003E4C59">
        <w:rPr>
          <w:rFonts w:ascii="Times New Roman" w:hAnsi="Times New Roman"/>
          <w:sz w:val="28"/>
          <w:szCs w:val="28"/>
        </w:rPr>
        <w:t xml:space="preserve"> заявления и прилагаемых к нему документов, принятых у заявителя.</w:t>
      </w:r>
    </w:p>
    <w:p w:rsidR="00734A42" w:rsidRPr="003E4C59" w:rsidRDefault="00734A42" w:rsidP="00734A42">
      <w:pPr>
        <w:pStyle w:val="ConsPlusNormal0"/>
        <w:ind w:firstLine="709"/>
        <w:jc w:val="both"/>
        <w:rPr>
          <w:rFonts w:ascii="Times New Roman" w:hAnsi="Times New Roman"/>
          <w:color w:val="000000"/>
          <w:sz w:val="28"/>
          <w:szCs w:val="28"/>
        </w:rPr>
      </w:pPr>
      <w:r w:rsidRPr="003E4C59">
        <w:rPr>
          <w:rFonts w:ascii="Times New Roman" w:hAnsi="Times New Roman"/>
          <w:sz w:val="28"/>
          <w:szCs w:val="28"/>
        </w:rPr>
        <w:t xml:space="preserve">Срок подготовки и направления ответа на межведомственный запрос документов, указанных в частях 1-4 п. 2.8. составляет не </w:t>
      </w:r>
      <w:r w:rsidRPr="003E4C59">
        <w:rPr>
          <w:rFonts w:ascii="Times New Roman" w:hAnsi="Times New Roman"/>
          <w:color w:val="000000"/>
          <w:sz w:val="28"/>
          <w:szCs w:val="28"/>
        </w:rPr>
        <w:t>более трех рабочих дней со дня поступления такого запроса от ОМСУ.</w:t>
      </w:r>
    </w:p>
    <w:p w:rsidR="00734A42" w:rsidRPr="003E4C59" w:rsidRDefault="00734A42" w:rsidP="00734A42">
      <w:pPr>
        <w:pStyle w:val="ConsPlusNormal0"/>
        <w:ind w:firstLine="709"/>
        <w:jc w:val="both"/>
        <w:rPr>
          <w:rFonts w:ascii="Times New Roman" w:hAnsi="Times New Roman"/>
          <w:color w:val="000000"/>
          <w:sz w:val="28"/>
          <w:szCs w:val="28"/>
          <w:shd w:val="clear" w:color="auto" w:fill="FFFFFF"/>
        </w:rPr>
      </w:pPr>
      <w:r w:rsidRPr="003E4C59">
        <w:rPr>
          <w:rFonts w:ascii="Times New Roman" w:hAnsi="Times New Roman"/>
          <w:color w:val="000000"/>
          <w:sz w:val="28"/>
          <w:szCs w:val="28"/>
        </w:rPr>
        <w:t xml:space="preserve"> </w:t>
      </w:r>
      <w:r w:rsidRPr="00BF0B5A">
        <w:rPr>
          <w:rFonts w:ascii="Times New Roman" w:hAnsi="Times New Roman"/>
          <w:sz w:val="28"/>
          <w:szCs w:val="28"/>
        </w:rPr>
        <w:t>Срок подготовки и направления ответа на межведомственный запрос  информации, указанной в части 5 п. 2.8 не более пяти рабочих дней со дня поступления такого запроса в орган, ответственный за направление ответа на межведомственный запрос.</w:t>
      </w:r>
      <w:r w:rsidRPr="003E4C59">
        <w:rPr>
          <w:rFonts w:ascii="Times New Roman" w:hAnsi="Times New Roman"/>
          <w:sz w:val="28"/>
          <w:szCs w:val="28"/>
        </w:rPr>
        <w:t xml:space="preserve"> </w:t>
      </w:r>
      <w:r w:rsidRPr="003E4C59">
        <w:rPr>
          <w:rFonts w:ascii="Times New Roman" w:hAnsi="Times New Roman"/>
          <w:color w:val="000000"/>
          <w:sz w:val="28"/>
          <w:szCs w:val="28"/>
          <w:shd w:val="clear" w:color="auto" w:fill="FFFFFF"/>
        </w:rPr>
        <w:t xml:space="preserve">  </w:t>
      </w:r>
    </w:p>
    <w:p w:rsidR="00734A42" w:rsidRPr="003E4C59" w:rsidRDefault="00734A42" w:rsidP="00734A42">
      <w:pPr>
        <w:pStyle w:val="ConsPlusNormal0"/>
        <w:ind w:firstLine="709"/>
        <w:jc w:val="both"/>
        <w:rPr>
          <w:rFonts w:ascii="Times New Roman" w:hAnsi="Times New Roman"/>
          <w:sz w:val="28"/>
          <w:szCs w:val="28"/>
        </w:rPr>
      </w:pPr>
      <w:r w:rsidRPr="003E4C59">
        <w:rPr>
          <w:rFonts w:ascii="Times New Roman" w:hAnsi="Times New Roman"/>
          <w:sz w:val="28"/>
          <w:szCs w:val="28"/>
        </w:rPr>
        <w:t>Максимальный срок предоставления муниципальной услуги по выдаче  (продлению) разрешения на строительство, составляет 7 (семь) рабочих дней, исчисляемых со дня регистрации в ОМСУ или МФЦ заявления с документами, обязанность по представлению которых возложена на заявителя.</w:t>
      </w:r>
    </w:p>
    <w:p w:rsidR="003317E8" w:rsidRPr="003D3070" w:rsidRDefault="00734A42" w:rsidP="00734A42">
      <w:pPr>
        <w:pStyle w:val="ConsPlusNormal0"/>
        <w:ind w:firstLine="709"/>
        <w:jc w:val="both"/>
        <w:rPr>
          <w:rFonts w:ascii="Times New Roman" w:hAnsi="Times New Roman"/>
          <w:highlight w:val="yellow"/>
        </w:rPr>
      </w:pPr>
      <w:r w:rsidRPr="003E4C59">
        <w:rPr>
          <w:rFonts w:ascii="Times New Roman" w:hAnsi="Times New Roman"/>
          <w:sz w:val="28"/>
          <w:szCs w:val="28"/>
        </w:rPr>
        <w:t xml:space="preserve">Максимальный срок предоставления муниципальной услуги по </w:t>
      </w:r>
      <w:r w:rsidRPr="003E4C59">
        <w:rPr>
          <w:rFonts w:ascii="Times New Roman" w:hAnsi="Times New Roman"/>
          <w:sz w:val="28"/>
          <w:szCs w:val="28"/>
        </w:rPr>
        <w:lastRenderedPageBreak/>
        <w:t>внесению изменений в разрешение на строительство, составляет 10 (десять) рабочих дней, исчисляемых со дня регистрации в ОМСУ или МФЦ заявления с документами, обязанность по представлению которых возложена на заявителя.</w:t>
      </w:r>
    </w:p>
    <w:p w:rsidR="00734A42" w:rsidRDefault="00734A42" w:rsidP="003317E8">
      <w:pPr>
        <w:pStyle w:val="ConsPlusNormal0"/>
        <w:ind w:firstLine="709"/>
        <w:jc w:val="center"/>
        <w:outlineLvl w:val="2"/>
        <w:rPr>
          <w:rFonts w:ascii="Times New Roman" w:hAnsi="Times New Roman"/>
          <w:b/>
        </w:rPr>
      </w:pPr>
    </w:p>
    <w:p w:rsidR="003317E8" w:rsidRPr="00734A42" w:rsidRDefault="003317E8" w:rsidP="003317E8">
      <w:pPr>
        <w:pStyle w:val="ConsPlusNormal0"/>
        <w:ind w:firstLine="709"/>
        <w:jc w:val="center"/>
        <w:outlineLvl w:val="2"/>
        <w:rPr>
          <w:rFonts w:ascii="Times New Roman" w:hAnsi="Times New Roman"/>
          <w:b/>
        </w:rPr>
      </w:pPr>
      <w:r w:rsidRPr="00734A42">
        <w:rPr>
          <w:rFonts w:ascii="Times New Roman" w:hAnsi="Times New Roman"/>
          <w:b/>
        </w:rPr>
        <w:t>Правовые основания для предоставления муниципальной услуги</w:t>
      </w:r>
    </w:p>
    <w:p w:rsidR="003317E8" w:rsidRPr="00734A42" w:rsidRDefault="003317E8" w:rsidP="003317E8">
      <w:pPr>
        <w:pStyle w:val="ConsPlusNormal0"/>
        <w:ind w:firstLine="709"/>
        <w:jc w:val="both"/>
        <w:rPr>
          <w:rFonts w:ascii="Times New Roman" w:hAnsi="Times New Roman"/>
          <w:highlight w:val="yellow"/>
        </w:rPr>
      </w:pPr>
    </w:p>
    <w:p w:rsidR="003317E8" w:rsidRPr="00734A42" w:rsidRDefault="003317E8" w:rsidP="003317E8">
      <w:pPr>
        <w:pStyle w:val="ConsPlusNormal0"/>
        <w:ind w:firstLine="709"/>
        <w:jc w:val="both"/>
        <w:rPr>
          <w:rFonts w:ascii="Times New Roman" w:hAnsi="Times New Roman"/>
        </w:rPr>
      </w:pPr>
      <w:r w:rsidRPr="00734A42">
        <w:rPr>
          <w:rFonts w:ascii="Times New Roman" w:hAnsi="Times New Roman"/>
        </w:rPr>
        <w:t>2.6. Предоставление муниципальной услуги осуществляется в соответствии со следующими нормативными правовыми актами:</w:t>
      </w:r>
    </w:p>
    <w:p w:rsidR="003317E8" w:rsidRPr="00734A42" w:rsidRDefault="003317E8" w:rsidP="003317E8">
      <w:pPr>
        <w:autoSpaceDE w:val="0"/>
        <w:autoSpaceDN w:val="0"/>
        <w:adjustRightInd w:val="0"/>
        <w:spacing w:line="240" w:lineRule="auto"/>
        <w:ind w:firstLine="709"/>
        <w:jc w:val="both"/>
        <w:rPr>
          <w:rFonts w:eastAsia="Calibri"/>
          <w:sz w:val="26"/>
          <w:szCs w:val="26"/>
          <w:lang w:eastAsia="ru-RU"/>
        </w:rPr>
      </w:pPr>
      <w:r w:rsidRPr="00734A42">
        <w:rPr>
          <w:sz w:val="26"/>
          <w:szCs w:val="26"/>
        </w:rPr>
        <w:t>- Градостроительным кодексом Российской Федерации от 29.12.2004 №190-ФЗ (</w:t>
      </w:r>
      <w:r w:rsidRPr="00734A42">
        <w:rPr>
          <w:rFonts w:eastAsia="Calibri"/>
          <w:sz w:val="26"/>
          <w:szCs w:val="26"/>
          <w:lang w:eastAsia="ru-RU"/>
        </w:rPr>
        <w:t>"Российская газета", № 290, 30.12.2004,"Собрание законодательства РФ", 03.01.2005, № 1 (часть 1), ст. 16,"Парламентская газета", № 5-6, 14.01.2005);</w:t>
      </w:r>
    </w:p>
    <w:p w:rsidR="003317E8" w:rsidRPr="00734A42" w:rsidRDefault="003317E8" w:rsidP="003317E8">
      <w:pPr>
        <w:autoSpaceDE w:val="0"/>
        <w:autoSpaceDN w:val="0"/>
        <w:adjustRightInd w:val="0"/>
        <w:spacing w:line="240" w:lineRule="auto"/>
        <w:ind w:firstLine="709"/>
        <w:jc w:val="both"/>
        <w:rPr>
          <w:rFonts w:eastAsia="Calibri"/>
          <w:sz w:val="26"/>
          <w:szCs w:val="26"/>
          <w:lang w:eastAsia="ru-RU"/>
        </w:rPr>
      </w:pPr>
      <w:r w:rsidRPr="00734A42">
        <w:rPr>
          <w:sz w:val="26"/>
          <w:szCs w:val="26"/>
        </w:rPr>
        <w:t xml:space="preserve"> - Федеральным </w:t>
      </w:r>
      <w:hyperlink r:id="rId6" w:history="1">
        <w:r w:rsidRPr="00734A42">
          <w:rPr>
            <w:sz w:val="26"/>
            <w:szCs w:val="26"/>
          </w:rPr>
          <w:t>законом</w:t>
        </w:r>
      </w:hyperlink>
      <w:r w:rsidRPr="00734A42">
        <w:rPr>
          <w:sz w:val="26"/>
          <w:szCs w:val="26"/>
        </w:rPr>
        <w:t xml:space="preserve"> от 29.12.2004 № 191-ФЗ «О введении в действие Градостроительного кодекса Российской Федерации» (</w:t>
      </w:r>
      <w:r w:rsidRPr="00734A42">
        <w:rPr>
          <w:rFonts w:eastAsia="Calibri"/>
          <w:sz w:val="26"/>
          <w:szCs w:val="26"/>
          <w:lang w:eastAsia="ru-RU"/>
        </w:rPr>
        <w:t>"Российская газета", № 290, 30.12.2004,"Собрание законодательства РФ", 03.01.2005, № 1 (часть 1), ст. 17,"Парламентская газета", № 5-6, 14.01.2005);</w:t>
      </w:r>
    </w:p>
    <w:p w:rsidR="003317E8" w:rsidRPr="00734A42" w:rsidRDefault="003317E8" w:rsidP="003317E8">
      <w:pPr>
        <w:autoSpaceDE w:val="0"/>
        <w:autoSpaceDN w:val="0"/>
        <w:adjustRightInd w:val="0"/>
        <w:spacing w:line="240" w:lineRule="auto"/>
        <w:ind w:firstLine="851"/>
        <w:jc w:val="both"/>
        <w:rPr>
          <w:rFonts w:eastAsia="Calibri"/>
          <w:sz w:val="26"/>
          <w:szCs w:val="26"/>
          <w:lang w:eastAsia="ru-RU"/>
        </w:rPr>
      </w:pPr>
      <w:r w:rsidRPr="00734A42">
        <w:rPr>
          <w:color w:val="000000"/>
          <w:sz w:val="26"/>
          <w:szCs w:val="26"/>
        </w:rPr>
        <w:t xml:space="preserve">- Федеральным </w:t>
      </w:r>
      <w:hyperlink r:id="rId7" w:history="1">
        <w:r w:rsidRPr="00734A42">
          <w:rPr>
            <w:rStyle w:val="a3"/>
            <w:color w:val="000000"/>
            <w:sz w:val="26"/>
            <w:szCs w:val="26"/>
          </w:rPr>
          <w:t>законом</w:t>
        </w:r>
      </w:hyperlink>
      <w:r w:rsidRPr="00734A42">
        <w:rPr>
          <w:color w:val="000000"/>
          <w:sz w:val="26"/>
          <w:szCs w:val="26"/>
        </w:rPr>
        <w:t xml:space="preserve"> от 02.05.2006 № 59-ФЗ «О порядке рассмотрения обращений граждан Российской Федерации» (</w:t>
      </w:r>
      <w:r w:rsidRPr="00734A42">
        <w:rPr>
          <w:rFonts w:eastAsia="Calibri"/>
          <w:sz w:val="26"/>
          <w:szCs w:val="26"/>
          <w:lang w:eastAsia="ru-RU"/>
        </w:rPr>
        <w:t>"Российская газета", № 95, 05.05.2006,"Собрание законодательства РФ", 08.05.2006, № 19, ст. 2060,"Парламентская газета", № 70-71, 11.05.2006);</w:t>
      </w:r>
    </w:p>
    <w:p w:rsidR="003317E8" w:rsidRPr="00734A42" w:rsidRDefault="003317E8" w:rsidP="003317E8">
      <w:pPr>
        <w:autoSpaceDE w:val="0"/>
        <w:autoSpaceDN w:val="0"/>
        <w:adjustRightInd w:val="0"/>
        <w:spacing w:line="240" w:lineRule="auto"/>
        <w:ind w:firstLine="851"/>
        <w:jc w:val="both"/>
        <w:rPr>
          <w:rFonts w:eastAsia="Calibri"/>
          <w:sz w:val="26"/>
          <w:szCs w:val="26"/>
          <w:lang w:eastAsia="ru-RU"/>
        </w:rPr>
      </w:pPr>
      <w:r w:rsidRPr="00734A42">
        <w:rPr>
          <w:sz w:val="26"/>
          <w:szCs w:val="26"/>
        </w:rPr>
        <w:t>- Федеральным законом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w:t>
      </w:r>
      <w:r w:rsidRPr="00734A42">
        <w:rPr>
          <w:rFonts w:eastAsia="Calibri"/>
          <w:sz w:val="26"/>
          <w:szCs w:val="26"/>
          <w:lang w:eastAsia="ru-RU"/>
        </w:rPr>
        <w:t>"Парламентская газета", № 63, 27.11-03.12.2009,"Российская газета", № 226, 27.11.2009, "Собрание законодательства РФ", 30.11.2009, № 48, ст. 5711);</w:t>
      </w:r>
    </w:p>
    <w:p w:rsidR="003317E8" w:rsidRPr="00734A42" w:rsidRDefault="003317E8" w:rsidP="003317E8">
      <w:pPr>
        <w:autoSpaceDE w:val="0"/>
        <w:autoSpaceDN w:val="0"/>
        <w:adjustRightInd w:val="0"/>
        <w:spacing w:line="240" w:lineRule="auto"/>
        <w:ind w:firstLine="851"/>
        <w:jc w:val="both"/>
        <w:rPr>
          <w:rFonts w:eastAsia="Calibri"/>
          <w:sz w:val="26"/>
          <w:szCs w:val="26"/>
          <w:lang w:eastAsia="ru-RU"/>
        </w:rPr>
      </w:pPr>
      <w:r w:rsidRPr="00734A42">
        <w:rPr>
          <w:sz w:val="26"/>
          <w:szCs w:val="26"/>
        </w:rPr>
        <w:t>- Федеральным законом от 27.07.2010 № 210-ФЗ «Об организации предоставления государственных и муниципальных услуг»</w:t>
      </w:r>
      <w:r w:rsidRPr="00734A42">
        <w:rPr>
          <w:color w:val="000000"/>
          <w:sz w:val="26"/>
          <w:szCs w:val="26"/>
        </w:rPr>
        <w:t xml:space="preserve"> (</w:t>
      </w:r>
      <w:r w:rsidRPr="00734A42">
        <w:rPr>
          <w:rFonts w:eastAsia="Calibri"/>
          <w:sz w:val="26"/>
          <w:szCs w:val="26"/>
          <w:lang w:eastAsia="ru-RU"/>
        </w:rPr>
        <w:t>"Российская газета", № 168, 30.07.2010,"Собрание законодательства РФ", 02.08.2010, № 31, ст. 4179);</w:t>
      </w:r>
    </w:p>
    <w:p w:rsidR="00734A42" w:rsidRPr="00734A42" w:rsidRDefault="00734A42" w:rsidP="00734A42">
      <w:pPr>
        <w:autoSpaceDE w:val="0"/>
        <w:autoSpaceDN w:val="0"/>
        <w:adjustRightInd w:val="0"/>
        <w:jc w:val="both"/>
        <w:rPr>
          <w:sz w:val="26"/>
          <w:szCs w:val="26"/>
          <w:lang w:eastAsia="ru-RU"/>
        </w:rPr>
      </w:pPr>
      <w:proofErr w:type="gramStart"/>
      <w:r w:rsidRPr="00734A42">
        <w:rPr>
          <w:sz w:val="26"/>
          <w:szCs w:val="26"/>
          <w:lang w:eastAsia="ru-RU"/>
        </w:rPr>
        <w:t>- Федеральным законом от 13.07.2015 № 218 «О государственной регистрации недвижимости» («</w:t>
      </w:r>
      <w:r w:rsidRPr="00734A42">
        <w:rPr>
          <w:bCs/>
          <w:sz w:val="26"/>
          <w:szCs w:val="26"/>
          <w:shd w:val="clear" w:color="auto" w:fill="FFFFFF"/>
        </w:rPr>
        <w:t>Официальный интернет-портал правовой информации» (www.pravo.gov.ru) 14 июля 2015 г., «Российская газета» от 17 июля 2015 г. N 156, в Собрании законодательства Российской Федерации от 20 июля 2015 г. N 29 (часть I) ст. 4344,</w:t>
      </w:r>
      <w:r w:rsidRPr="00734A42">
        <w:rPr>
          <w:bCs/>
          <w:sz w:val="26"/>
          <w:szCs w:val="26"/>
        </w:rPr>
        <w:t> </w:t>
      </w:r>
      <w:hyperlink r:id="rId8" w:anchor="ixzz4kP7dFRGo" w:history="1">
        <w:r w:rsidRPr="00734A42">
          <w:rPr>
            <w:rStyle w:val="a3"/>
            <w:bCs/>
            <w:sz w:val="26"/>
            <w:szCs w:val="26"/>
          </w:rPr>
          <w:t>http://base.garant.ru/71129192/#ixzz4kP7dFRGo</w:t>
        </w:r>
      </w:hyperlink>
      <w:r w:rsidRPr="00734A42">
        <w:rPr>
          <w:bCs/>
          <w:sz w:val="26"/>
          <w:szCs w:val="26"/>
        </w:rPr>
        <w:t>);</w:t>
      </w:r>
      <w:proofErr w:type="gramEnd"/>
    </w:p>
    <w:p w:rsidR="00734A42" w:rsidRPr="00734A42" w:rsidRDefault="00734A42" w:rsidP="00734A42">
      <w:pPr>
        <w:autoSpaceDE w:val="0"/>
        <w:autoSpaceDN w:val="0"/>
        <w:adjustRightInd w:val="0"/>
        <w:jc w:val="both"/>
        <w:rPr>
          <w:bCs/>
          <w:sz w:val="26"/>
          <w:szCs w:val="26"/>
          <w:shd w:val="clear" w:color="auto" w:fill="FFFFFF"/>
        </w:rPr>
      </w:pPr>
      <w:r w:rsidRPr="00734A42">
        <w:rPr>
          <w:sz w:val="26"/>
          <w:szCs w:val="26"/>
        </w:rPr>
        <w:tab/>
        <w:t>-  Федеральным законом от 27.07.2006 № 152-ФЗ «О персональных данных» («</w:t>
      </w:r>
      <w:r w:rsidRPr="00734A42">
        <w:rPr>
          <w:bCs/>
          <w:sz w:val="26"/>
          <w:szCs w:val="26"/>
          <w:shd w:val="clear" w:color="auto" w:fill="FFFFFF"/>
        </w:rPr>
        <w:t>Российская газета» от 29 июля 2006 г. N 165,  «Парламентская газета» от 3 августа 2006 г. N 126-127,  Собрание законодательства Российской Федерации от 31 июля 2006 г. N 31 (часть I)ст.3451);</w:t>
      </w:r>
    </w:p>
    <w:p w:rsidR="00734A42" w:rsidRPr="00734A42" w:rsidRDefault="00734A42" w:rsidP="00734A42">
      <w:pPr>
        <w:autoSpaceDE w:val="0"/>
        <w:autoSpaceDN w:val="0"/>
        <w:adjustRightInd w:val="0"/>
        <w:spacing w:line="20" w:lineRule="atLeast"/>
        <w:ind w:firstLine="709"/>
        <w:jc w:val="both"/>
        <w:rPr>
          <w:sz w:val="26"/>
          <w:szCs w:val="26"/>
        </w:rPr>
      </w:pPr>
      <w:r w:rsidRPr="00734A42">
        <w:rPr>
          <w:sz w:val="26"/>
          <w:szCs w:val="26"/>
        </w:rPr>
        <w:t>-  Федеральным законом от 06.04.2011 № 63-ФЗ «Об электронной подписи» («Парламентская газета», № 17, 08-14.04.2011, «Российская газета», № 75, 08.04.2011, «Собрание законодательства РФ», 11.04.2011, № 15, ст. 2036);</w:t>
      </w:r>
    </w:p>
    <w:p w:rsidR="00734A42" w:rsidRPr="00734A42" w:rsidRDefault="00734A42" w:rsidP="00734A42">
      <w:pPr>
        <w:autoSpaceDE w:val="0"/>
        <w:autoSpaceDN w:val="0"/>
        <w:adjustRightInd w:val="0"/>
        <w:ind w:firstLine="851"/>
        <w:jc w:val="both"/>
        <w:rPr>
          <w:sz w:val="26"/>
          <w:szCs w:val="26"/>
        </w:rPr>
      </w:pPr>
      <w:r w:rsidRPr="00734A42">
        <w:rPr>
          <w:sz w:val="26"/>
          <w:szCs w:val="26"/>
        </w:rPr>
        <w:t>- Постановлением  Правительства Российской Федерации от 05.05.2007 №145 «О порядке организации и проведения государственной экспертизы проектной документации и результатов инженерных изысканий» («Российская газета» № 4315,15.03.2007);</w:t>
      </w:r>
    </w:p>
    <w:p w:rsidR="00734A42" w:rsidRPr="00734A42" w:rsidRDefault="00734A42" w:rsidP="00734A42">
      <w:pPr>
        <w:autoSpaceDE w:val="0"/>
        <w:autoSpaceDN w:val="0"/>
        <w:adjustRightInd w:val="0"/>
        <w:ind w:firstLine="993"/>
        <w:jc w:val="both"/>
        <w:rPr>
          <w:sz w:val="26"/>
          <w:szCs w:val="26"/>
          <w:lang w:eastAsia="ru-RU"/>
        </w:rPr>
      </w:pPr>
      <w:r w:rsidRPr="00734A42">
        <w:rPr>
          <w:sz w:val="26"/>
          <w:szCs w:val="26"/>
        </w:rPr>
        <w:t xml:space="preserve">- Постановлением Правительства Российской Федерации от 16.02.2008 №87 «О составе разделов проектной документации и требованиях к их </w:t>
      </w:r>
      <w:r w:rsidRPr="00734A42">
        <w:rPr>
          <w:sz w:val="26"/>
          <w:szCs w:val="26"/>
        </w:rPr>
        <w:lastRenderedPageBreak/>
        <w:t>содержанию» (</w:t>
      </w:r>
      <w:r w:rsidRPr="00734A42">
        <w:rPr>
          <w:sz w:val="26"/>
          <w:szCs w:val="26"/>
          <w:lang w:eastAsia="ru-RU"/>
        </w:rPr>
        <w:t>«Собрание законодательства РФ», 25.02.2008, № 8, ст. 744, «Российская газета», № 41, 27.02.2008);</w:t>
      </w:r>
    </w:p>
    <w:p w:rsidR="00734A42" w:rsidRPr="00734A42" w:rsidRDefault="00734A42" w:rsidP="00734A42">
      <w:pPr>
        <w:pStyle w:val="afd"/>
        <w:ind w:left="139" w:firstLine="712"/>
        <w:jc w:val="both"/>
        <w:rPr>
          <w:rFonts w:ascii="Times New Roman" w:hAnsi="Times New Roman" w:cs="Times New Roman"/>
          <w:sz w:val="26"/>
          <w:szCs w:val="26"/>
        </w:rPr>
      </w:pPr>
      <w:r w:rsidRPr="00734A42">
        <w:rPr>
          <w:rFonts w:ascii="Times New Roman" w:hAnsi="Times New Roman" w:cs="Times New Roman"/>
          <w:sz w:val="26"/>
          <w:szCs w:val="26"/>
        </w:rPr>
        <w:t>- Приказом Министерства строительства и жилищно-коммунального хозяйства РФ от 19 февраля 2015 г. N 117/</w:t>
      </w:r>
      <w:proofErr w:type="spellStart"/>
      <w:proofErr w:type="gramStart"/>
      <w:r w:rsidRPr="00734A42">
        <w:rPr>
          <w:rFonts w:ascii="Times New Roman" w:hAnsi="Times New Roman" w:cs="Times New Roman"/>
          <w:sz w:val="26"/>
          <w:szCs w:val="26"/>
        </w:rPr>
        <w:t>пр</w:t>
      </w:r>
      <w:proofErr w:type="spellEnd"/>
      <w:proofErr w:type="gramEnd"/>
      <w:r w:rsidRPr="00734A42">
        <w:rPr>
          <w:rFonts w:ascii="Times New Roman" w:hAnsi="Times New Roman" w:cs="Times New Roman"/>
          <w:sz w:val="26"/>
          <w:szCs w:val="26"/>
        </w:rPr>
        <w:t xml:space="preserve"> «Об утверждении формы разрешения на строительство и формы разрешения на ввод объекта в эксплуатацию» (Текст приказа опубликован на «Официальном интернет-портале правовой информации» (</w:t>
      </w:r>
      <w:hyperlink r:id="rId9" w:history="1">
        <w:r w:rsidRPr="00734A42">
          <w:rPr>
            <w:rStyle w:val="afc"/>
            <w:rFonts w:ascii="Times New Roman" w:hAnsi="Times New Roman" w:cs="Times New Roman"/>
            <w:sz w:val="26"/>
            <w:szCs w:val="26"/>
          </w:rPr>
          <w:t>www.pravo.gov.ru</w:t>
        </w:r>
      </w:hyperlink>
      <w:r w:rsidRPr="00734A42">
        <w:rPr>
          <w:rFonts w:ascii="Times New Roman" w:hAnsi="Times New Roman" w:cs="Times New Roman"/>
          <w:sz w:val="26"/>
          <w:szCs w:val="26"/>
        </w:rPr>
        <w:t>) 13 апреля 2015 г.);</w:t>
      </w:r>
    </w:p>
    <w:p w:rsidR="00734A42" w:rsidRPr="00734A42" w:rsidRDefault="00734A42" w:rsidP="00734A42">
      <w:pPr>
        <w:tabs>
          <w:tab w:val="left" w:pos="0"/>
        </w:tabs>
        <w:jc w:val="both"/>
        <w:rPr>
          <w:sz w:val="26"/>
          <w:szCs w:val="26"/>
        </w:rPr>
      </w:pPr>
      <w:r w:rsidRPr="00734A42">
        <w:rPr>
          <w:sz w:val="26"/>
          <w:szCs w:val="26"/>
        </w:rPr>
        <w:tab/>
        <w:t>- Приказом Министерства строительства и жилищно-коммунального хозяйства Российской Федерации от 25.04.2017 № 741/</w:t>
      </w:r>
      <w:proofErr w:type="spellStart"/>
      <w:proofErr w:type="gramStart"/>
      <w:r w:rsidRPr="00734A42">
        <w:rPr>
          <w:sz w:val="26"/>
          <w:szCs w:val="26"/>
        </w:rPr>
        <w:t>пр</w:t>
      </w:r>
      <w:proofErr w:type="spellEnd"/>
      <w:proofErr w:type="gramEnd"/>
      <w:r w:rsidRPr="00734A42">
        <w:rPr>
          <w:sz w:val="26"/>
          <w:szCs w:val="26"/>
        </w:rPr>
        <w:t xml:space="preserve"> «Об утверждении формы градостроительного плана земельного участка и порядка ее заполнения»;</w:t>
      </w:r>
    </w:p>
    <w:p w:rsidR="00734A42" w:rsidRPr="00734A42" w:rsidRDefault="00734A42" w:rsidP="00734A42">
      <w:pPr>
        <w:autoSpaceDE w:val="0"/>
        <w:autoSpaceDN w:val="0"/>
        <w:adjustRightInd w:val="0"/>
        <w:ind w:firstLine="851"/>
        <w:jc w:val="both"/>
        <w:rPr>
          <w:sz w:val="26"/>
          <w:szCs w:val="26"/>
          <w:lang w:eastAsia="ru-RU"/>
        </w:rPr>
      </w:pPr>
      <w:r w:rsidRPr="00734A42">
        <w:rPr>
          <w:sz w:val="26"/>
          <w:szCs w:val="26"/>
        </w:rPr>
        <w:t>- Закон Амурской области от 05.12. 2006 № 259 - ОЗ «О регулировании градостроительной деятельности в Амурской области» («</w:t>
      </w:r>
      <w:proofErr w:type="gramStart"/>
      <w:r w:rsidRPr="00734A42">
        <w:rPr>
          <w:sz w:val="26"/>
          <w:szCs w:val="26"/>
          <w:lang w:eastAsia="ru-RU"/>
        </w:rPr>
        <w:t>Амурская</w:t>
      </w:r>
      <w:proofErr w:type="gramEnd"/>
      <w:r w:rsidRPr="00734A42">
        <w:rPr>
          <w:sz w:val="26"/>
          <w:szCs w:val="26"/>
          <w:lang w:eastAsia="ru-RU"/>
        </w:rPr>
        <w:t xml:space="preserve"> правда», № 245, 27.12.2006);</w:t>
      </w:r>
    </w:p>
    <w:p w:rsidR="003317E8" w:rsidRPr="00734A42" w:rsidRDefault="003317E8" w:rsidP="003317E8">
      <w:pPr>
        <w:pStyle w:val="ConsPlusTitle"/>
        <w:ind w:firstLine="709"/>
        <w:jc w:val="both"/>
        <w:outlineLvl w:val="0"/>
        <w:rPr>
          <w:rFonts w:ascii="Times New Roman" w:hAnsi="Times New Roman" w:cs="Times New Roman"/>
          <w:b w:val="0"/>
          <w:sz w:val="26"/>
          <w:szCs w:val="26"/>
        </w:rPr>
      </w:pPr>
      <w:r w:rsidRPr="00734A42">
        <w:rPr>
          <w:rFonts w:ascii="Times New Roman" w:hAnsi="Times New Roman" w:cs="Times New Roman"/>
          <w:b w:val="0"/>
          <w:sz w:val="26"/>
          <w:szCs w:val="26"/>
        </w:rPr>
        <w:t>- Уставом Тамбовского района;</w:t>
      </w:r>
    </w:p>
    <w:p w:rsidR="003317E8" w:rsidRDefault="003317E8" w:rsidP="003317E8">
      <w:pPr>
        <w:pStyle w:val="ConsPlusNormal0"/>
        <w:ind w:firstLine="709"/>
        <w:jc w:val="center"/>
        <w:rPr>
          <w:rFonts w:ascii="Times New Roman" w:hAnsi="Times New Roman"/>
          <w:b/>
        </w:rPr>
      </w:pPr>
    </w:p>
    <w:p w:rsidR="00734A42" w:rsidRPr="003E4C59" w:rsidRDefault="00734A42" w:rsidP="00734A42">
      <w:pPr>
        <w:pStyle w:val="ConsPlusNormal0"/>
        <w:ind w:firstLine="709"/>
        <w:jc w:val="center"/>
        <w:rPr>
          <w:rFonts w:ascii="Times New Roman" w:hAnsi="Times New Roman"/>
          <w:b/>
          <w:sz w:val="28"/>
          <w:szCs w:val="28"/>
        </w:rPr>
      </w:pPr>
      <w:r w:rsidRPr="003E4C59">
        <w:rPr>
          <w:rFonts w:ascii="Times New Roman" w:hAnsi="Times New Roman"/>
          <w:b/>
          <w:sz w:val="28"/>
          <w:szCs w:val="28"/>
        </w:rPr>
        <w:t>2.7. Исчерпывающий перечень документов (информации), необходимых в соответствии с законодательными или иными нормативными правовыми актами для предоставления муниципальной услуги, услуг, необходимых и обязательных для предоставления муниципальной услуги, которые заявитель должен представить самостоятельно, способы их получения заявителями, в том числе в электронной форме, и порядок их представления</w:t>
      </w:r>
    </w:p>
    <w:p w:rsidR="00734A42" w:rsidRPr="003E4C59" w:rsidRDefault="00734A42" w:rsidP="00734A42">
      <w:pPr>
        <w:pStyle w:val="ConsPlusNormal0"/>
        <w:ind w:firstLine="709"/>
        <w:jc w:val="both"/>
        <w:rPr>
          <w:rFonts w:ascii="Times New Roman" w:hAnsi="Times New Roman"/>
          <w:sz w:val="28"/>
          <w:szCs w:val="28"/>
          <w:highlight w:val="yellow"/>
        </w:rPr>
      </w:pPr>
    </w:p>
    <w:p w:rsidR="00734A42" w:rsidRPr="00734A42" w:rsidRDefault="00734A42" w:rsidP="00734A42">
      <w:pPr>
        <w:ind w:firstLine="709"/>
        <w:jc w:val="both"/>
        <w:rPr>
          <w:sz w:val="26"/>
          <w:szCs w:val="26"/>
        </w:rPr>
      </w:pPr>
      <w:r w:rsidRPr="00734A42">
        <w:rPr>
          <w:sz w:val="26"/>
          <w:szCs w:val="26"/>
        </w:rPr>
        <w:t>2.7.1. Для получения муниципальной услуги по выдаче разрешения на строительство заявитель представляет в уполномоченный орган:</w:t>
      </w:r>
    </w:p>
    <w:p w:rsidR="00734A42" w:rsidRPr="00734A42" w:rsidRDefault="00734A42" w:rsidP="00734A42">
      <w:pPr>
        <w:pStyle w:val="14"/>
        <w:spacing w:line="240" w:lineRule="auto"/>
        <w:rPr>
          <w:rFonts w:ascii="Times New Roman" w:hAnsi="Times New Roman" w:cs="Times New Roman"/>
          <w:sz w:val="26"/>
          <w:szCs w:val="26"/>
        </w:rPr>
      </w:pPr>
      <w:r w:rsidRPr="00734A42">
        <w:rPr>
          <w:rFonts w:ascii="Times New Roman" w:hAnsi="Times New Roman" w:cs="Times New Roman"/>
          <w:sz w:val="26"/>
          <w:szCs w:val="26"/>
        </w:rPr>
        <w:t>1) заявление по форме согласно Приложению 2 к настоящему административному регламенту;</w:t>
      </w:r>
    </w:p>
    <w:p w:rsidR="00734A42" w:rsidRPr="00734A42" w:rsidRDefault="00734A42" w:rsidP="00734A42">
      <w:pPr>
        <w:jc w:val="both"/>
        <w:rPr>
          <w:sz w:val="26"/>
          <w:szCs w:val="26"/>
          <w:shd w:val="clear" w:color="auto" w:fill="FFFFFF"/>
        </w:rPr>
      </w:pPr>
      <w:r w:rsidRPr="00734A42">
        <w:rPr>
          <w:sz w:val="26"/>
          <w:szCs w:val="26"/>
        </w:rPr>
        <w:t xml:space="preserve">           2)  правоустанавливающие документы на земельный участок, </w:t>
      </w:r>
      <w:r w:rsidRPr="00734A42">
        <w:rPr>
          <w:sz w:val="26"/>
          <w:szCs w:val="26"/>
          <w:shd w:val="clear" w:color="auto" w:fill="FFFFFF"/>
        </w:rPr>
        <w:t>если указанные документы (их копии или сведения, содержащиеся в них) отсутствуют в Едином государственном реестре недвижимости;</w:t>
      </w:r>
    </w:p>
    <w:p w:rsidR="00734A42" w:rsidRPr="00734A42" w:rsidRDefault="00734A42" w:rsidP="00734A42">
      <w:pPr>
        <w:jc w:val="both"/>
        <w:rPr>
          <w:sz w:val="26"/>
          <w:szCs w:val="26"/>
        </w:rPr>
      </w:pPr>
      <w:r w:rsidRPr="00734A42">
        <w:rPr>
          <w:sz w:val="26"/>
          <w:szCs w:val="26"/>
          <w:shd w:val="clear" w:color="auto" w:fill="FFFFFF"/>
        </w:rPr>
        <w:t xml:space="preserve">           3) </w:t>
      </w:r>
      <w:r w:rsidRPr="00734A42">
        <w:rPr>
          <w:sz w:val="26"/>
          <w:szCs w:val="26"/>
        </w:rPr>
        <w:t xml:space="preserve">при наличии соглашения о передаче в случаях, установленных бюджетным </w:t>
      </w:r>
      <w:hyperlink r:id="rId10" w:history="1">
        <w:r w:rsidRPr="00734A42">
          <w:rPr>
            <w:rStyle w:val="a3"/>
            <w:sz w:val="26"/>
            <w:szCs w:val="26"/>
          </w:rPr>
          <w:t>законодательством</w:t>
        </w:r>
      </w:hyperlink>
      <w:r w:rsidRPr="00734A42">
        <w:rPr>
          <w:sz w:val="26"/>
          <w:szCs w:val="26"/>
        </w:rPr>
        <w:t xml:space="preserve"> Российской Федерации, органом государственной власти (государственным органом),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734A42" w:rsidRPr="00734A42" w:rsidRDefault="00734A42" w:rsidP="00734A42">
      <w:pPr>
        <w:autoSpaceDE w:val="0"/>
        <w:autoSpaceDN w:val="0"/>
        <w:adjustRightInd w:val="0"/>
        <w:ind w:firstLine="709"/>
        <w:jc w:val="both"/>
        <w:rPr>
          <w:sz w:val="26"/>
          <w:szCs w:val="26"/>
        </w:rPr>
      </w:pPr>
      <w:r w:rsidRPr="00734A42">
        <w:rPr>
          <w:sz w:val="26"/>
          <w:szCs w:val="26"/>
        </w:rPr>
        <w:t>4)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w:t>
      </w:r>
    </w:p>
    <w:p w:rsidR="00734A42" w:rsidRPr="00734A42" w:rsidRDefault="00734A42" w:rsidP="00734A42">
      <w:pPr>
        <w:autoSpaceDE w:val="0"/>
        <w:autoSpaceDN w:val="0"/>
        <w:adjustRightInd w:val="0"/>
        <w:ind w:firstLine="540"/>
        <w:jc w:val="both"/>
        <w:rPr>
          <w:sz w:val="26"/>
          <w:szCs w:val="26"/>
        </w:rPr>
      </w:pPr>
      <w:r w:rsidRPr="00734A42">
        <w:rPr>
          <w:sz w:val="26"/>
          <w:szCs w:val="26"/>
        </w:rPr>
        <w:lastRenderedPageBreak/>
        <w:t>5) материалы, содержащиеся в проектной документации:</w:t>
      </w:r>
    </w:p>
    <w:p w:rsidR="00734A42" w:rsidRPr="00734A42" w:rsidRDefault="00734A42" w:rsidP="00734A42">
      <w:pPr>
        <w:autoSpaceDE w:val="0"/>
        <w:autoSpaceDN w:val="0"/>
        <w:adjustRightInd w:val="0"/>
        <w:ind w:firstLine="709"/>
        <w:jc w:val="both"/>
        <w:rPr>
          <w:sz w:val="26"/>
          <w:szCs w:val="26"/>
        </w:rPr>
      </w:pPr>
      <w:r w:rsidRPr="00734A42">
        <w:rPr>
          <w:sz w:val="26"/>
          <w:szCs w:val="26"/>
        </w:rPr>
        <w:t>а) пояснительная записка;</w:t>
      </w:r>
    </w:p>
    <w:p w:rsidR="00734A42" w:rsidRPr="00734A42" w:rsidRDefault="00734A42" w:rsidP="00734A42">
      <w:pPr>
        <w:autoSpaceDE w:val="0"/>
        <w:autoSpaceDN w:val="0"/>
        <w:adjustRightInd w:val="0"/>
        <w:ind w:firstLine="709"/>
        <w:jc w:val="both"/>
        <w:rPr>
          <w:sz w:val="26"/>
          <w:szCs w:val="26"/>
        </w:rPr>
      </w:pPr>
      <w:r w:rsidRPr="00734A42">
        <w:rPr>
          <w:sz w:val="26"/>
          <w:szCs w:val="26"/>
        </w:rPr>
        <w:t xml:space="preserve">б) схема планировочной организации земельного участка, выполненная в соответствии </w:t>
      </w:r>
      <w:r w:rsidRPr="00734A42">
        <w:rPr>
          <w:sz w:val="26"/>
          <w:szCs w:val="26"/>
          <w:shd w:val="clear" w:color="auto" w:fill="FFFFFF"/>
        </w:rPr>
        <w:t>с информацией, указанной в градостроительном плане</w:t>
      </w:r>
      <w:r w:rsidRPr="00734A42">
        <w:rPr>
          <w:sz w:val="26"/>
          <w:szCs w:val="26"/>
        </w:rPr>
        <w:t xml:space="preserve">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734A42" w:rsidRPr="00734A42" w:rsidRDefault="00734A42" w:rsidP="00734A42">
      <w:pPr>
        <w:autoSpaceDE w:val="0"/>
        <w:autoSpaceDN w:val="0"/>
        <w:adjustRightInd w:val="0"/>
        <w:ind w:firstLine="709"/>
        <w:jc w:val="both"/>
        <w:rPr>
          <w:sz w:val="26"/>
          <w:szCs w:val="26"/>
        </w:rPr>
      </w:pPr>
      <w:r w:rsidRPr="00734A42">
        <w:rPr>
          <w:sz w:val="26"/>
          <w:szCs w:val="26"/>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734A42" w:rsidRPr="00734A42" w:rsidRDefault="00734A42" w:rsidP="00734A42">
      <w:pPr>
        <w:autoSpaceDE w:val="0"/>
        <w:autoSpaceDN w:val="0"/>
        <w:adjustRightInd w:val="0"/>
        <w:ind w:firstLine="709"/>
        <w:jc w:val="both"/>
        <w:rPr>
          <w:sz w:val="26"/>
          <w:szCs w:val="26"/>
        </w:rPr>
      </w:pPr>
      <w:r w:rsidRPr="00734A42">
        <w:rPr>
          <w:sz w:val="26"/>
          <w:szCs w:val="26"/>
        </w:rPr>
        <w:t>г) архитектурные решения;</w:t>
      </w:r>
    </w:p>
    <w:p w:rsidR="00734A42" w:rsidRPr="00734A42" w:rsidRDefault="00734A42" w:rsidP="00734A42">
      <w:pPr>
        <w:autoSpaceDE w:val="0"/>
        <w:autoSpaceDN w:val="0"/>
        <w:adjustRightInd w:val="0"/>
        <w:ind w:firstLine="709"/>
        <w:jc w:val="both"/>
        <w:rPr>
          <w:sz w:val="26"/>
          <w:szCs w:val="26"/>
        </w:rPr>
      </w:pPr>
      <w:r w:rsidRPr="00734A42">
        <w:rPr>
          <w:sz w:val="26"/>
          <w:szCs w:val="26"/>
        </w:rPr>
        <w:t>д)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734A42" w:rsidRPr="00734A42" w:rsidRDefault="00734A42" w:rsidP="00734A42">
      <w:pPr>
        <w:autoSpaceDE w:val="0"/>
        <w:autoSpaceDN w:val="0"/>
        <w:adjustRightInd w:val="0"/>
        <w:ind w:firstLine="709"/>
        <w:jc w:val="both"/>
        <w:rPr>
          <w:sz w:val="26"/>
          <w:szCs w:val="26"/>
        </w:rPr>
      </w:pPr>
      <w:r w:rsidRPr="00734A42">
        <w:rPr>
          <w:sz w:val="26"/>
          <w:szCs w:val="26"/>
        </w:rPr>
        <w:t>е) проект организации строительства объекта капитального строительства;</w:t>
      </w:r>
    </w:p>
    <w:p w:rsidR="00734A42" w:rsidRPr="00734A42" w:rsidRDefault="00734A42" w:rsidP="00734A42">
      <w:pPr>
        <w:autoSpaceDE w:val="0"/>
        <w:autoSpaceDN w:val="0"/>
        <w:adjustRightInd w:val="0"/>
        <w:ind w:firstLine="709"/>
        <w:jc w:val="both"/>
        <w:rPr>
          <w:sz w:val="26"/>
          <w:szCs w:val="26"/>
        </w:rPr>
      </w:pPr>
      <w:r w:rsidRPr="00734A42">
        <w:rPr>
          <w:sz w:val="26"/>
          <w:szCs w:val="26"/>
        </w:rPr>
        <w:t>ж) проект организации работ по сносу или демонтажу объектов капитального строительства, их частей;</w:t>
      </w:r>
    </w:p>
    <w:p w:rsidR="00734A42" w:rsidRPr="00734A42" w:rsidRDefault="00734A42" w:rsidP="00734A42">
      <w:pPr>
        <w:autoSpaceDE w:val="0"/>
        <w:autoSpaceDN w:val="0"/>
        <w:adjustRightInd w:val="0"/>
        <w:ind w:firstLine="709"/>
        <w:jc w:val="both"/>
        <w:rPr>
          <w:sz w:val="26"/>
          <w:szCs w:val="26"/>
        </w:rPr>
      </w:pPr>
      <w:proofErr w:type="gramStart"/>
      <w:r w:rsidRPr="00734A42">
        <w:rPr>
          <w:sz w:val="26"/>
          <w:szCs w:val="26"/>
        </w:rPr>
        <w:t xml:space="preserve">з)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со </w:t>
      </w:r>
      <w:hyperlink r:id="rId11" w:history="1">
        <w:r w:rsidRPr="00734A42">
          <w:rPr>
            <w:rStyle w:val="a3"/>
            <w:sz w:val="26"/>
            <w:szCs w:val="26"/>
          </w:rPr>
          <w:t>статьей 49</w:t>
        </w:r>
      </w:hyperlink>
      <w:r w:rsidRPr="00734A42">
        <w:rPr>
          <w:sz w:val="26"/>
          <w:szCs w:val="26"/>
          <w:u w:val="single"/>
        </w:rPr>
        <w:t xml:space="preserve"> Гр</w:t>
      </w:r>
      <w:r w:rsidRPr="00734A42">
        <w:rPr>
          <w:sz w:val="26"/>
          <w:szCs w:val="26"/>
        </w:rPr>
        <w:t>адостроительного кодекса;</w:t>
      </w:r>
      <w:proofErr w:type="gramEnd"/>
    </w:p>
    <w:p w:rsidR="00734A42" w:rsidRPr="00734A42" w:rsidRDefault="00734A42" w:rsidP="00734A42">
      <w:pPr>
        <w:autoSpaceDE w:val="0"/>
        <w:autoSpaceDN w:val="0"/>
        <w:adjustRightInd w:val="0"/>
        <w:ind w:firstLine="709"/>
        <w:jc w:val="both"/>
        <w:rPr>
          <w:sz w:val="26"/>
          <w:szCs w:val="26"/>
        </w:rPr>
      </w:pPr>
      <w:proofErr w:type="gramStart"/>
      <w:r w:rsidRPr="00734A42">
        <w:rPr>
          <w:sz w:val="26"/>
          <w:szCs w:val="26"/>
        </w:rPr>
        <w:t xml:space="preserve">6)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w:t>
      </w:r>
      <w:hyperlink r:id="rId12" w:history="1">
        <w:r w:rsidRPr="00734A42">
          <w:rPr>
            <w:rStyle w:val="a3"/>
            <w:sz w:val="26"/>
            <w:szCs w:val="26"/>
          </w:rPr>
          <w:t>частью 12.1 статьи 48</w:t>
        </w:r>
      </w:hyperlink>
      <w:r w:rsidRPr="00734A42">
        <w:rPr>
          <w:sz w:val="26"/>
          <w:szCs w:val="26"/>
        </w:rPr>
        <w:t xml:space="preserve"> Градостроительного кодекса), если такая проектная документация подлежит экспертизе в соответствии со </w:t>
      </w:r>
      <w:hyperlink r:id="rId13" w:history="1">
        <w:r w:rsidRPr="00734A42">
          <w:rPr>
            <w:rStyle w:val="a3"/>
            <w:sz w:val="26"/>
            <w:szCs w:val="26"/>
          </w:rPr>
          <w:t>статьей 49</w:t>
        </w:r>
      </w:hyperlink>
      <w:r w:rsidRPr="00734A42">
        <w:rPr>
          <w:sz w:val="26"/>
          <w:szCs w:val="26"/>
        </w:rPr>
        <w:t xml:space="preserve"> Градостроительного кодекса, положительное заключение государственной экспертизы проектной документации в случаях, предусмотренных </w:t>
      </w:r>
      <w:hyperlink r:id="rId14" w:history="1">
        <w:r w:rsidRPr="00734A42">
          <w:rPr>
            <w:rStyle w:val="a3"/>
            <w:sz w:val="26"/>
            <w:szCs w:val="26"/>
          </w:rPr>
          <w:t>частью 3.4 статьи 49</w:t>
        </w:r>
      </w:hyperlink>
      <w:r w:rsidRPr="00734A42">
        <w:rPr>
          <w:sz w:val="26"/>
          <w:szCs w:val="26"/>
        </w:rPr>
        <w:t xml:space="preserve"> Градостроительного кодекса, положительное заключение государственной экологической экспертизы проектной документации в случаях</w:t>
      </w:r>
      <w:proofErr w:type="gramEnd"/>
      <w:r w:rsidRPr="00734A42">
        <w:rPr>
          <w:sz w:val="26"/>
          <w:szCs w:val="26"/>
        </w:rPr>
        <w:t xml:space="preserve">, </w:t>
      </w:r>
      <w:proofErr w:type="gramStart"/>
      <w:r w:rsidRPr="00734A42">
        <w:rPr>
          <w:sz w:val="26"/>
          <w:szCs w:val="26"/>
        </w:rPr>
        <w:t>предусмотренных</w:t>
      </w:r>
      <w:proofErr w:type="gramEnd"/>
      <w:r w:rsidRPr="00734A42">
        <w:rPr>
          <w:sz w:val="26"/>
          <w:szCs w:val="26"/>
        </w:rPr>
        <w:t xml:space="preserve"> </w:t>
      </w:r>
      <w:hyperlink r:id="rId15" w:history="1">
        <w:r w:rsidRPr="00734A42">
          <w:rPr>
            <w:rStyle w:val="a3"/>
            <w:sz w:val="26"/>
            <w:szCs w:val="26"/>
          </w:rPr>
          <w:t>частью 6 статьи 49</w:t>
        </w:r>
      </w:hyperlink>
      <w:r w:rsidRPr="00734A42">
        <w:rPr>
          <w:sz w:val="26"/>
          <w:szCs w:val="26"/>
        </w:rPr>
        <w:t xml:space="preserve"> Градостроительного кодекса;</w:t>
      </w:r>
    </w:p>
    <w:p w:rsidR="00734A42" w:rsidRPr="00734A42" w:rsidRDefault="00734A42" w:rsidP="00734A42">
      <w:pPr>
        <w:autoSpaceDE w:val="0"/>
        <w:autoSpaceDN w:val="0"/>
        <w:adjustRightInd w:val="0"/>
        <w:ind w:firstLine="709"/>
        <w:jc w:val="both"/>
        <w:rPr>
          <w:sz w:val="26"/>
          <w:szCs w:val="26"/>
        </w:rPr>
      </w:pPr>
      <w:r w:rsidRPr="00734A42">
        <w:rPr>
          <w:sz w:val="26"/>
          <w:szCs w:val="26"/>
        </w:rPr>
        <w:t xml:space="preserve">7)  заключение, предусмотренное </w:t>
      </w:r>
      <w:hyperlink r:id="rId16" w:history="1">
        <w:r w:rsidRPr="00734A42">
          <w:rPr>
            <w:rStyle w:val="a3"/>
            <w:sz w:val="26"/>
            <w:szCs w:val="26"/>
          </w:rPr>
          <w:t>частью 3.5 статьи 49</w:t>
        </w:r>
      </w:hyperlink>
      <w:r w:rsidRPr="00734A42">
        <w:rPr>
          <w:sz w:val="26"/>
          <w:szCs w:val="26"/>
        </w:rPr>
        <w:t xml:space="preserve"> Градостроительного кодекса, в случае использования модифицированной проектной документации;</w:t>
      </w:r>
    </w:p>
    <w:p w:rsidR="00734A42" w:rsidRPr="00734A42" w:rsidRDefault="00734A42" w:rsidP="00734A42">
      <w:pPr>
        <w:ind w:firstLine="547"/>
        <w:jc w:val="both"/>
        <w:rPr>
          <w:sz w:val="26"/>
          <w:szCs w:val="26"/>
          <w:lang w:eastAsia="ru-RU"/>
        </w:rPr>
      </w:pPr>
      <w:r w:rsidRPr="00734A42">
        <w:rPr>
          <w:sz w:val="26"/>
          <w:szCs w:val="26"/>
          <w:lang w:eastAsia="ru-RU"/>
        </w:rPr>
        <w:t xml:space="preserve">  8)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w:t>
      </w:r>
      <w:r w:rsidRPr="00734A42">
        <w:rPr>
          <w:sz w:val="26"/>
          <w:szCs w:val="26"/>
        </w:rPr>
        <w:t>Градостроительного кодекса</w:t>
      </w:r>
      <w:r w:rsidRPr="00734A42">
        <w:rPr>
          <w:sz w:val="26"/>
          <w:szCs w:val="26"/>
          <w:lang w:eastAsia="ru-RU"/>
        </w:rPr>
        <w:t>);</w:t>
      </w:r>
    </w:p>
    <w:p w:rsidR="00734A42" w:rsidRPr="00734A42" w:rsidRDefault="00734A42" w:rsidP="00734A42">
      <w:pPr>
        <w:ind w:firstLine="547"/>
        <w:jc w:val="both"/>
        <w:rPr>
          <w:sz w:val="26"/>
          <w:szCs w:val="26"/>
          <w:lang w:eastAsia="ru-RU"/>
        </w:rPr>
      </w:pPr>
      <w:r w:rsidRPr="00734A42">
        <w:rPr>
          <w:color w:val="7030A0"/>
          <w:sz w:val="26"/>
          <w:szCs w:val="26"/>
        </w:rPr>
        <w:lastRenderedPageBreak/>
        <w:t xml:space="preserve"> </w:t>
      </w:r>
      <w:r w:rsidRPr="00734A42">
        <w:rPr>
          <w:sz w:val="26"/>
          <w:szCs w:val="26"/>
        </w:rPr>
        <w:t xml:space="preserve">9) </w:t>
      </w:r>
      <w:r w:rsidRPr="00734A42">
        <w:rPr>
          <w:sz w:val="26"/>
          <w:szCs w:val="26"/>
          <w:lang w:eastAsia="ru-RU"/>
        </w:rPr>
        <w:t>согласие всех правообладателей объекта капитального строительства в случае реконструкции такого объекта, за исключением случаев реконструкции многоквартирного дома;</w:t>
      </w:r>
    </w:p>
    <w:p w:rsidR="00734A42" w:rsidRPr="00734A42" w:rsidRDefault="00734A42" w:rsidP="00734A42">
      <w:pPr>
        <w:ind w:firstLine="547"/>
        <w:jc w:val="both"/>
        <w:rPr>
          <w:sz w:val="26"/>
          <w:szCs w:val="26"/>
          <w:lang w:eastAsia="ru-RU"/>
        </w:rPr>
      </w:pPr>
      <w:r w:rsidRPr="00734A42">
        <w:rPr>
          <w:sz w:val="26"/>
          <w:szCs w:val="26"/>
          <w:lang w:eastAsia="ru-RU"/>
        </w:rPr>
        <w:t xml:space="preserve">10) в случае проведения реконструкции государственным (муниципальным) заказчиком, являющимся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w:t>
      </w:r>
      <w:proofErr w:type="gramStart"/>
      <w:r w:rsidRPr="00734A42">
        <w:rPr>
          <w:sz w:val="26"/>
          <w:szCs w:val="26"/>
          <w:lang w:eastAsia="ru-RU"/>
        </w:rPr>
        <w:t>определяющее</w:t>
      </w:r>
      <w:proofErr w:type="gramEnd"/>
      <w:r w:rsidRPr="00734A42">
        <w:rPr>
          <w:sz w:val="26"/>
          <w:szCs w:val="26"/>
          <w:lang w:eastAsia="ru-RU"/>
        </w:rPr>
        <w:t xml:space="preserve"> в том числе условия и порядок возмещения ущерба, причиненного указанному объекту при осуществлении реконструкции;</w:t>
      </w:r>
    </w:p>
    <w:p w:rsidR="00734A42" w:rsidRPr="00734A42" w:rsidRDefault="00734A42" w:rsidP="00734A42">
      <w:pPr>
        <w:jc w:val="both"/>
        <w:rPr>
          <w:sz w:val="26"/>
          <w:szCs w:val="26"/>
        </w:rPr>
      </w:pPr>
      <w:r w:rsidRPr="00734A42">
        <w:rPr>
          <w:sz w:val="26"/>
          <w:szCs w:val="26"/>
        </w:rPr>
        <w:t xml:space="preserve">        11) решение общего собрания собственников помещений и </w:t>
      </w:r>
      <w:proofErr w:type="spellStart"/>
      <w:r w:rsidRPr="00734A42">
        <w:rPr>
          <w:sz w:val="26"/>
          <w:szCs w:val="26"/>
        </w:rPr>
        <w:t>машино</w:t>
      </w:r>
      <w:proofErr w:type="spellEnd"/>
      <w:r w:rsidRPr="00734A42">
        <w:rPr>
          <w:sz w:val="26"/>
          <w:szCs w:val="26"/>
        </w:rPr>
        <w:t xml:space="preserve">-мест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w:t>
      </w:r>
      <w:r w:rsidRPr="00734A42">
        <w:rPr>
          <w:sz w:val="26"/>
          <w:szCs w:val="26"/>
          <w:lang w:eastAsia="ru-RU"/>
        </w:rPr>
        <w:t xml:space="preserve">помещений </w:t>
      </w:r>
      <w:r w:rsidRPr="00734A42">
        <w:rPr>
          <w:sz w:val="26"/>
          <w:szCs w:val="26"/>
          <w:shd w:val="clear" w:color="auto" w:fill="FFFFFF"/>
          <w:lang w:eastAsia="ru-RU"/>
        </w:rPr>
        <w:t xml:space="preserve">и </w:t>
      </w:r>
      <w:proofErr w:type="spellStart"/>
      <w:r w:rsidRPr="00734A42">
        <w:rPr>
          <w:sz w:val="26"/>
          <w:szCs w:val="26"/>
          <w:shd w:val="clear" w:color="auto" w:fill="FFFFFF"/>
          <w:lang w:eastAsia="ru-RU"/>
        </w:rPr>
        <w:t>машино</w:t>
      </w:r>
      <w:proofErr w:type="spellEnd"/>
      <w:r w:rsidRPr="00734A42">
        <w:rPr>
          <w:sz w:val="26"/>
          <w:szCs w:val="26"/>
          <w:shd w:val="clear" w:color="auto" w:fill="FFFFFF"/>
          <w:lang w:eastAsia="ru-RU"/>
        </w:rPr>
        <w:t>-мест</w:t>
      </w:r>
      <w:r w:rsidRPr="00734A42">
        <w:rPr>
          <w:sz w:val="26"/>
          <w:szCs w:val="26"/>
        </w:rPr>
        <w:t xml:space="preserve"> в многоквартирном доме;</w:t>
      </w:r>
    </w:p>
    <w:p w:rsidR="00734A42" w:rsidRPr="00734A42" w:rsidRDefault="00734A42" w:rsidP="00734A42">
      <w:pPr>
        <w:jc w:val="both"/>
        <w:rPr>
          <w:sz w:val="26"/>
          <w:szCs w:val="26"/>
        </w:rPr>
      </w:pPr>
      <w:r w:rsidRPr="00734A42">
        <w:rPr>
          <w:sz w:val="26"/>
          <w:szCs w:val="26"/>
        </w:rPr>
        <w:t xml:space="preserve">          12)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734A42" w:rsidRPr="00734A42" w:rsidRDefault="00734A42" w:rsidP="00734A42">
      <w:pPr>
        <w:widowControl w:val="0"/>
        <w:autoSpaceDE w:val="0"/>
        <w:autoSpaceDN w:val="0"/>
        <w:adjustRightInd w:val="0"/>
        <w:ind w:firstLine="225"/>
        <w:jc w:val="both"/>
        <w:rPr>
          <w:sz w:val="26"/>
          <w:szCs w:val="26"/>
        </w:rPr>
      </w:pPr>
      <w:r w:rsidRPr="00734A42">
        <w:rPr>
          <w:sz w:val="26"/>
          <w:szCs w:val="26"/>
        </w:rPr>
        <w:t xml:space="preserve">      13) документ, удостоверяющий права (полномочия) представителя, если с заявлением обращается представитель заявителя.</w:t>
      </w:r>
    </w:p>
    <w:p w:rsidR="00734A42" w:rsidRPr="00734A42" w:rsidRDefault="00734A42" w:rsidP="00734A42">
      <w:pPr>
        <w:jc w:val="both"/>
        <w:rPr>
          <w:sz w:val="26"/>
          <w:szCs w:val="26"/>
        </w:rPr>
      </w:pPr>
      <w:r w:rsidRPr="00734A42">
        <w:rPr>
          <w:color w:val="FF0000"/>
          <w:sz w:val="26"/>
          <w:szCs w:val="26"/>
        </w:rPr>
        <w:tab/>
      </w:r>
      <w:r w:rsidRPr="00734A42">
        <w:rPr>
          <w:sz w:val="26"/>
          <w:szCs w:val="26"/>
        </w:rPr>
        <w:t>2.7.2. Для получения муниципальной услуги по продлению разрешения на строительство заявитель представляет в уполномоченный орган:</w:t>
      </w:r>
    </w:p>
    <w:p w:rsidR="00734A42" w:rsidRPr="00734A42" w:rsidRDefault="00734A42" w:rsidP="00734A42">
      <w:pPr>
        <w:autoSpaceDE w:val="0"/>
        <w:autoSpaceDN w:val="0"/>
        <w:adjustRightInd w:val="0"/>
        <w:ind w:firstLine="709"/>
        <w:jc w:val="both"/>
        <w:rPr>
          <w:spacing w:val="2"/>
          <w:sz w:val="26"/>
          <w:szCs w:val="26"/>
          <w:shd w:val="clear" w:color="auto" w:fill="FFFFFF"/>
        </w:rPr>
      </w:pPr>
      <w:r w:rsidRPr="00734A42">
        <w:rPr>
          <w:sz w:val="26"/>
          <w:szCs w:val="26"/>
        </w:rPr>
        <w:t>- заявление о продлении разрешения на строительство по форме согласно приложению 3 к настоящему административному регламенту;</w:t>
      </w:r>
    </w:p>
    <w:p w:rsidR="00734A42" w:rsidRPr="00734A42" w:rsidRDefault="00734A42" w:rsidP="00734A42">
      <w:pPr>
        <w:jc w:val="both"/>
        <w:rPr>
          <w:sz w:val="26"/>
          <w:szCs w:val="26"/>
        </w:rPr>
      </w:pPr>
      <w:r w:rsidRPr="00734A42">
        <w:rPr>
          <w:bCs/>
          <w:sz w:val="26"/>
          <w:szCs w:val="26"/>
        </w:rPr>
        <w:t xml:space="preserve">          -</w:t>
      </w:r>
      <w:r w:rsidRPr="00734A42">
        <w:rPr>
          <w:b/>
          <w:bCs/>
          <w:sz w:val="26"/>
          <w:szCs w:val="26"/>
        </w:rPr>
        <w:t xml:space="preserve"> </w:t>
      </w:r>
      <w:r w:rsidRPr="00734A42">
        <w:rPr>
          <w:sz w:val="26"/>
          <w:szCs w:val="26"/>
        </w:rPr>
        <w:t>разрешение на строительство (оригинал);</w:t>
      </w:r>
    </w:p>
    <w:p w:rsidR="00734A42" w:rsidRPr="00734A42" w:rsidRDefault="00734A42" w:rsidP="00734A42">
      <w:pPr>
        <w:widowControl w:val="0"/>
        <w:autoSpaceDE w:val="0"/>
        <w:autoSpaceDN w:val="0"/>
        <w:adjustRightInd w:val="0"/>
        <w:ind w:firstLine="225"/>
        <w:jc w:val="both"/>
        <w:rPr>
          <w:sz w:val="26"/>
          <w:szCs w:val="26"/>
        </w:rPr>
      </w:pPr>
      <w:r w:rsidRPr="00734A42">
        <w:rPr>
          <w:sz w:val="26"/>
          <w:szCs w:val="26"/>
        </w:rPr>
        <w:t xml:space="preserve">       - документ, удостоверяющий права (полномочия) представителя, если с заявлением обращается представитель заявителя.</w:t>
      </w:r>
    </w:p>
    <w:p w:rsidR="00734A42" w:rsidRPr="00734A42" w:rsidRDefault="00734A42" w:rsidP="00734A42">
      <w:pPr>
        <w:widowControl w:val="0"/>
        <w:autoSpaceDE w:val="0"/>
        <w:autoSpaceDN w:val="0"/>
        <w:adjustRightInd w:val="0"/>
        <w:ind w:firstLine="225"/>
        <w:jc w:val="both"/>
        <w:rPr>
          <w:sz w:val="26"/>
          <w:szCs w:val="26"/>
        </w:rPr>
      </w:pPr>
      <w:r w:rsidRPr="00734A42">
        <w:rPr>
          <w:sz w:val="26"/>
          <w:szCs w:val="26"/>
        </w:rPr>
        <w:t xml:space="preserve">      Срок действия разрешения на строительство может быть продлен  органом местного самоуправления, выдавшим разрешение на строительство, по заявлению застройщика, поданному не менее чем за шестьдесят дней до истечения срока действия такого разрешения.</w:t>
      </w:r>
    </w:p>
    <w:p w:rsidR="00734A42" w:rsidRPr="00734A42" w:rsidRDefault="00734A42" w:rsidP="00734A42">
      <w:pPr>
        <w:pStyle w:val="14"/>
        <w:widowControl w:val="0"/>
        <w:autoSpaceDE w:val="0"/>
        <w:autoSpaceDN w:val="0"/>
        <w:adjustRightInd w:val="0"/>
        <w:spacing w:line="240" w:lineRule="auto"/>
        <w:ind w:firstLine="284"/>
        <w:rPr>
          <w:rFonts w:ascii="Times New Roman" w:hAnsi="Times New Roman" w:cs="Times New Roman"/>
          <w:sz w:val="26"/>
          <w:szCs w:val="26"/>
        </w:rPr>
      </w:pPr>
      <w:r w:rsidRPr="00734A42">
        <w:rPr>
          <w:rFonts w:ascii="Times New Roman" w:hAnsi="Times New Roman" w:cs="Times New Roman"/>
          <w:sz w:val="26"/>
          <w:szCs w:val="26"/>
        </w:rPr>
        <w:t xml:space="preserve">      В продлении срока действия разрешения на строительство должно быть отказано в случае, если строительство, реконструкция, капитальный ремонт объекта капитального строительства не начаты до истечения срока подачи такого заявления.</w:t>
      </w:r>
    </w:p>
    <w:p w:rsidR="00734A42" w:rsidRPr="00734A42" w:rsidRDefault="00734A42" w:rsidP="00734A42">
      <w:pPr>
        <w:ind w:firstLine="225"/>
        <w:jc w:val="both"/>
        <w:rPr>
          <w:sz w:val="26"/>
          <w:szCs w:val="26"/>
        </w:rPr>
      </w:pPr>
      <w:r w:rsidRPr="00734A42">
        <w:rPr>
          <w:sz w:val="26"/>
          <w:szCs w:val="26"/>
        </w:rPr>
        <w:tab/>
        <w:t>2.7.3.</w:t>
      </w:r>
      <w:r w:rsidRPr="00734A42">
        <w:rPr>
          <w:sz w:val="26"/>
          <w:szCs w:val="26"/>
          <w:shd w:val="clear" w:color="auto" w:fill="FFFFFF"/>
        </w:rPr>
        <w:t xml:space="preserve"> </w:t>
      </w:r>
      <w:r w:rsidRPr="00734A42">
        <w:rPr>
          <w:sz w:val="26"/>
          <w:szCs w:val="26"/>
        </w:rPr>
        <w:t>Для получения муниципальной услуги по  внесению изменений в разрешение на строительство, в связи с переходом прав на земельны</w:t>
      </w:r>
      <w:proofErr w:type="gramStart"/>
      <w:r w:rsidRPr="00734A42">
        <w:rPr>
          <w:sz w:val="26"/>
          <w:szCs w:val="26"/>
        </w:rPr>
        <w:t>й(</w:t>
      </w:r>
      <w:proofErr w:type="gramEnd"/>
      <w:r w:rsidRPr="00734A42">
        <w:rPr>
          <w:sz w:val="26"/>
          <w:szCs w:val="26"/>
        </w:rPr>
        <w:t>-</w:t>
      </w:r>
      <w:proofErr w:type="spellStart"/>
      <w:r w:rsidRPr="00734A42">
        <w:rPr>
          <w:sz w:val="26"/>
          <w:szCs w:val="26"/>
        </w:rPr>
        <w:t>ые</w:t>
      </w:r>
      <w:proofErr w:type="spellEnd"/>
      <w:r w:rsidRPr="00734A42">
        <w:rPr>
          <w:sz w:val="26"/>
          <w:szCs w:val="26"/>
        </w:rPr>
        <w:t xml:space="preserve">) </w:t>
      </w:r>
      <w:r w:rsidRPr="00734A42">
        <w:rPr>
          <w:sz w:val="26"/>
          <w:szCs w:val="26"/>
        </w:rPr>
        <w:lastRenderedPageBreak/>
        <w:t>участок(-и), либо образованием земельного участка путем объединения, раздела, перераспределения или выдела,  заявитель представляет в уполномоченный орган:</w:t>
      </w:r>
    </w:p>
    <w:p w:rsidR="00734A42" w:rsidRPr="00734A42" w:rsidRDefault="00734A42" w:rsidP="00734A42">
      <w:pPr>
        <w:ind w:firstLine="225"/>
        <w:jc w:val="both"/>
        <w:rPr>
          <w:sz w:val="26"/>
          <w:szCs w:val="26"/>
        </w:rPr>
      </w:pPr>
      <w:r w:rsidRPr="00734A42">
        <w:rPr>
          <w:sz w:val="26"/>
          <w:szCs w:val="26"/>
        </w:rPr>
        <w:t xml:space="preserve">      -  уведомление о переходе прав на земельный участо</w:t>
      </w:r>
      <w:proofErr w:type="gramStart"/>
      <w:r w:rsidRPr="00734A42">
        <w:rPr>
          <w:sz w:val="26"/>
          <w:szCs w:val="26"/>
        </w:rPr>
        <w:t>к</w:t>
      </w:r>
      <w:r w:rsidRPr="00734A42">
        <w:rPr>
          <w:color w:val="000000"/>
          <w:sz w:val="26"/>
          <w:szCs w:val="26"/>
        </w:rPr>
        <w:t>(</w:t>
      </w:r>
      <w:proofErr w:type="gramEnd"/>
      <w:r w:rsidRPr="00734A42">
        <w:rPr>
          <w:color w:val="000000"/>
          <w:sz w:val="26"/>
          <w:szCs w:val="26"/>
        </w:rPr>
        <w:t>-</w:t>
      </w:r>
      <w:proofErr w:type="spellStart"/>
      <w:r w:rsidRPr="00734A42">
        <w:rPr>
          <w:color w:val="000000"/>
          <w:sz w:val="26"/>
          <w:szCs w:val="26"/>
        </w:rPr>
        <w:t>ые</w:t>
      </w:r>
      <w:proofErr w:type="spellEnd"/>
      <w:r w:rsidRPr="00734A42">
        <w:rPr>
          <w:color w:val="000000"/>
          <w:sz w:val="26"/>
          <w:szCs w:val="26"/>
        </w:rPr>
        <w:t>) участок(-и),</w:t>
      </w:r>
      <w:r w:rsidRPr="00734A42">
        <w:rPr>
          <w:sz w:val="26"/>
          <w:szCs w:val="26"/>
        </w:rPr>
        <w:t xml:space="preserve"> согласно Приложению 4 </w:t>
      </w:r>
      <w:r w:rsidRPr="00734A42">
        <w:rPr>
          <w:color w:val="FF0000"/>
          <w:sz w:val="26"/>
          <w:szCs w:val="26"/>
        </w:rPr>
        <w:t xml:space="preserve"> </w:t>
      </w:r>
      <w:r w:rsidRPr="00734A42">
        <w:rPr>
          <w:sz w:val="26"/>
          <w:szCs w:val="26"/>
        </w:rPr>
        <w:t>к настоящему административному регламенту;</w:t>
      </w:r>
    </w:p>
    <w:p w:rsidR="00734A42" w:rsidRPr="00734A42" w:rsidRDefault="00734A42" w:rsidP="00734A42">
      <w:pPr>
        <w:ind w:firstLine="225"/>
        <w:jc w:val="both"/>
        <w:rPr>
          <w:sz w:val="26"/>
          <w:szCs w:val="26"/>
        </w:rPr>
      </w:pPr>
      <w:r w:rsidRPr="00734A42">
        <w:rPr>
          <w:sz w:val="26"/>
          <w:szCs w:val="26"/>
        </w:rPr>
        <w:t xml:space="preserve">      - уведомление об образовании земельного участка, согласно Приложению 5</w:t>
      </w:r>
      <w:r w:rsidRPr="00734A42">
        <w:rPr>
          <w:color w:val="FF0000"/>
          <w:sz w:val="26"/>
          <w:szCs w:val="26"/>
        </w:rPr>
        <w:t xml:space="preserve"> </w:t>
      </w:r>
      <w:r w:rsidRPr="00734A42">
        <w:rPr>
          <w:sz w:val="26"/>
          <w:szCs w:val="26"/>
        </w:rPr>
        <w:t>к настоящему административному регламенту;</w:t>
      </w:r>
    </w:p>
    <w:p w:rsidR="00734A42" w:rsidRPr="00734A42" w:rsidRDefault="00734A42" w:rsidP="00734A42">
      <w:pPr>
        <w:jc w:val="both"/>
        <w:rPr>
          <w:sz w:val="26"/>
          <w:szCs w:val="26"/>
          <w:shd w:val="clear" w:color="auto" w:fill="FFFFFF"/>
        </w:rPr>
      </w:pPr>
      <w:r w:rsidRPr="00734A42">
        <w:rPr>
          <w:color w:val="000000"/>
          <w:sz w:val="26"/>
          <w:szCs w:val="26"/>
        </w:rPr>
        <w:t xml:space="preserve">         - правоустанавливающие документы на земельны</w:t>
      </w:r>
      <w:proofErr w:type="gramStart"/>
      <w:r w:rsidRPr="00734A42">
        <w:rPr>
          <w:color w:val="000000"/>
          <w:sz w:val="26"/>
          <w:szCs w:val="26"/>
        </w:rPr>
        <w:t>й(</w:t>
      </w:r>
      <w:proofErr w:type="gramEnd"/>
      <w:r w:rsidRPr="00734A42">
        <w:rPr>
          <w:color w:val="000000"/>
          <w:sz w:val="26"/>
          <w:szCs w:val="26"/>
        </w:rPr>
        <w:t>-</w:t>
      </w:r>
      <w:proofErr w:type="spellStart"/>
      <w:r w:rsidRPr="00734A42">
        <w:rPr>
          <w:color w:val="000000"/>
          <w:sz w:val="26"/>
          <w:szCs w:val="26"/>
        </w:rPr>
        <w:t>ые</w:t>
      </w:r>
      <w:proofErr w:type="spellEnd"/>
      <w:r w:rsidRPr="00734A42">
        <w:rPr>
          <w:color w:val="000000"/>
          <w:sz w:val="26"/>
          <w:szCs w:val="26"/>
        </w:rPr>
        <w:t xml:space="preserve">) участок(-и), подтверждающие переход права на земельный участок, </w:t>
      </w:r>
      <w:r w:rsidRPr="00734A42">
        <w:rPr>
          <w:sz w:val="26"/>
          <w:szCs w:val="26"/>
          <w:shd w:val="clear" w:color="auto" w:fill="FFFFFF"/>
        </w:rPr>
        <w:t>если указанные документы (их копии или сведения, содержащиеся в них) отсутствуют в Едином государственном реестре недвижимости;</w:t>
      </w:r>
    </w:p>
    <w:p w:rsidR="00734A42" w:rsidRPr="00734A42" w:rsidRDefault="00734A42" w:rsidP="00734A42">
      <w:pPr>
        <w:shd w:val="clear" w:color="auto" w:fill="FFFFFF"/>
        <w:spacing w:line="290" w:lineRule="atLeast"/>
        <w:ind w:firstLine="547"/>
        <w:jc w:val="both"/>
        <w:rPr>
          <w:sz w:val="26"/>
          <w:szCs w:val="26"/>
          <w:shd w:val="clear" w:color="auto" w:fill="FFFFFF"/>
        </w:rPr>
      </w:pPr>
      <w:r w:rsidRPr="00734A42">
        <w:rPr>
          <w:sz w:val="26"/>
          <w:szCs w:val="26"/>
        </w:rPr>
        <w:t xml:space="preserve">  - </w:t>
      </w:r>
      <w:bookmarkStart w:id="1" w:name="dst348"/>
      <w:bookmarkEnd w:id="1"/>
      <w:r w:rsidRPr="00734A42">
        <w:rPr>
          <w:sz w:val="26"/>
          <w:szCs w:val="26"/>
          <w:shd w:val="clear" w:color="auto" w:fill="FFFFFF"/>
        </w:rPr>
        <w:t xml:space="preserve">решение об образовании земельных участков в случаях, </w:t>
      </w:r>
      <w:r w:rsidRPr="00734A42">
        <w:rPr>
          <w:sz w:val="26"/>
          <w:szCs w:val="26"/>
          <w:lang w:eastAsia="en-US"/>
        </w:rPr>
        <w:t>образования земельного участка путем объединения, раздела, перераспределения, выдела земельных участков, на которые ранее было выдано разрешение на строительство</w:t>
      </w:r>
      <w:r w:rsidRPr="00734A42">
        <w:rPr>
          <w:sz w:val="26"/>
          <w:szCs w:val="26"/>
          <w:shd w:val="clear" w:color="auto" w:fill="FFFFFF"/>
        </w:rPr>
        <w:t>, если в соответствии с земельным </w:t>
      </w:r>
      <w:hyperlink r:id="rId17" w:anchor="dst110" w:history="1">
        <w:r w:rsidRPr="00734A42">
          <w:rPr>
            <w:sz w:val="26"/>
            <w:szCs w:val="26"/>
            <w:shd w:val="clear" w:color="auto" w:fill="FFFFFF"/>
          </w:rPr>
          <w:t>законодательством</w:t>
        </w:r>
      </w:hyperlink>
      <w:r w:rsidRPr="00734A42">
        <w:rPr>
          <w:sz w:val="26"/>
          <w:szCs w:val="26"/>
          <w:shd w:val="clear" w:color="auto" w:fill="FFFFFF"/>
        </w:rPr>
        <w:t xml:space="preserve"> решение об образовании земельного участка принимает исполнительный орган государственной власти или орган местного самоуправления; </w:t>
      </w:r>
    </w:p>
    <w:p w:rsidR="00734A42" w:rsidRPr="00734A42" w:rsidRDefault="00734A42" w:rsidP="00734A42">
      <w:pPr>
        <w:shd w:val="clear" w:color="auto" w:fill="FFFFFF"/>
        <w:spacing w:line="290" w:lineRule="atLeast"/>
        <w:ind w:firstLine="547"/>
        <w:jc w:val="both"/>
        <w:rPr>
          <w:sz w:val="26"/>
          <w:szCs w:val="26"/>
        </w:rPr>
      </w:pPr>
      <w:r w:rsidRPr="00734A42">
        <w:rPr>
          <w:color w:val="000000"/>
          <w:sz w:val="26"/>
          <w:szCs w:val="26"/>
        </w:rPr>
        <w:t xml:space="preserve">  </w:t>
      </w:r>
      <w:r w:rsidRPr="00734A42">
        <w:rPr>
          <w:sz w:val="26"/>
          <w:szCs w:val="26"/>
        </w:rPr>
        <w:t xml:space="preserve">- градостроительный план земельного участка, образованного </w:t>
      </w:r>
      <w:r w:rsidRPr="00734A42">
        <w:rPr>
          <w:sz w:val="26"/>
          <w:szCs w:val="26"/>
          <w:shd w:val="clear" w:color="auto" w:fill="FFFFFF"/>
        </w:rPr>
        <w:t xml:space="preserve">путем раздела, перераспределения земельных участков или выдела из земельных участков, в отношении которых ранее было выдано разрешение на строительство,  </w:t>
      </w:r>
      <w:r w:rsidRPr="00734A42">
        <w:rPr>
          <w:sz w:val="26"/>
          <w:szCs w:val="26"/>
        </w:rPr>
        <w:t>на котором планируется осуществить строительство, реконструкцию объекта капитального строительства;</w:t>
      </w:r>
    </w:p>
    <w:p w:rsidR="00734A42" w:rsidRPr="00734A42" w:rsidRDefault="00734A42" w:rsidP="00734A42">
      <w:pPr>
        <w:shd w:val="clear" w:color="auto" w:fill="FFFFFF"/>
        <w:ind w:firstLine="709"/>
        <w:rPr>
          <w:sz w:val="26"/>
          <w:szCs w:val="26"/>
        </w:rPr>
      </w:pPr>
      <w:r w:rsidRPr="00734A42">
        <w:rPr>
          <w:sz w:val="26"/>
          <w:szCs w:val="26"/>
        </w:rPr>
        <w:t>-  документ, удостоверяющий права (полномочия) представителя, если с заявлением обращается представитель заявителя.</w:t>
      </w:r>
    </w:p>
    <w:p w:rsidR="00734A42" w:rsidRPr="00734A42" w:rsidRDefault="00734A42" w:rsidP="00734A42">
      <w:pPr>
        <w:shd w:val="clear" w:color="auto" w:fill="FFFFFF"/>
        <w:spacing w:line="290" w:lineRule="atLeast"/>
        <w:ind w:firstLine="547"/>
        <w:jc w:val="both"/>
        <w:rPr>
          <w:color w:val="000000"/>
          <w:sz w:val="26"/>
          <w:szCs w:val="26"/>
          <w:shd w:val="clear" w:color="auto" w:fill="FFFFFF"/>
        </w:rPr>
      </w:pPr>
      <w:r w:rsidRPr="00734A42">
        <w:rPr>
          <w:sz w:val="26"/>
          <w:szCs w:val="26"/>
        </w:rPr>
        <w:t xml:space="preserve"> </w:t>
      </w:r>
      <w:r w:rsidRPr="00734A42">
        <w:rPr>
          <w:color w:val="000000"/>
          <w:sz w:val="26"/>
          <w:szCs w:val="26"/>
          <w:shd w:val="clear" w:color="auto" w:fill="FFFFFF"/>
        </w:rPr>
        <w:t xml:space="preserve"> 2.7.4. Общие требования к подаче документов:</w:t>
      </w:r>
    </w:p>
    <w:p w:rsidR="00734A42" w:rsidRPr="00734A42" w:rsidRDefault="00734A42" w:rsidP="00734A42">
      <w:pPr>
        <w:pStyle w:val="14"/>
        <w:widowControl w:val="0"/>
        <w:autoSpaceDE w:val="0"/>
        <w:autoSpaceDN w:val="0"/>
        <w:adjustRightInd w:val="0"/>
        <w:spacing w:line="240" w:lineRule="auto"/>
        <w:ind w:firstLine="284"/>
        <w:rPr>
          <w:rFonts w:ascii="Times New Roman" w:hAnsi="Times New Roman" w:cs="Times New Roman"/>
          <w:sz w:val="26"/>
          <w:szCs w:val="26"/>
        </w:rPr>
      </w:pPr>
      <w:r w:rsidRPr="00734A42">
        <w:rPr>
          <w:rFonts w:ascii="Times New Roman" w:hAnsi="Times New Roman" w:cs="Times New Roman"/>
          <w:sz w:val="26"/>
          <w:szCs w:val="26"/>
        </w:rPr>
        <w:tab/>
        <w:t>Заявление (уведомление) оформляется в единственном экземпляре - подлиннике подписывается Заявителем или его представителем (для юридических лиц - подпись заверяют печатью организации).</w:t>
      </w:r>
    </w:p>
    <w:p w:rsidR="00734A42" w:rsidRPr="00734A42" w:rsidRDefault="00734A42" w:rsidP="00734A42">
      <w:pPr>
        <w:ind w:firstLine="720"/>
        <w:jc w:val="both"/>
        <w:rPr>
          <w:color w:val="000000"/>
          <w:sz w:val="26"/>
          <w:szCs w:val="26"/>
          <w:lang w:eastAsia="ru-RU"/>
        </w:rPr>
      </w:pPr>
      <w:r w:rsidRPr="00734A42">
        <w:rPr>
          <w:color w:val="000000"/>
          <w:sz w:val="26"/>
          <w:szCs w:val="26"/>
          <w:lang w:eastAsia="ru-RU"/>
        </w:rPr>
        <w:t>Текст заявления (уведомления) должен быть написан разборчиво, наименования юридических лиц - без сокращений с указанием местонахождения; фамилия, имя и отчество, адрес регистрации физических лиц - без сокращений. В заявлении должны быть заполнены все графы.</w:t>
      </w:r>
    </w:p>
    <w:p w:rsidR="00734A42" w:rsidRPr="00734A42" w:rsidRDefault="00734A42" w:rsidP="00734A42">
      <w:pPr>
        <w:pStyle w:val="ConsPlusNormal0"/>
        <w:ind w:firstLine="709"/>
        <w:jc w:val="both"/>
        <w:rPr>
          <w:rFonts w:ascii="Times New Roman" w:hAnsi="Times New Roman" w:cs="Times New Roman"/>
        </w:rPr>
      </w:pPr>
      <w:r w:rsidRPr="00734A42">
        <w:rPr>
          <w:rFonts w:ascii="Times New Roman" w:hAnsi="Times New Roman" w:cs="Times New Roman"/>
        </w:rPr>
        <w:t>Заявление (уведомление) и документы, предусмотренные настоящим административным регламентом, подаются на бумажном носителе или в форме электронного документа. Заявление и документы в случае их направления в форме электронных документов подписываются усиленной квалифицированной электронной подписью соответственно заявителя или уполномоченных на подписание таких документов представителей заявителя в порядке, установленном законодательством Российской Федерации.</w:t>
      </w:r>
    </w:p>
    <w:p w:rsidR="00734A42" w:rsidRPr="00734A42" w:rsidRDefault="00734A42" w:rsidP="00734A42">
      <w:pPr>
        <w:pStyle w:val="ConsPlusNormal0"/>
        <w:ind w:firstLine="709"/>
        <w:jc w:val="both"/>
        <w:rPr>
          <w:rFonts w:ascii="Times New Roman" w:hAnsi="Times New Roman" w:cs="Times New Roman"/>
        </w:rPr>
      </w:pPr>
      <w:r w:rsidRPr="00734A42">
        <w:rPr>
          <w:rFonts w:ascii="Times New Roman" w:hAnsi="Times New Roman" w:cs="Times New Roman"/>
        </w:rPr>
        <w:t>Электронные документы должны соответствовать требованиям, установленным в пункте 2.26 административного регламента.</w:t>
      </w:r>
    </w:p>
    <w:p w:rsidR="003317E8" w:rsidRPr="00FE6A85" w:rsidRDefault="003317E8" w:rsidP="003317E8">
      <w:pPr>
        <w:pStyle w:val="ConsPlusNormal0"/>
        <w:ind w:firstLine="709"/>
        <w:jc w:val="both"/>
        <w:rPr>
          <w:rFonts w:ascii="Times New Roman" w:hAnsi="Times New Roman"/>
          <w:highlight w:val="yellow"/>
        </w:rPr>
      </w:pPr>
    </w:p>
    <w:p w:rsidR="003317E8" w:rsidRPr="00495CF9" w:rsidRDefault="003317E8" w:rsidP="003317E8">
      <w:pPr>
        <w:pStyle w:val="ConsPlusNormal0"/>
        <w:ind w:firstLine="709"/>
        <w:jc w:val="center"/>
        <w:rPr>
          <w:rFonts w:ascii="Times New Roman" w:hAnsi="Times New Roman"/>
          <w:b/>
        </w:rPr>
      </w:pPr>
      <w:r w:rsidRPr="00495CF9">
        <w:rPr>
          <w:rFonts w:ascii="Times New Roman" w:hAnsi="Times New Roman"/>
          <w:b/>
        </w:rPr>
        <w:t xml:space="preserve">Исчерпывающий перечень документов (информации),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w:t>
      </w:r>
      <w:r w:rsidRPr="00495CF9">
        <w:rPr>
          <w:rFonts w:ascii="Times New Roman" w:hAnsi="Times New Roman"/>
          <w:b/>
        </w:rPr>
        <w:lastRenderedPageBreak/>
        <w:t>получению в рамках межведомственного информационного взаимодействия</w:t>
      </w:r>
    </w:p>
    <w:p w:rsidR="003317E8" w:rsidRPr="00FE6A85" w:rsidRDefault="003317E8" w:rsidP="003317E8">
      <w:pPr>
        <w:pStyle w:val="ConsPlusNormal0"/>
        <w:ind w:firstLine="709"/>
        <w:jc w:val="both"/>
        <w:rPr>
          <w:rFonts w:ascii="Times New Roman" w:hAnsi="Times New Roman"/>
          <w:highlight w:val="yellow"/>
        </w:rPr>
      </w:pPr>
    </w:p>
    <w:p w:rsidR="003317E8" w:rsidRPr="00734A42" w:rsidRDefault="003317E8" w:rsidP="003317E8">
      <w:pPr>
        <w:pStyle w:val="ConsPlusNormal0"/>
        <w:ind w:firstLine="709"/>
        <w:jc w:val="both"/>
        <w:rPr>
          <w:rFonts w:ascii="Times New Roman" w:hAnsi="Times New Roman"/>
          <w:highlight w:val="yellow"/>
        </w:rPr>
      </w:pPr>
    </w:p>
    <w:p w:rsidR="00734A42" w:rsidRPr="00734A42" w:rsidRDefault="00734A42" w:rsidP="00734A42">
      <w:pPr>
        <w:pStyle w:val="ConsPlusNormal0"/>
        <w:ind w:firstLine="709"/>
        <w:jc w:val="both"/>
        <w:rPr>
          <w:rFonts w:ascii="Times New Roman" w:hAnsi="Times New Roman"/>
          <w:color w:val="000000"/>
        </w:rPr>
      </w:pPr>
      <w:r w:rsidRPr="00734A42">
        <w:rPr>
          <w:rFonts w:ascii="Times New Roman" w:hAnsi="Times New Roman"/>
          <w:color w:val="000000"/>
        </w:rPr>
        <w:t xml:space="preserve">2.8. 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 </w:t>
      </w:r>
    </w:p>
    <w:p w:rsidR="00734A42" w:rsidRPr="00734A42" w:rsidRDefault="00734A42" w:rsidP="00734A42">
      <w:pPr>
        <w:jc w:val="both"/>
        <w:rPr>
          <w:sz w:val="26"/>
          <w:szCs w:val="26"/>
          <w:shd w:val="clear" w:color="auto" w:fill="FFFFFF"/>
        </w:rPr>
      </w:pPr>
      <w:r w:rsidRPr="00734A42">
        <w:rPr>
          <w:color w:val="000000"/>
          <w:sz w:val="26"/>
          <w:szCs w:val="26"/>
        </w:rPr>
        <w:tab/>
        <w:t xml:space="preserve">1) правоустанавливающие документы на земельный участок, если </w:t>
      </w:r>
      <w:r w:rsidRPr="00734A42">
        <w:rPr>
          <w:sz w:val="26"/>
          <w:szCs w:val="26"/>
          <w:shd w:val="clear" w:color="auto" w:fill="FFFFFF"/>
        </w:rPr>
        <w:t xml:space="preserve"> указанные документы (их копии или сведения, содержащиеся в них) содержатся в Едином государственном реестре недвижимости;</w:t>
      </w:r>
    </w:p>
    <w:p w:rsidR="00734A42" w:rsidRPr="00734A42" w:rsidRDefault="00734A42" w:rsidP="00734A42">
      <w:pPr>
        <w:jc w:val="both"/>
        <w:rPr>
          <w:sz w:val="26"/>
          <w:szCs w:val="26"/>
        </w:rPr>
      </w:pPr>
      <w:r w:rsidRPr="00734A42">
        <w:rPr>
          <w:color w:val="000000"/>
          <w:sz w:val="26"/>
          <w:szCs w:val="26"/>
        </w:rPr>
        <w:tab/>
        <w:t xml:space="preserve">2)  </w:t>
      </w:r>
      <w:r w:rsidRPr="00734A42">
        <w:rPr>
          <w:sz w:val="26"/>
          <w:szCs w:val="26"/>
        </w:rPr>
        <w:t>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проект планировки территории и проект межевания территории;</w:t>
      </w:r>
    </w:p>
    <w:p w:rsidR="00734A42" w:rsidRPr="00734A42" w:rsidRDefault="00734A42" w:rsidP="00734A42">
      <w:pPr>
        <w:jc w:val="both"/>
        <w:rPr>
          <w:color w:val="000000"/>
          <w:sz w:val="26"/>
          <w:szCs w:val="26"/>
        </w:rPr>
      </w:pPr>
      <w:r w:rsidRPr="00734A42">
        <w:rPr>
          <w:color w:val="000000"/>
          <w:sz w:val="26"/>
          <w:szCs w:val="26"/>
        </w:rPr>
        <w:tab/>
        <w:t>3)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w:t>
      </w:r>
    </w:p>
    <w:p w:rsidR="00734A42" w:rsidRPr="00734A42" w:rsidRDefault="00734A42" w:rsidP="00734A42">
      <w:pPr>
        <w:jc w:val="both"/>
        <w:rPr>
          <w:color w:val="000000"/>
          <w:sz w:val="26"/>
          <w:szCs w:val="26"/>
          <w:shd w:val="clear" w:color="auto" w:fill="FFFFFF"/>
        </w:rPr>
      </w:pPr>
      <w:r w:rsidRPr="00734A42">
        <w:rPr>
          <w:color w:val="000000"/>
          <w:sz w:val="26"/>
          <w:szCs w:val="26"/>
        </w:rPr>
        <w:tab/>
        <w:t>4)</w:t>
      </w:r>
      <w:r w:rsidRPr="00734A42">
        <w:rPr>
          <w:color w:val="000000"/>
          <w:sz w:val="26"/>
          <w:szCs w:val="26"/>
          <w:shd w:val="clear" w:color="auto" w:fill="FFFFFF"/>
        </w:rPr>
        <w:t xml:space="preserve"> </w:t>
      </w:r>
      <w:r w:rsidRPr="00734A42">
        <w:rPr>
          <w:sz w:val="26"/>
          <w:szCs w:val="26"/>
          <w:shd w:val="clear" w:color="auto" w:fill="FFFFFF"/>
        </w:rPr>
        <w:t>решение об образовании земельных участков в случаях, предусмотренных </w:t>
      </w:r>
      <w:hyperlink r:id="rId18" w:anchor="dst341" w:history="1">
        <w:r w:rsidRPr="00734A42">
          <w:rPr>
            <w:sz w:val="26"/>
            <w:szCs w:val="26"/>
            <w:shd w:val="clear" w:color="auto" w:fill="FFFFFF"/>
          </w:rPr>
          <w:t>частями 21.6</w:t>
        </w:r>
      </w:hyperlink>
      <w:r w:rsidRPr="00734A42">
        <w:rPr>
          <w:sz w:val="26"/>
          <w:szCs w:val="26"/>
          <w:shd w:val="clear" w:color="auto" w:fill="FFFFFF"/>
        </w:rPr>
        <w:t> и </w:t>
      </w:r>
      <w:hyperlink r:id="rId19" w:anchor="dst342" w:history="1">
        <w:r w:rsidRPr="00734A42">
          <w:rPr>
            <w:sz w:val="26"/>
            <w:szCs w:val="26"/>
            <w:shd w:val="clear" w:color="auto" w:fill="FFFFFF"/>
          </w:rPr>
          <w:t>21.7</w:t>
        </w:r>
      </w:hyperlink>
      <w:r w:rsidRPr="00734A42">
        <w:rPr>
          <w:sz w:val="26"/>
          <w:szCs w:val="26"/>
          <w:shd w:val="clear" w:color="auto" w:fill="FFFFFF"/>
        </w:rPr>
        <w:t>  статьи 51 Градостроительного кодекса, если в соответствии с земельным </w:t>
      </w:r>
      <w:hyperlink r:id="rId20" w:anchor="dst110" w:history="1">
        <w:r w:rsidRPr="00734A42">
          <w:rPr>
            <w:sz w:val="26"/>
            <w:szCs w:val="26"/>
            <w:shd w:val="clear" w:color="auto" w:fill="FFFFFF"/>
          </w:rPr>
          <w:t>законодательством</w:t>
        </w:r>
      </w:hyperlink>
      <w:r w:rsidRPr="00734A42">
        <w:rPr>
          <w:sz w:val="26"/>
          <w:szCs w:val="26"/>
          <w:shd w:val="clear" w:color="auto" w:fill="FFFFFF"/>
        </w:rPr>
        <w:t> решение</w:t>
      </w:r>
      <w:r w:rsidRPr="00734A42">
        <w:rPr>
          <w:color w:val="000000"/>
          <w:sz w:val="26"/>
          <w:szCs w:val="26"/>
          <w:shd w:val="clear" w:color="auto" w:fill="FFFFFF"/>
        </w:rPr>
        <w:t xml:space="preserve"> об образовании земельного участка принимает исполнительный орган государственной власти или орган местного самоуправления;</w:t>
      </w:r>
    </w:p>
    <w:p w:rsidR="00734A42" w:rsidRPr="00734A42" w:rsidRDefault="00734A42" w:rsidP="00734A42">
      <w:pPr>
        <w:jc w:val="both"/>
        <w:rPr>
          <w:color w:val="000000"/>
          <w:sz w:val="26"/>
          <w:szCs w:val="26"/>
        </w:rPr>
      </w:pPr>
      <w:r w:rsidRPr="00734A42">
        <w:rPr>
          <w:sz w:val="26"/>
          <w:szCs w:val="26"/>
          <w:shd w:val="clear" w:color="auto" w:fill="FFFFFF"/>
        </w:rPr>
        <w:t xml:space="preserve">         5)</w:t>
      </w:r>
      <w:r w:rsidRPr="00734A42">
        <w:rPr>
          <w:color w:val="000000"/>
          <w:sz w:val="26"/>
          <w:szCs w:val="26"/>
          <w:shd w:val="clear" w:color="auto" w:fill="FFFFFF"/>
        </w:rPr>
        <w:t xml:space="preserve"> информация о регистрации юридического лица.</w:t>
      </w:r>
    </w:p>
    <w:p w:rsidR="00734A42" w:rsidRPr="00734A42" w:rsidRDefault="00734A42" w:rsidP="00734A42">
      <w:pPr>
        <w:pStyle w:val="ConsPlusNormal0"/>
        <w:ind w:firstLine="709"/>
        <w:jc w:val="both"/>
        <w:rPr>
          <w:rFonts w:ascii="Times New Roman" w:hAnsi="Times New Roman"/>
          <w:color w:val="000000"/>
        </w:rPr>
      </w:pPr>
      <w:r w:rsidRPr="00734A42">
        <w:rPr>
          <w:rFonts w:ascii="Times New Roman" w:hAnsi="Times New Roman"/>
          <w:color w:val="000000"/>
        </w:rPr>
        <w:t xml:space="preserve"> Документы, указанные в пункте 2.8 административного регламента, могут быть представлены заявителем по собственной инициативе.</w:t>
      </w:r>
    </w:p>
    <w:p w:rsidR="00734A42" w:rsidRPr="00734A42" w:rsidRDefault="00734A42" w:rsidP="00734A42">
      <w:pPr>
        <w:autoSpaceDE w:val="0"/>
        <w:autoSpaceDN w:val="0"/>
        <w:adjustRightInd w:val="0"/>
        <w:ind w:firstLine="709"/>
        <w:jc w:val="both"/>
        <w:rPr>
          <w:color w:val="000000"/>
          <w:sz w:val="26"/>
          <w:szCs w:val="26"/>
          <w:shd w:val="clear" w:color="auto" w:fill="FFFFFF"/>
        </w:rPr>
      </w:pPr>
      <w:r w:rsidRPr="00734A42">
        <w:rPr>
          <w:sz w:val="26"/>
          <w:szCs w:val="26"/>
        </w:rPr>
        <w:t>2.9. Запрещается требовать от заявителя:</w:t>
      </w:r>
    </w:p>
    <w:p w:rsidR="00734A42" w:rsidRPr="00734A42" w:rsidRDefault="00734A42" w:rsidP="00734A42">
      <w:pPr>
        <w:autoSpaceDE w:val="0"/>
        <w:autoSpaceDN w:val="0"/>
        <w:adjustRightInd w:val="0"/>
        <w:ind w:firstLine="709"/>
        <w:jc w:val="both"/>
        <w:rPr>
          <w:sz w:val="26"/>
          <w:szCs w:val="26"/>
        </w:rPr>
      </w:pPr>
      <w:r w:rsidRPr="00734A42">
        <w:rPr>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34A42" w:rsidRPr="00734A42" w:rsidRDefault="00734A42" w:rsidP="00734A42">
      <w:pPr>
        <w:autoSpaceDE w:val="0"/>
        <w:autoSpaceDN w:val="0"/>
        <w:adjustRightInd w:val="0"/>
        <w:ind w:firstLine="709"/>
        <w:jc w:val="both"/>
        <w:rPr>
          <w:sz w:val="26"/>
          <w:szCs w:val="26"/>
        </w:rPr>
      </w:pPr>
      <w:r w:rsidRPr="00734A42">
        <w:rPr>
          <w:sz w:val="26"/>
          <w:szCs w:val="26"/>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области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w:t>
      </w:r>
    </w:p>
    <w:p w:rsidR="003317E8" w:rsidRPr="00734A42" w:rsidRDefault="003317E8" w:rsidP="003317E8">
      <w:pPr>
        <w:pStyle w:val="ConsPlusNormal0"/>
        <w:ind w:firstLine="709"/>
        <w:jc w:val="both"/>
        <w:rPr>
          <w:rFonts w:ascii="Times New Roman" w:hAnsi="Times New Roman"/>
          <w:highlight w:val="yellow"/>
        </w:rPr>
      </w:pPr>
    </w:p>
    <w:p w:rsidR="003317E8" w:rsidRDefault="003317E8" w:rsidP="003317E8">
      <w:pPr>
        <w:pStyle w:val="ConsPlusNormal0"/>
        <w:ind w:firstLine="709"/>
        <w:jc w:val="center"/>
        <w:outlineLvl w:val="2"/>
        <w:rPr>
          <w:rFonts w:ascii="Times New Roman" w:hAnsi="Times New Roman"/>
          <w:b/>
        </w:rPr>
      </w:pPr>
    </w:p>
    <w:p w:rsidR="003317E8" w:rsidRPr="00370B69" w:rsidRDefault="003317E8" w:rsidP="003317E8">
      <w:pPr>
        <w:pStyle w:val="ConsPlusNormal0"/>
        <w:ind w:firstLine="709"/>
        <w:jc w:val="center"/>
        <w:outlineLvl w:val="2"/>
        <w:rPr>
          <w:rFonts w:ascii="Times New Roman" w:hAnsi="Times New Roman"/>
          <w:b/>
        </w:rPr>
      </w:pPr>
    </w:p>
    <w:p w:rsidR="00EC4189" w:rsidRPr="003E4C59" w:rsidRDefault="00EC4189" w:rsidP="00EC4189">
      <w:pPr>
        <w:pStyle w:val="ConsPlusNormal0"/>
        <w:ind w:firstLine="709"/>
        <w:jc w:val="center"/>
        <w:outlineLvl w:val="2"/>
        <w:rPr>
          <w:rFonts w:ascii="Times New Roman" w:hAnsi="Times New Roman"/>
          <w:b/>
          <w:sz w:val="28"/>
          <w:szCs w:val="28"/>
        </w:rPr>
      </w:pPr>
      <w:r w:rsidRPr="003E4C59">
        <w:rPr>
          <w:rFonts w:ascii="Times New Roman" w:hAnsi="Times New Roman"/>
          <w:b/>
          <w:sz w:val="28"/>
          <w:szCs w:val="28"/>
        </w:rPr>
        <w:t>Исчерпывающий перечень оснований для отказа в приеме документов, необходимых для предоставления муниципальной услуги</w:t>
      </w:r>
    </w:p>
    <w:p w:rsidR="00EC4189" w:rsidRPr="003E4C59" w:rsidRDefault="00EC4189" w:rsidP="00EC4189">
      <w:pPr>
        <w:pStyle w:val="ConsPlusNormal0"/>
        <w:ind w:firstLine="709"/>
        <w:jc w:val="both"/>
        <w:rPr>
          <w:rFonts w:ascii="Times New Roman" w:hAnsi="Times New Roman"/>
          <w:sz w:val="28"/>
          <w:szCs w:val="28"/>
        </w:rPr>
      </w:pPr>
    </w:p>
    <w:p w:rsidR="00EC4189" w:rsidRPr="003E4C59" w:rsidRDefault="00EC4189" w:rsidP="00EC4189">
      <w:pPr>
        <w:autoSpaceDE w:val="0"/>
        <w:autoSpaceDN w:val="0"/>
        <w:adjustRightInd w:val="0"/>
        <w:ind w:firstLine="709"/>
        <w:jc w:val="both"/>
        <w:rPr>
          <w:color w:val="000000"/>
          <w:szCs w:val="28"/>
        </w:rPr>
      </w:pPr>
      <w:r w:rsidRPr="003E4C59">
        <w:rPr>
          <w:szCs w:val="28"/>
        </w:rPr>
        <w:t>2.10. Основания для отказа в приеме документов отсутствуют.</w:t>
      </w:r>
    </w:p>
    <w:p w:rsidR="00EC4189" w:rsidRPr="003E4C59" w:rsidRDefault="00EC4189" w:rsidP="00EC4189">
      <w:pPr>
        <w:widowControl w:val="0"/>
        <w:autoSpaceDE w:val="0"/>
        <w:autoSpaceDN w:val="0"/>
        <w:adjustRightInd w:val="0"/>
        <w:ind w:firstLine="709"/>
        <w:jc w:val="both"/>
        <w:rPr>
          <w:szCs w:val="28"/>
        </w:rPr>
      </w:pPr>
    </w:p>
    <w:p w:rsidR="00EC4189" w:rsidRPr="003E4C59" w:rsidRDefault="00EC4189" w:rsidP="00EC4189">
      <w:pPr>
        <w:pStyle w:val="ConsPlusNormal0"/>
        <w:ind w:firstLine="709"/>
        <w:jc w:val="center"/>
        <w:rPr>
          <w:rFonts w:ascii="Times New Roman" w:hAnsi="Times New Roman"/>
          <w:b/>
          <w:sz w:val="28"/>
          <w:szCs w:val="28"/>
        </w:rPr>
      </w:pPr>
      <w:r w:rsidRPr="003E4C59">
        <w:rPr>
          <w:rFonts w:ascii="Times New Roman" w:hAnsi="Times New Roman"/>
          <w:b/>
          <w:sz w:val="28"/>
          <w:szCs w:val="28"/>
        </w:rPr>
        <w:lastRenderedPageBreak/>
        <w:t>Исчерпывающий перечень оснований для приостановления</w:t>
      </w:r>
    </w:p>
    <w:p w:rsidR="00EC4189" w:rsidRPr="003E4C59" w:rsidRDefault="00EC4189" w:rsidP="00EC4189">
      <w:pPr>
        <w:pStyle w:val="ConsPlusNormal0"/>
        <w:ind w:firstLine="709"/>
        <w:jc w:val="center"/>
        <w:rPr>
          <w:rFonts w:ascii="Times New Roman" w:hAnsi="Times New Roman"/>
          <w:b/>
          <w:sz w:val="28"/>
          <w:szCs w:val="28"/>
        </w:rPr>
      </w:pPr>
      <w:r w:rsidRPr="003E4C59">
        <w:rPr>
          <w:rFonts w:ascii="Times New Roman" w:hAnsi="Times New Roman"/>
          <w:b/>
          <w:sz w:val="28"/>
          <w:szCs w:val="28"/>
        </w:rPr>
        <w:t>или отказа в предоставлении муниципальной услуги</w:t>
      </w:r>
    </w:p>
    <w:p w:rsidR="00EC4189" w:rsidRPr="003E4C59" w:rsidRDefault="00EC4189" w:rsidP="00EC4189">
      <w:pPr>
        <w:pStyle w:val="ConsPlusNormal0"/>
        <w:ind w:firstLine="709"/>
        <w:jc w:val="both"/>
        <w:rPr>
          <w:rFonts w:ascii="Times New Roman" w:hAnsi="Times New Roman"/>
          <w:sz w:val="28"/>
          <w:szCs w:val="28"/>
        </w:rPr>
      </w:pPr>
    </w:p>
    <w:p w:rsidR="00EC4189" w:rsidRPr="003E4C59" w:rsidRDefault="00EC4189" w:rsidP="00EC4189">
      <w:pPr>
        <w:pStyle w:val="ConsPlusNormal0"/>
        <w:ind w:firstLine="709"/>
        <w:jc w:val="both"/>
        <w:rPr>
          <w:rFonts w:ascii="Times New Roman" w:hAnsi="Times New Roman"/>
          <w:sz w:val="28"/>
          <w:szCs w:val="28"/>
        </w:rPr>
      </w:pPr>
      <w:r w:rsidRPr="003E4C59">
        <w:rPr>
          <w:rFonts w:ascii="Times New Roman" w:hAnsi="Times New Roman"/>
          <w:sz w:val="28"/>
          <w:szCs w:val="28"/>
        </w:rPr>
        <w:t>2.11. Приостановление предоставления муниципальной услуги не предусмотрено.</w:t>
      </w:r>
    </w:p>
    <w:p w:rsidR="00EC4189" w:rsidRPr="003E4C59" w:rsidRDefault="00EC4189" w:rsidP="00EC4189">
      <w:pPr>
        <w:pStyle w:val="ConsPlusNormal0"/>
        <w:ind w:firstLine="709"/>
        <w:jc w:val="both"/>
        <w:rPr>
          <w:rFonts w:ascii="Times New Roman" w:hAnsi="Times New Roman"/>
          <w:sz w:val="28"/>
          <w:szCs w:val="28"/>
        </w:rPr>
      </w:pPr>
      <w:r w:rsidRPr="003E4C59">
        <w:rPr>
          <w:rFonts w:ascii="Times New Roman" w:hAnsi="Times New Roman"/>
          <w:sz w:val="28"/>
          <w:szCs w:val="28"/>
        </w:rPr>
        <w:t xml:space="preserve">2.12. В предоставлении муниципальной услуги может быть отказано в случаях: </w:t>
      </w:r>
    </w:p>
    <w:p w:rsidR="00EC4189" w:rsidRPr="003E4C59" w:rsidRDefault="00EC4189" w:rsidP="00EC4189">
      <w:pPr>
        <w:pStyle w:val="ConsPlusNormal0"/>
        <w:ind w:firstLine="709"/>
        <w:jc w:val="both"/>
        <w:rPr>
          <w:rFonts w:ascii="Times New Roman" w:hAnsi="Times New Roman"/>
          <w:sz w:val="28"/>
          <w:szCs w:val="28"/>
        </w:rPr>
      </w:pPr>
      <w:r w:rsidRPr="003E4C59">
        <w:rPr>
          <w:rFonts w:ascii="Times New Roman" w:hAnsi="Times New Roman"/>
          <w:sz w:val="28"/>
          <w:szCs w:val="28"/>
        </w:rPr>
        <w:t>2.12.1.</w:t>
      </w:r>
      <w:r w:rsidRPr="003E4C59">
        <w:rPr>
          <w:rFonts w:ascii="Times New Roman" w:eastAsia="Times New Roman" w:hAnsi="Times New Roman"/>
          <w:color w:val="000000"/>
          <w:sz w:val="28"/>
          <w:szCs w:val="28"/>
        </w:rPr>
        <w:t xml:space="preserve"> Основанием для отказа в выдаче (продлении) разрешения на строительство является:</w:t>
      </w:r>
    </w:p>
    <w:p w:rsidR="00EC4189" w:rsidRPr="003E4C59" w:rsidRDefault="00EC4189" w:rsidP="00EC4189">
      <w:pPr>
        <w:ind w:firstLine="709"/>
        <w:jc w:val="both"/>
        <w:rPr>
          <w:color w:val="000000"/>
          <w:szCs w:val="28"/>
        </w:rPr>
      </w:pPr>
      <w:r w:rsidRPr="003E4C59">
        <w:rPr>
          <w:color w:val="000000"/>
          <w:szCs w:val="28"/>
        </w:rPr>
        <w:t>-  отсутствие полного комплекта документов, предусмотренных пунктом 2.7 административного регламента, необходимых для предоставления муниципальной услуги, которые заявитель обязан представить самостоятельно;</w:t>
      </w:r>
    </w:p>
    <w:p w:rsidR="00EC4189" w:rsidRPr="003E4C59" w:rsidRDefault="00EC4189" w:rsidP="00EC4189">
      <w:pPr>
        <w:pStyle w:val="ConsPlusNormal0"/>
        <w:ind w:firstLine="709"/>
        <w:jc w:val="both"/>
        <w:rPr>
          <w:rFonts w:ascii="Times New Roman" w:hAnsi="Times New Roman"/>
          <w:color w:val="000000"/>
          <w:sz w:val="28"/>
          <w:szCs w:val="28"/>
        </w:rPr>
      </w:pPr>
      <w:r w:rsidRPr="003E4C59">
        <w:rPr>
          <w:rFonts w:ascii="Times New Roman" w:hAnsi="Times New Roman"/>
          <w:color w:val="000000"/>
          <w:sz w:val="28"/>
          <w:szCs w:val="28"/>
        </w:rPr>
        <w:t xml:space="preserve">-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свидетельствующий об отсутствии документа и (или) информации, </w:t>
      </w:r>
      <w:proofErr w:type="gramStart"/>
      <w:r w:rsidRPr="003E4C59">
        <w:rPr>
          <w:rFonts w:ascii="Times New Roman" w:hAnsi="Times New Roman"/>
          <w:color w:val="000000"/>
          <w:sz w:val="28"/>
          <w:szCs w:val="28"/>
        </w:rPr>
        <w:t>необходимых</w:t>
      </w:r>
      <w:proofErr w:type="gramEnd"/>
      <w:r w:rsidRPr="003E4C59">
        <w:rPr>
          <w:rFonts w:ascii="Times New Roman" w:hAnsi="Times New Roman"/>
          <w:color w:val="000000"/>
          <w:sz w:val="28"/>
          <w:szCs w:val="28"/>
        </w:rPr>
        <w:t xml:space="preserve"> для принятия решения о выдаче разрешения на строительство;</w:t>
      </w:r>
    </w:p>
    <w:p w:rsidR="00EC4189" w:rsidRPr="003E4C59" w:rsidRDefault="00EC4189" w:rsidP="00EC4189">
      <w:pPr>
        <w:ind w:firstLine="547"/>
        <w:jc w:val="both"/>
        <w:rPr>
          <w:szCs w:val="28"/>
        </w:rPr>
      </w:pPr>
      <w:proofErr w:type="gramStart"/>
      <w:r w:rsidRPr="003E4C59">
        <w:rPr>
          <w:szCs w:val="28"/>
        </w:rPr>
        <w:t>-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w:t>
      </w:r>
      <w:r w:rsidRPr="003E4C59">
        <w:rPr>
          <w:szCs w:val="28"/>
          <w:shd w:val="clear" w:color="auto" w:fill="FFFFFF"/>
        </w:rPr>
        <w:t xml:space="preserve">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w:t>
      </w:r>
      <w:r w:rsidRPr="003E4C59">
        <w:rPr>
          <w:szCs w:val="28"/>
        </w:rPr>
        <w:t>;</w:t>
      </w:r>
      <w:proofErr w:type="gramEnd"/>
    </w:p>
    <w:p w:rsidR="00EC4189" w:rsidRPr="003E4C59" w:rsidRDefault="00EC4189" w:rsidP="00EC4189">
      <w:pPr>
        <w:pStyle w:val="ConsPlusNormal0"/>
        <w:widowControl/>
        <w:ind w:firstLine="709"/>
        <w:jc w:val="both"/>
        <w:rPr>
          <w:rFonts w:ascii="Times New Roman" w:hAnsi="Times New Roman"/>
          <w:sz w:val="28"/>
          <w:szCs w:val="28"/>
        </w:rPr>
      </w:pPr>
      <w:r w:rsidRPr="003E4C59">
        <w:rPr>
          <w:rFonts w:ascii="Times New Roman" w:hAnsi="Times New Roman"/>
          <w:sz w:val="28"/>
          <w:szCs w:val="28"/>
        </w:rPr>
        <w:t>-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rsidR="00EC4189" w:rsidRPr="003E4C59" w:rsidRDefault="00EC4189" w:rsidP="00EC4189">
      <w:pPr>
        <w:ind w:firstLine="709"/>
        <w:jc w:val="both"/>
        <w:rPr>
          <w:szCs w:val="28"/>
        </w:rPr>
      </w:pPr>
      <w:r w:rsidRPr="003E4C59">
        <w:rPr>
          <w:szCs w:val="28"/>
        </w:rPr>
        <w:t>- подача заявления о продлении разрешения на строительство в случае, если строительство (реконструкция) объекта капитального строительства не начаты до истечения срока подачи такого заявления.</w:t>
      </w:r>
    </w:p>
    <w:p w:rsidR="00EC4189" w:rsidRPr="003E4C59" w:rsidRDefault="00EC4189" w:rsidP="00EC4189">
      <w:pPr>
        <w:pStyle w:val="ConsPlusNormal0"/>
        <w:ind w:firstLine="709"/>
        <w:jc w:val="both"/>
        <w:rPr>
          <w:rFonts w:ascii="Times New Roman" w:hAnsi="Times New Roman"/>
          <w:sz w:val="28"/>
          <w:szCs w:val="28"/>
        </w:rPr>
      </w:pPr>
      <w:r w:rsidRPr="003E4C59">
        <w:rPr>
          <w:rFonts w:ascii="Times New Roman" w:hAnsi="Times New Roman"/>
          <w:sz w:val="28"/>
          <w:szCs w:val="28"/>
        </w:rPr>
        <w:t>2.12.2</w:t>
      </w:r>
      <w:r>
        <w:rPr>
          <w:rFonts w:ascii="Times New Roman" w:hAnsi="Times New Roman"/>
          <w:sz w:val="28"/>
          <w:szCs w:val="28"/>
        </w:rPr>
        <w:t>.</w:t>
      </w:r>
      <w:r w:rsidRPr="003E4C59">
        <w:rPr>
          <w:rFonts w:ascii="Times New Roman" w:hAnsi="Times New Roman"/>
          <w:sz w:val="28"/>
          <w:szCs w:val="28"/>
        </w:rPr>
        <w:t xml:space="preserve"> </w:t>
      </w:r>
      <w:r w:rsidRPr="003E4C59">
        <w:rPr>
          <w:rFonts w:ascii="Times New Roman" w:eastAsia="Times New Roman" w:hAnsi="Times New Roman"/>
          <w:color w:val="000000"/>
          <w:sz w:val="28"/>
          <w:szCs w:val="28"/>
        </w:rPr>
        <w:t>Основанием для отказа во внесении изменений в разрешение на строительство является:</w:t>
      </w:r>
    </w:p>
    <w:p w:rsidR="00EC4189" w:rsidRPr="003E4C59" w:rsidRDefault="00EC4189" w:rsidP="00EC4189">
      <w:pPr>
        <w:shd w:val="clear" w:color="auto" w:fill="FFFFFF"/>
        <w:spacing w:line="290" w:lineRule="atLeast"/>
        <w:ind w:firstLine="547"/>
        <w:jc w:val="both"/>
        <w:rPr>
          <w:color w:val="000000"/>
          <w:szCs w:val="28"/>
          <w:lang w:eastAsia="ru-RU"/>
        </w:rPr>
      </w:pPr>
      <w:bookmarkStart w:id="2" w:name="dst355"/>
      <w:bookmarkEnd w:id="2"/>
      <w:r w:rsidRPr="003E4C59">
        <w:rPr>
          <w:color w:val="000000"/>
          <w:szCs w:val="28"/>
          <w:lang w:eastAsia="ru-RU"/>
        </w:rPr>
        <w:t>1) отсутствие в уведомлении о переходе прав на земельный участок,  об образовании земельного участка реквизитов документов, предусмотренных соответственно </w:t>
      </w:r>
      <w:hyperlink r:id="rId21" w:anchor="dst346" w:history="1">
        <w:r w:rsidRPr="00BF0B5A">
          <w:rPr>
            <w:szCs w:val="28"/>
            <w:lang w:eastAsia="ru-RU"/>
          </w:rPr>
          <w:t>пунктами 1</w:t>
        </w:r>
      </w:hyperlink>
      <w:r w:rsidRPr="00BF0B5A">
        <w:rPr>
          <w:szCs w:val="28"/>
          <w:lang w:eastAsia="ru-RU"/>
        </w:rPr>
        <w:t> - </w:t>
      </w:r>
      <w:hyperlink r:id="rId22" w:anchor="dst349" w:history="1">
        <w:r w:rsidRPr="00BF0B5A">
          <w:rPr>
            <w:szCs w:val="28"/>
            <w:lang w:eastAsia="ru-RU"/>
          </w:rPr>
          <w:t>4 части 21.10</w:t>
        </w:r>
      </w:hyperlink>
      <w:r w:rsidRPr="00BF0B5A">
        <w:rPr>
          <w:szCs w:val="28"/>
          <w:lang w:eastAsia="ru-RU"/>
        </w:rPr>
        <w:t> ст. 51 Градостроительного кодекса, или отсутствие правоустанавливающего документа на земельный участок в случае, указанном в </w:t>
      </w:r>
      <w:hyperlink r:id="rId23" w:anchor="dst1615" w:history="1">
        <w:r w:rsidRPr="00BF0B5A">
          <w:rPr>
            <w:szCs w:val="28"/>
            <w:lang w:eastAsia="ru-RU"/>
          </w:rPr>
          <w:t>части 21.13</w:t>
        </w:r>
      </w:hyperlink>
      <w:r w:rsidRPr="00BF0B5A">
        <w:rPr>
          <w:szCs w:val="28"/>
          <w:lang w:eastAsia="ru-RU"/>
        </w:rPr>
        <w:t> ст. 51 Г</w:t>
      </w:r>
      <w:r w:rsidRPr="003E4C59">
        <w:rPr>
          <w:color w:val="000000"/>
          <w:szCs w:val="28"/>
          <w:lang w:eastAsia="ru-RU"/>
        </w:rPr>
        <w:t>радостроительного кодекса;</w:t>
      </w:r>
    </w:p>
    <w:p w:rsidR="00EC4189" w:rsidRPr="003E4C59" w:rsidRDefault="00EC4189" w:rsidP="00EC4189">
      <w:pPr>
        <w:shd w:val="clear" w:color="auto" w:fill="FFFFFF"/>
        <w:spacing w:line="290" w:lineRule="atLeast"/>
        <w:ind w:firstLine="547"/>
        <w:jc w:val="both"/>
        <w:rPr>
          <w:color w:val="000000"/>
          <w:szCs w:val="28"/>
          <w:lang w:eastAsia="ru-RU"/>
        </w:rPr>
      </w:pPr>
      <w:bookmarkStart w:id="3" w:name="dst356"/>
      <w:bookmarkEnd w:id="3"/>
      <w:r w:rsidRPr="003E4C59">
        <w:rPr>
          <w:color w:val="000000"/>
          <w:szCs w:val="28"/>
          <w:lang w:eastAsia="ru-RU"/>
        </w:rPr>
        <w:t>2) недостоверность сведений, указанных в уведомлении о переходе прав на земельный участок,  об образовании земельного участка;</w:t>
      </w:r>
    </w:p>
    <w:p w:rsidR="00EC4189" w:rsidRPr="003E4C59" w:rsidRDefault="00EC4189" w:rsidP="00EC4189">
      <w:pPr>
        <w:shd w:val="clear" w:color="auto" w:fill="FFFFFF"/>
        <w:spacing w:line="290" w:lineRule="atLeast"/>
        <w:ind w:firstLine="547"/>
        <w:jc w:val="both"/>
        <w:rPr>
          <w:color w:val="000000"/>
          <w:szCs w:val="28"/>
          <w:shd w:val="clear" w:color="auto" w:fill="FFFFFF"/>
        </w:rPr>
      </w:pPr>
      <w:bookmarkStart w:id="4" w:name="dst1616"/>
      <w:bookmarkEnd w:id="4"/>
      <w:proofErr w:type="gramStart"/>
      <w:r w:rsidRPr="003E4C59">
        <w:rPr>
          <w:color w:val="000000"/>
          <w:szCs w:val="28"/>
          <w:lang w:eastAsia="ru-RU"/>
        </w:rPr>
        <w:lastRenderedPageBreak/>
        <w:t xml:space="preserve">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в случае, </w:t>
      </w:r>
      <w:r w:rsidRPr="003E4C59">
        <w:rPr>
          <w:rStyle w:val="apple-converted-space"/>
          <w:color w:val="000000"/>
          <w:szCs w:val="28"/>
          <w:shd w:val="clear" w:color="auto" w:fill="FFFFFF"/>
        </w:rPr>
        <w:t> </w:t>
      </w:r>
      <w:r w:rsidRPr="003E4C59">
        <w:rPr>
          <w:color w:val="000000"/>
          <w:szCs w:val="28"/>
          <w:shd w:val="clear" w:color="auto" w:fill="FFFFFF"/>
        </w:rPr>
        <w:t>в случае образования земельных участков путем раздела, перераспределения земельных участков или выдела из</w:t>
      </w:r>
      <w:proofErr w:type="gramEnd"/>
      <w:r w:rsidRPr="003E4C59">
        <w:rPr>
          <w:color w:val="000000"/>
          <w:szCs w:val="28"/>
          <w:shd w:val="clear" w:color="auto" w:fill="FFFFFF"/>
        </w:rPr>
        <w:t xml:space="preserve"> земельных участков, в отношении которых в соответствии с настоящим Кодексом выдано разрешение на строительство.</w:t>
      </w:r>
    </w:p>
    <w:p w:rsidR="00EC4189" w:rsidRPr="003E4C59" w:rsidRDefault="00EC4189" w:rsidP="00EC4189">
      <w:pPr>
        <w:shd w:val="clear" w:color="auto" w:fill="FFFFFF"/>
        <w:spacing w:line="290" w:lineRule="atLeast"/>
        <w:ind w:firstLine="547"/>
        <w:jc w:val="both"/>
        <w:rPr>
          <w:szCs w:val="28"/>
        </w:rPr>
      </w:pPr>
      <w:r w:rsidRPr="003E4C59">
        <w:rPr>
          <w:szCs w:val="28"/>
        </w:rPr>
        <w:t xml:space="preserve"> После устранения оснований для отказа в предоставлении муниципальной услуги в случаях, предусмотренных пунктом 2.12 административного регламента, заявитель вправе обратиться повторно за получением муниципальной услуги.</w:t>
      </w:r>
    </w:p>
    <w:p w:rsidR="003317E8" w:rsidRPr="00FE6A85" w:rsidRDefault="003317E8" w:rsidP="003317E8">
      <w:pPr>
        <w:pStyle w:val="ConsPlusNormal0"/>
        <w:ind w:firstLine="709"/>
        <w:jc w:val="both"/>
        <w:rPr>
          <w:rFonts w:ascii="Times New Roman" w:hAnsi="Times New Roman"/>
          <w:highlight w:val="yellow"/>
        </w:rPr>
      </w:pPr>
    </w:p>
    <w:p w:rsidR="001D3ECD" w:rsidRDefault="001D3ECD" w:rsidP="001D3ECD">
      <w:pPr>
        <w:pStyle w:val="ConsPlusNormal0"/>
        <w:ind w:firstLine="709"/>
        <w:jc w:val="center"/>
        <w:rPr>
          <w:rFonts w:ascii="Times New Roman" w:hAnsi="Times New Roman"/>
          <w:b/>
          <w:color w:val="000000"/>
          <w:sz w:val="28"/>
          <w:szCs w:val="28"/>
        </w:rPr>
      </w:pPr>
      <w:r w:rsidRPr="003460DC">
        <w:rPr>
          <w:rFonts w:ascii="Times New Roman" w:hAnsi="Times New Roman"/>
          <w:b/>
          <w:color w:val="000000"/>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1D3ECD" w:rsidRPr="003E4C59" w:rsidRDefault="001D3ECD" w:rsidP="001D3ECD">
      <w:pPr>
        <w:pStyle w:val="ConsPlusNormal0"/>
        <w:ind w:firstLine="709"/>
        <w:jc w:val="center"/>
        <w:rPr>
          <w:rFonts w:ascii="Times New Roman" w:hAnsi="Times New Roman"/>
          <w:b/>
          <w:color w:val="000000"/>
          <w:sz w:val="28"/>
          <w:szCs w:val="28"/>
        </w:rPr>
      </w:pPr>
    </w:p>
    <w:p w:rsidR="001D3ECD" w:rsidRPr="003E4C59" w:rsidRDefault="001D3ECD" w:rsidP="001D3ECD">
      <w:pPr>
        <w:pStyle w:val="ConsPlusNormal0"/>
        <w:rPr>
          <w:rFonts w:ascii="Times New Roman" w:hAnsi="Times New Roman"/>
          <w:color w:val="000000"/>
          <w:sz w:val="28"/>
          <w:szCs w:val="28"/>
        </w:rPr>
      </w:pPr>
      <w:r w:rsidRPr="003E4C59">
        <w:rPr>
          <w:rFonts w:ascii="Times New Roman" w:hAnsi="Times New Roman"/>
          <w:color w:val="000000"/>
          <w:sz w:val="28"/>
          <w:szCs w:val="28"/>
        </w:rPr>
        <w:tab/>
      </w:r>
      <w:r w:rsidRPr="00973533">
        <w:rPr>
          <w:rFonts w:ascii="Times New Roman" w:hAnsi="Times New Roman"/>
          <w:color w:val="000000"/>
          <w:sz w:val="28"/>
          <w:szCs w:val="28"/>
        </w:rPr>
        <w:t>2.13.</w:t>
      </w:r>
      <w:r w:rsidRPr="003E4C59">
        <w:rPr>
          <w:rFonts w:ascii="Times New Roman" w:hAnsi="Times New Roman"/>
          <w:color w:val="000000"/>
          <w:sz w:val="28"/>
          <w:szCs w:val="28"/>
        </w:rPr>
        <w:t xml:space="preserve"> Услугой, необходимой и обязательной для предоставления муниципальной услуги, является: </w:t>
      </w:r>
    </w:p>
    <w:p w:rsidR="001D3ECD" w:rsidRPr="00A329AF" w:rsidRDefault="001D3ECD" w:rsidP="001D3ECD">
      <w:pPr>
        <w:jc w:val="both"/>
        <w:rPr>
          <w:color w:val="000000"/>
          <w:szCs w:val="28"/>
        </w:rPr>
      </w:pPr>
      <w:r w:rsidRPr="003E4C59">
        <w:rPr>
          <w:color w:val="000000"/>
          <w:szCs w:val="28"/>
        </w:rPr>
        <w:tab/>
      </w:r>
      <w:r w:rsidRPr="00A329AF">
        <w:rPr>
          <w:color w:val="000000"/>
          <w:szCs w:val="28"/>
        </w:rPr>
        <w:t>-  принятие решения о предоставлении  земельного  участка;</w:t>
      </w:r>
    </w:p>
    <w:p w:rsidR="001D3ECD" w:rsidRPr="00A329AF" w:rsidRDefault="001D3ECD" w:rsidP="001D3ECD">
      <w:pPr>
        <w:jc w:val="both"/>
        <w:rPr>
          <w:color w:val="000000"/>
          <w:szCs w:val="28"/>
        </w:rPr>
      </w:pPr>
      <w:r w:rsidRPr="00A329AF">
        <w:rPr>
          <w:color w:val="000000"/>
          <w:szCs w:val="28"/>
        </w:rPr>
        <w:tab/>
        <w:t>-  заключение договора аренды земельного участка;</w:t>
      </w:r>
    </w:p>
    <w:p w:rsidR="001D3ECD" w:rsidRPr="00A329AF" w:rsidRDefault="001D3ECD" w:rsidP="001D3ECD">
      <w:pPr>
        <w:jc w:val="both"/>
        <w:rPr>
          <w:color w:val="000000"/>
          <w:szCs w:val="28"/>
        </w:rPr>
      </w:pPr>
      <w:r w:rsidRPr="00A329AF">
        <w:rPr>
          <w:color w:val="000000"/>
          <w:szCs w:val="28"/>
        </w:rPr>
        <w:tab/>
        <w:t>-  предоставление градостроительного плана земельного участка;</w:t>
      </w:r>
    </w:p>
    <w:p w:rsidR="001D3ECD" w:rsidRPr="00A329AF" w:rsidRDefault="001D3ECD" w:rsidP="001D3ECD">
      <w:pPr>
        <w:jc w:val="both"/>
        <w:rPr>
          <w:color w:val="000000"/>
          <w:szCs w:val="28"/>
        </w:rPr>
      </w:pPr>
      <w:r w:rsidRPr="00A329AF">
        <w:rPr>
          <w:color w:val="000000"/>
          <w:szCs w:val="28"/>
        </w:rPr>
        <w:t xml:space="preserve">          - принятие решения об утверждении проекта планировки и проекта межевания (для линейных объектов);</w:t>
      </w:r>
    </w:p>
    <w:p w:rsidR="001D3ECD" w:rsidRPr="00A329AF" w:rsidRDefault="001D3ECD" w:rsidP="001D3ECD">
      <w:pPr>
        <w:jc w:val="both"/>
        <w:rPr>
          <w:color w:val="000000"/>
          <w:szCs w:val="28"/>
        </w:rPr>
      </w:pPr>
      <w:r w:rsidRPr="00A329AF">
        <w:rPr>
          <w:color w:val="000000"/>
          <w:szCs w:val="28"/>
        </w:rPr>
        <w:tab/>
        <w:t>- выдача разрешения на отклонение от предельных параметров разрешенного строительства, реконструкции;</w:t>
      </w:r>
    </w:p>
    <w:p w:rsidR="001D3ECD" w:rsidRPr="00A329AF" w:rsidRDefault="001D3ECD" w:rsidP="001D3ECD">
      <w:pPr>
        <w:jc w:val="both"/>
        <w:rPr>
          <w:color w:val="000000"/>
          <w:szCs w:val="28"/>
        </w:rPr>
      </w:pPr>
      <w:r w:rsidRPr="00A329AF">
        <w:rPr>
          <w:color w:val="000000"/>
          <w:szCs w:val="28"/>
        </w:rPr>
        <w:tab/>
        <w:t xml:space="preserve">- выдача положительного заключения государственной экспертизы проектной документации (применительно к проектной документации объектов, по которым обязательна государственная экспертиза); </w:t>
      </w:r>
    </w:p>
    <w:p w:rsidR="001D3ECD" w:rsidRPr="00A329AF" w:rsidRDefault="001D3ECD" w:rsidP="001D3ECD">
      <w:pPr>
        <w:jc w:val="both"/>
        <w:rPr>
          <w:color w:val="000000"/>
          <w:szCs w:val="28"/>
        </w:rPr>
      </w:pPr>
      <w:r w:rsidRPr="00A329AF">
        <w:rPr>
          <w:color w:val="000000"/>
          <w:szCs w:val="28"/>
        </w:rPr>
        <w:tab/>
        <w:t xml:space="preserve">- выдача положительного заключения государственной экологической экспертизы проектной документации (применительно к проектной документации объектов, по которым обязательна экологическая экспертиза). </w:t>
      </w:r>
    </w:p>
    <w:p w:rsidR="001D3ECD" w:rsidRPr="003E4C59" w:rsidRDefault="001D3ECD" w:rsidP="001D3ECD">
      <w:pPr>
        <w:jc w:val="both"/>
        <w:rPr>
          <w:szCs w:val="28"/>
          <w:highlight w:val="yellow"/>
        </w:rPr>
      </w:pPr>
    </w:p>
    <w:p w:rsidR="001D3ECD" w:rsidRDefault="001D3ECD" w:rsidP="001D3ECD">
      <w:pPr>
        <w:autoSpaceDE w:val="0"/>
        <w:autoSpaceDN w:val="0"/>
        <w:adjustRightInd w:val="0"/>
        <w:ind w:firstLine="540"/>
        <w:jc w:val="center"/>
        <w:rPr>
          <w:b/>
          <w:bCs/>
          <w:color w:val="000000"/>
          <w:szCs w:val="28"/>
          <w:lang w:eastAsia="ru-RU"/>
        </w:rPr>
      </w:pPr>
      <w:r w:rsidRPr="003E4C59">
        <w:rPr>
          <w:b/>
          <w:bCs/>
          <w:color w:val="000000"/>
          <w:szCs w:val="28"/>
          <w:lang w:eastAsia="ru-RU"/>
        </w:rPr>
        <w:t xml:space="preserve">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w:t>
      </w:r>
      <w:proofErr w:type="gramStart"/>
      <w:r w:rsidRPr="003E4C59">
        <w:rPr>
          <w:b/>
          <w:bCs/>
          <w:color w:val="000000"/>
          <w:szCs w:val="28"/>
          <w:lang w:eastAsia="ru-RU"/>
        </w:rPr>
        <w:t>в</w:t>
      </w:r>
      <w:proofErr w:type="gramEnd"/>
    </w:p>
    <w:p w:rsidR="001D3ECD" w:rsidRPr="003E4C59" w:rsidRDefault="001D3ECD" w:rsidP="001D3ECD">
      <w:pPr>
        <w:autoSpaceDE w:val="0"/>
        <w:autoSpaceDN w:val="0"/>
        <w:adjustRightInd w:val="0"/>
        <w:ind w:firstLine="540"/>
        <w:jc w:val="center"/>
        <w:rPr>
          <w:b/>
          <w:bCs/>
          <w:color w:val="000000"/>
          <w:szCs w:val="28"/>
          <w:lang w:eastAsia="ru-RU"/>
        </w:rPr>
      </w:pPr>
      <w:r w:rsidRPr="003E4C59">
        <w:rPr>
          <w:b/>
          <w:bCs/>
          <w:color w:val="000000"/>
          <w:szCs w:val="28"/>
          <w:lang w:eastAsia="ru-RU"/>
        </w:rPr>
        <w:lastRenderedPageBreak/>
        <w:t xml:space="preserve"> </w:t>
      </w:r>
      <w:proofErr w:type="gramStart"/>
      <w:r w:rsidRPr="003E4C59">
        <w:rPr>
          <w:b/>
          <w:bCs/>
          <w:color w:val="000000"/>
          <w:szCs w:val="28"/>
          <w:lang w:eastAsia="ru-RU"/>
        </w:rPr>
        <w:t>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1D3ECD" w:rsidRPr="003E4C59" w:rsidRDefault="001D3ECD" w:rsidP="001D3ECD">
      <w:pPr>
        <w:pStyle w:val="ConsPlusNormal0"/>
        <w:ind w:firstLine="709"/>
        <w:jc w:val="both"/>
        <w:rPr>
          <w:rFonts w:ascii="Times New Roman" w:hAnsi="Times New Roman"/>
          <w:b/>
          <w:color w:val="000000"/>
          <w:sz w:val="28"/>
          <w:szCs w:val="28"/>
          <w:highlight w:val="yellow"/>
        </w:rPr>
      </w:pPr>
    </w:p>
    <w:p w:rsidR="001D3ECD" w:rsidRPr="003E4C59" w:rsidRDefault="001D3ECD" w:rsidP="001D3ECD">
      <w:pPr>
        <w:pStyle w:val="ConsPlusNormal0"/>
        <w:ind w:firstLine="709"/>
        <w:jc w:val="both"/>
        <w:rPr>
          <w:rFonts w:ascii="Times New Roman" w:hAnsi="Times New Roman"/>
          <w:color w:val="000000"/>
          <w:sz w:val="28"/>
          <w:szCs w:val="28"/>
        </w:rPr>
      </w:pPr>
      <w:r w:rsidRPr="00973533">
        <w:rPr>
          <w:rFonts w:ascii="Times New Roman" w:hAnsi="Times New Roman"/>
          <w:color w:val="000000"/>
          <w:sz w:val="28"/>
          <w:szCs w:val="28"/>
        </w:rPr>
        <w:t>2.14.</w:t>
      </w:r>
      <w:r w:rsidRPr="003E4C59">
        <w:rPr>
          <w:rFonts w:ascii="Times New Roman" w:hAnsi="Times New Roman"/>
          <w:color w:val="000000"/>
          <w:sz w:val="28"/>
          <w:szCs w:val="28"/>
        </w:rPr>
        <w:t xml:space="preserve"> Государственная пошлина за предоставление муниципальной услуги  не взимается.</w:t>
      </w:r>
    </w:p>
    <w:p w:rsidR="001D3ECD" w:rsidRPr="003E4C59" w:rsidRDefault="001D3ECD" w:rsidP="001D3ECD">
      <w:pPr>
        <w:pStyle w:val="ConsPlusNormal0"/>
        <w:ind w:firstLine="709"/>
        <w:jc w:val="both"/>
        <w:rPr>
          <w:rFonts w:ascii="Times New Roman" w:hAnsi="Times New Roman"/>
          <w:color w:val="FF0000"/>
          <w:sz w:val="28"/>
          <w:szCs w:val="28"/>
          <w:highlight w:val="yellow"/>
        </w:rPr>
      </w:pPr>
    </w:p>
    <w:p w:rsidR="001D3ECD" w:rsidRPr="003E4C59" w:rsidRDefault="001D3ECD" w:rsidP="001D3ECD">
      <w:pPr>
        <w:pStyle w:val="ConsPlusNormal0"/>
        <w:jc w:val="center"/>
        <w:outlineLvl w:val="2"/>
        <w:rPr>
          <w:rFonts w:ascii="Times New Roman" w:hAnsi="Times New Roman"/>
          <w:b/>
          <w:sz w:val="28"/>
          <w:szCs w:val="28"/>
        </w:rPr>
      </w:pPr>
      <w:r w:rsidRPr="003E4C59">
        <w:rPr>
          <w:rFonts w:ascii="Times New Roman" w:hAnsi="Times New Roman"/>
          <w:b/>
          <w:sz w:val="28"/>
          <w:szCs w:val="28"/>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методиках расчета такой платы</w:t>
      </w:r>
    </w:p>
    <w:p w:rsidR="001D3ECD" w:rsidRDefault="001D3ECD" w:rsidP="001D3ECD">
      <w:pPr>
        <w:pStyle w:val="ConsPlusNormal0"/>
        <w:ind w:firstLine="709"/>
        <w:jc w:val="both"/>
        <w:rPr>
          <w:rFonts w:ascii="Times New Roman" w:hAnsi="Times New Roman"/>
        </w:rPr>
      </w:pPr>
    </w:p>
    <w:p w:rsidR="001D3ECD" w:rsidRPr="002021C9" w:rsidRDefault="001D3ECD" w:rsidP="001D3ECD">
      <w:pPr>
        <w:pStyle w:val="ConsPlusNormal0"/>
        <w:ind w:firstLine="709"/>
        <w:jc w:val="both"/>
        <w:rPr>
          <w:rFonts w:ascii="Times New Roman" w:hAnsi="Times New Roman"/>
        </w:rPr>
      </w:pPr>
      <w:r w:rsidRPr="00495CF9">
        <w:rPr>
          <w:rFonts w:ascii="Times New Roman" w:hAnsi="Times New Roman"/>
        </w:rPr>
        <w:t xml:space="preserve">2.15. </w:t>
      </w:r>
      <w:r>
        <w:rPr>
          <w:rFonts w:ascii="Times New Roman" w:hAnsi="Times New Roman"/>
        </w:rPr>
        <w:t>О</w:t>
      </w:r>
      <w:r w:rsidRPr="003C01FD">
        <w:rPr>
          <w:rFonts w:ascii="Times New Roman" w:hAnsi="Times New Roman"/>
        </w:rPr>
        <w:t>снования взимания платы за предоставление услуг, необходимых и обязательных для предоставления муниципальной услуги,</w:t>
      </w:r>
      <w:r>
        <w:rPr>
          <w:rFonts w:ascii="Times New Roman" w:hAnsi="Times New Roman"/>
        </w:rPr>
        <w:t xml:space="preserve"> отсутствуют</w:t>
      </w:r>
      <w:r w:rsidRPr="002021C9">
        <w:rPr>
          <w:rFonts w:ascii="Times New Roman" w:hAnsi="Times New Roman"/>
        </w:rPr>
        <w:t>.</w:t>
      </w:r>
    </w:p>
    <w:p w:rsidR="001D3ECD" w:rsidRPr="003E4C59" w:rsidRDefault="001D3ECD" w:rsidP="001D3ECD">
      <w:pPr>
        <w:pStyle w:val="ConsPlusNormal0"/>
        <w:ind w:firstLine="709"/>
        <w:jc w:val="both"/>
        <w:rPr>
          <w:rFonts w:ascii="Times New Roman" w:hAnsi="Times New Roman"/>
          <w:sz w:val="28"/>
          <w:szCs w:val="28"/>
          <w:highlight w:val="yellow"/>
        </w:rPr>
      </w:pPr>
    </w:p>
    <w:p w:rsidR="001D3ECD" w:rsidRPr="003E4C59" w:rsidRDefault="001D3ECD" w:rsidP="001D3ECD">
      <w:pPr>
        <w:pStyle w:val="ConsPlusNormal0"/>
        <w:ind w:firstLine="709"/>
        <w:jc w:val="center"/>
        <w:outlineLvl w:val="2"/>
        <w:rPr>
          <w:rFonts w:ascii="Times New Roman" w:hAnsi="Times New Roman"/>
          <w:b/>
          <w:sz w:val="28"/>
          <w:szCs w:val="28"/>
        </w:rPr>
      </w:pPr>
      <w:r w:rsidRPr="003E4C59">
        <w:rPr>
          <w:rFonts w:ascii="Times New Roman" w:hAnsi="Times New Roman"/>
          <w:b/>
          <w:sz w:val="28"/>
          <w:szCs w:val="28"/>
        </w:rPr>
        <w:t>Максимальный срок ожидания в очереди при подаче запроса</w:t>
      </w:r>
    </w:p>
    <w:p w:rsidR="001D3ECD" w:rsidRPr="003E4C59" w:rsidRDefault="001D3ECD" w:rsidP="001D3ECD">
      <w:pPr>
        <w:pStyle w:val="ConsPlusNormal0"/>
        <w:ind w:firstLine="709"/>
        <w:jc w:val="center"/>
        <w:rPr>
          <w:rFonts w:ascii="Times New Roman" w:hAnsi="Times New Roman"/>
          <w:b/>
          <w:sz w:val="28"/>
          <w:szCs w:val="28"/>
        </w:rPr>
      </w:pPr>
      <w:r w:rsidRPr="003E4C59">
        <w:rPr>
          <w:rFonts w:ascii="Times New Roman" w:hAnsi="Times New Roman"/>
          <w:b/>
          <w:sz w:val="28"/>
          <w:szCs w:val="28"/>
        </w:rPr>
        <w:t>о предоставлении муниципальной услуги, услуги организации, участвующей в предоставлении муниципальной услуги, и при получении</w:t>
      </w:r>
    </w:p>
    <w:p w:rsidR="001D3ECD" w:rsidRPr="003E4C59" w:rsidRDefault="001D3ECD" w:rsidP="001D3ECD">
      <w:pPr>
        <w:pStyle w:val="ConsPlusNormal0"/>
        <w:ind w:firstLine="709"/>
        <w:jc w:val="center"/>
        <w:rPr>
          <w:rFonts w:ascii="Times New Roman" w:hAnsi="Times New Roman"/>
          <w:b/>
          <w:sz w:val="28"/>
          <w:szCs w:val="28"/>
        </w:rPr>
      </w:pPr>
      <w:r w:rsidRPr="003E4C59">
        <w:rPr>
          <w:rFonts w:ascii="Times New Roman" w:hAnsi="Times New Roman"/>
          <w:b/>
          <w:sz w:val="28"/>
          <w:szCs w:val="28"/>
        </w:rPr>
        <w:t>результата предоставления таких услуг</w:t>
      </w:r>
    </w:p>
    <w:p w:rsidR="001D3ECD" w:rsidRPr="003E4C59" w:rsidRDefault="001D3ECD" w:rsidP="001D3ECD">
      <w:pPr>
        <w:pStyle w:val="ConsPlusNormal0"/>
        <w:ind w:firstLine="709"/>
        <w:jc w:val="both"/>
        <w:rPr>
          <w:rFonts w:ascii="Times New Roman" w:hAnsi="Times New Roman"/>
          <w:b/>
          <w:sz w:val="28"/>
          <w:szCs w:val="28"/>
        </w:rPr>
      </w:pPr>
    </w:p>
    <w:p w:rsidR="001D3ECD" w:rsidRPr="003E4C59" w:rsidRDefault="001D3ECD" w:rsidP="001D3ECD">
      <w:pPr>
        <w:pStyle w:val="ConsPlusNormal0"/>
        <w:ind w:firstLine="709"/>
        <w:jc w:val="both"/>
        <w:rPr>
          <w:rFonts w:ascii="Times New Roman" w:hAnsi="Times New Roman"/>
          <w:sz w:val="28"/>
          <w:szCs w:val="28"/>
        </w:rPr>
      </w:pPr>
      <w:r w:rsidRPr="003E4C59">
        <w:rPr>
          <w:rFonts w:ascii="Times New Roman" w:hAnsi="Times New Roman"/>
          <w:sz w:val="28"/>
          <w:szCs w:val="28"/>
        </w:rPr>
        <w:t xml:space="preserve">2.16. Максимальный срок ожидания в очереди при подаче документов для получения муниципальной услуги и при получении результата предоставления муниципальной услуги составляет 15 минут. </w:t>
      </w:r>
    </w:p>
    <w:p w:rsidR="001D3ECD" w:rsidRPr="003E4C59" w:rsidRDefault="001D3ECD" w:rsidP="001D3ECD">
      <w:pPr>
        <w:pStyle w:val="ConsPlusNormal0"/>
        <w:ind w:firstLine="709"/>
        <w:jc w:val="both"/>
        <w:rPr>
          <w:rFonts w:ascii="Times New Roman" w:hAnsi="Times New Roman"/>
          <w:sz w:val="28"/>
          <w:szCs w:val="28"/>
        </w:rPr>
      </w:pPr>
      <w:r w:rsidRPr="003E4C59">
        <w:rPr>
          <w:rFonts w:ascii="Times New Roman" w:hAnsi="Times New Roman"/>
          <w:sz w:val="28"/>
          <w:szCs w:val="28"/>
        </w:rPr>
        <w:t>Максимальный срок ожидания в очереди при подаче запроса о предоставлении услуги и при получении результата такой услуги в организацию, участвующую в предоставлении муниципальной услуги, составляет 15 минут.</w:t>
      </w:r>
    </w:p>
    <w:p w:rsidR="001D3ECD" w:rsidRPr="003E4C59" w:rsidRDefault="001D3ECD" w:rsidP="001D3ECD">
      <w:pPr>
        <w:widowControl w:val="0"/>
        <w:autoSpaceDE w:val="0"/>
        <w:autoSpaceDN w:val="0"/>
        <w:adjustRightInd w:val="0"/>
        <w:ind w:firstLine="709"/>
        <w:jc w:val="both"/>
        <w:rPr>
          <w:szCs w:val="28"/>
        </w:rPr>
      </w:pPr>
      <w:r w:rsidRPr="003E4C59">
        <w:rPr>
          <w:szCs w:val="28"/>
        </w:rPr>
        <w:t>Срок ожидания в очереди для получения консультации не должен превышать 10 минут; срок ожидания в очереди в случае приема по предварительной записи не должен превышать 10 минут.</w:t>
      </w:r>
    </w:p>
    <w:p w:rsidR="001D3ECD" w:rsidRPr="003E4C59" w:rsidRDefault="001D3ECD" w:rsidP="001D3ECD">
      <w:pPr>
        <w:widowControl w:val="0"/>
        <w:autoSpaceDE w:val="0"/>
        <w:autoSpaceDN w:val="0"/>
        <w:adjustRightInd w:val="0"/>
        <w:ind w:firstLine="709"/>
        <w:jc w:val="both"/>
        <w:rPr>
          <w:szCs w:val="28"/>
        </w:rPr>
      </w:pPr>
      <w:r w:rsidRPr="003E4C59">
        <w:rPr>
          <w:szCs w:val="28"/>
        </w:rPr>
        <w:t>При подаче заявления с сопутствующими документами посредством почты, факса или через Портал необходимость ожидания в очереди исключается.</w:t>
      </w:r>
    </w:p>
    <w:p w:rsidR="003317E8" w:rsidRPr="00257293" w:rsidRDefault="003317E8" w:rsidP="003317E8">
      <w:pPr>
        <w:pStyle w:val="ConsPlusNormal0"/>
        <w:ind w:firstLine="709"/>
        <w:jc w:val="both"/>
        <w:rPr>
          <w:rFonts w:ascii="Times New Roman" w:hAnsi="Times New Roman" w:cs="Times New Roman"/>
          <w:highlight w:val="yellow"/>
        </w:rPr>
      </w:pPr>
    </w:p>
    <w:p w:rsidR="003317E8" w:rsidRPr="00257293" w:rsidRDefault="003317E8" w:rsidP="003317E8">
      <w:pPr>
        <w:pStyle w:val="ConsPlusNormal0"/>
        <w:ind w:firstLine="709"/>
        <w:jc w:val="center"/>
        <w:outlineLvl w:val="2"/>
        <w:rPr>
          <w:rFonts w:ascii="Times New Roman" w:hAnsi="Times New Roman" w:cs="Times New Roman"/>
          <w:b/>
        </w:rPr>
      </w:pPr>
    </w:p>
    <w:p w:rsidR="00257293" w:rsidRPr="00257293" w:rsidRDefault="00257293" w:rsidP="00257293">
      <w:pPr>
        <w:pStyle w:val="ConsPlusNormal0"/>
        <w:ind w:firstLine="709"/>
        <w:jc w:val="center"/>
        <w:outlineLvl w:val="2"/>
        <w:rPr>
          <w:rFonts w:ascii="Times New Roman" w:hAnsi="Times New Roman" w:cs="Times New Roman"/>
          <w:b/>
        </w:rPr>
      </w:pPr>
      <w:r w:rsidRPr="00257293">
        <w:rPr>
          <w:rFonts w:ascii="Times New Roman" w:hAnsi="Times New Roman" w:cs="Times New Roman"/>
          <w:b/>
        </w:rPr>
        <w:t>Порядок и срок регистрации запроса заявителя о предоставлении муниципальной услуги, услуги организации, участвующей в предоставлении муниципальной услуги, в том числе в электронной форме</w:t>
      </w:r>
    </w:p>
    <w:p w:rsidR="00257293" w:rsidRPr="00257293" w:rsidRDefault="00257293" w:rsidP="00257293">
      <w:pPr>
        <w:pStyle w:val="ConsPlusNormal0"/>
        <w:ind w:firstLine="709"/>
        <w:jc w:val="both"/>
        <w:rPr>
          <w:rFonts w:ascii="Times New Roman" w:hAnsi="Times New Roman" w:cs="Times New Roman"/>
        </w:rPr>
      </w:pPr>
    </w:p>
    <w:p w:rsidR="00257293" w:rsidRPr="00257293" w:rsidRDefault="00257293" w:rsidP="00257293">
      <w:pPr>
        <w:pStyle w:val="ConsPlusNormal0"/>
        <w:ind w:firstLine="709"/>
        <w:jc w:val="both"/>
        <w:rPr>
          <w:rFonts w:ascii="Times New Roman" w:hAnsi="Times New Roman" w:cs="Times New Roman"/>
        </w:rPr>
      </w:pPr>
      <w:r w:rsidRPr="00257293">
        <w:rPr>
          <w:rFonts w:ascii="Times New Roman" w:hAnsi="Times New Roman" w:cs="Times New Roman"/>
        </w:rPr>
        <w:t>2.17. Порядок регистрации заявления и прилагаемых к нему документов предусмотрен настоящим административным регламентом применительно к конкретной административной процедуре.</w:t>
      </w:r>
    </w:p>
    <w:p w:rsidR="00257293" w:rsidRPr="00257293" w:rsidRDefault="00257293" w:rsidP="00257293">
      <w:pPr>
        <w:pStyle w:val="ConsPlusNormal0"/>
        <w:ind w:firstLine="709"/>
        <w:jc w:val="both"/>
        <w:rPr>
          <w:rFonts w:ascii="Times New Roman" w:hAnsi="Times New Roman" w:cs="Times New Roman"/>
        </w:rPr>
      </w:pPr>
      <w:r w:rsidRPr="00257293">
        <w:rPr>
          <w:rFonts w:ascii="Times New Roman" w:hAnsi="Times New Roman" w:cs="Times New Roman"/>
        </w:rPr>
        <w:t>Заявление и прилагаемые к нему документы регистрируются в день их поступления.</w:t>
      </w:r>
    </w:p>
    <w:p w:rsidR="00257293" w:rsidRPr="00257293" w:rsidRDefault="00257293" w:rsidP="00257293">
      <w:pPr>
        <w:widowControl w:val="0"/>
        <w:autoSpaceDE w:val="0"/>
        <w:autoSpaceDN w:val="0"/>
        <w:adjustRightInd w:val="0"/>
        <w:ind w:firstLine="709"/>
        <w:jc w:val="both"/>
        <w:rPr>
          <w:sz w:val="26"/>
          <w:szCs w:val="26"/>
        </w:rPr>
      </w:pPr>
      <w:r w:rsidRPr="00257293">
        <w:rPr>
          <w:sz w:val="26"/>
          <w:szCs w:val="26"/>
        </w:rPr>
        <w:lastRenderedPageBreak/>
        <w:t>Срок регистрации обращения заявителя не должен превышать 15 минут.</w:t>
      </w:r>
    </w:p>
    <w:p w:rsidR="00257293" w:rsidRPr="00257293" w:rsidRDefault="00257293" w:rsidP="00257293">
      <w:pPr>
        <w:widowControl w:val="0"/>
        <w:autoSpaceDE w:val="0"/>
        <w:autoSpaceDN w:val="0"/>
        <w:adjustRightInd w:val="0"/>
        <w:ind w:firstLine="709"/>
        <w:jc w:val="both"/>
        <w:rPr>
          <w:sz w:val="26"/>
          <w:szCs w:val="26"/>
        </w:rPr>
      </w:pPr>
      <w:r w:rsidRPr="00257293">
        <w:rPr>
          <w:sz w:val="26"/>
          <w:szCs w:val="26"/>
        </w:rPr>
        <w:t>Срок регистрации обращения заявителя в организацию, участвующую в предоставлении муниципальной услуги, не должен превышать 15 минут.</w:t>
      </w:r>
    </w:p>
    <w:p w:rsidR="003317E8" w:rsidRDefault="00257293" w:rsidP="00257293">
      <w:pPr>
        <w:pStyle w:val="ConsPlusNormal0"/>
        <w:ind w:firstLine="709"/>
        <w:jc w:val="both"/>
        <w:rPr>
          <w:rFonts w:ascii="Times New Roman" w:hAnsi="Times New Roman" w:cs="Times New Roman"/>
        </w:rPr>
      </w:pPr>
      <w:r w:rsidRPr="00257293">
        <w:rPr>
          <w:rFonts w:ascii="Times New Roman" w:hAnsi="Times New Roman" w:cs="Times New Roman"/>
        </w:rPr>
        <w:t>При направлении заявления через Портал регистрация электронного заявления осуществляется в автоматическом режиме.</w:t>
      </w:r>
    </w:p>
    <w:p w:rsidR="00257293" w:rsidRDefault="00257293" w:rsidP="00257293">
      <w:pPr>
        <w:pStyle w:val="ConsPlusNormal0"/>
        <w:ind w:firstLine="709"/>
        <w:jc w:val="both"/>
        <w:rPr>
          <w:rFonts w:ascii="Times New Roman" w:hAnsi="Times New Roman" w:cs="Times New Roman"/>
        </w:rPr>
      </w:pPr>
    </w:p>
    <w:p w:rsidR="00257293" w:rsidRPr="00257293" w:rsidRDefault="00257293" w:rsidP="00257293">
      <w:pPr>
        <w:pStyle w:val="ConsPlusNormal0"/>
        <w:ind w:firstLine="709"/>
        <w:jc w:val="both"/>
        <w:rPr>
          <w:rFonts w:ascii="Times New Roman" w:hAnsi="Times New Roman" w:cs="Times New Roman"/>
        </w:rPr>
      </w:pPr>
    </w:p>
    <w:p w:rsidR="00257293" w:rsidRPr="00257293" w:rsidRDefault="00257293" w:rsidP="00257293">
      <w:pPr>
        <w:pStyle w:val="ConsPlusNormal0"/>
        <w:ind w:firstLine="709"/>
        <w:jc w:val="both"/>
        <w:rPr>
          <w:rFonts w:ascii="Times New Roman" w:hAnsi="Times New Roman"/>
          <w:b/>
          <w:highlight w:val="yellow"/>
        </w:rPr>
      </w:pPr>
    </w:p>
    <w:p w:rsidR="003317E8" w:rsidRPr="00495CF9" w:rsidRDefault="003317E8" w:rsidP="003317E8">
      <w:pPr>
        <w:pStyle w:val="ConsPlusNormal0"/>
        <w:jc w:val="center"/>
        <w:outlineLvl w:val="2"/>
        <w:rPr>
          <w:rFonts w:ascii="Times New Roman" w:hAnsi="Times New Roman"/>
          <w:b/>
        </w:rPr>
      </w:pPr>
      <w:r w:rsidRPr="00495CF9">
        <w:rPr>
          <w:rFonts w:ascii="Times New Roman" w:hAnsi="Times New Roman"/>
          <w:b/>
        </w:rPr>
        <w:t>Требования к помещениям, в которых предоставляются</w:t>
      </w:r>
    </w:p>
    <w:p w:rsidR="003317E8" w:rsidRPr="00495CF9" w:rsidRDefault="003317E8" w:rsidP="003317E8">
      <w:pPr>
        <w:pStyle w:val="ConsPlusNormal0"/>
        <w:jc w:val="center"/>
        <w:rPr>
          <w:rFonts w:ascii="Times New Roman" w:hAnsi="Times New Roman"/>
          <w:b/>
        </w:rPr>
      </w:pPr>
      <w:r w:rsidRPr="00495CF9">
        <w:rPr>
          <w:rFonts w:ascii="Times New Roman" w:hAnsi="Times New Roman"/>
          <w:b/>
        </w:rPr>
        <w:t xml:space="preserve">муниципальные услуги, услуги организации, </w:t>
      </w:r>
    </w:p>
    <w:p w:rsidR="003317E8" w:rsidRPr="00495CF9" w:rsidRDefault="003317E8" w:rsidP="003317E8">
      <w:pPr>
        <w:pStyle w:val="ConsPlusNormal0"/>
        <w:jc w:val="center"/>
        <w:rPr>
          <w:rFonts w:ascii="Times New Roman" w:hAnsi="Times New Roman"/>
          <w:b/>
        </w:rPr>
      </w:pPr>
      <w:r w:rsidRPr="00495CF9">
        <w:rPr>
          <w:rFonts w:ascii="Times New Roman" w:hAnsi="Times New Roman"/>
          <w:b/>
        </w:rPr>
        <w:t xml:space="preserve">участвующей в предоставлении муниципальной услуги, </w:t>
      </w:r>
    </w:p>
    <w:p w:rsidR="003317E8" w:rsidRPr="00495CF9" w:rsidRDefault="003317E8" w:rsidP="003317E8">
      <w:pPr>
        <w:pStyle w:val="ConsPlusNormal0"/>
        <w:jc w:val="center"/>
        <w:rPr>
          <w:rFonts w:ascii="Times New Roman" w:hAnsi="Times New Roman"/>
          <w:b/>
        </w:rPr>
      </w:pPr>
      <w:r w:rsidRPr="00495CF9">
        <w:rPr>
          <w:rFonts w:ascii="Times New Roman" w:hAnsi="Times New Roman"/>
          <w:b/>
        </w:rPr>
        <w:t xml:space="preserve">к местам ожидания и приема заявителей, размещению и </w:t>
      </w:r>
    </w:p>
    <w:p w:rsidR="003317E8" w:rsidRPr="00495CF9" w:rsidRDefault="003317E8" w:rsidP="003317E8">
      <w:pPr>
        <w:pStyle w:val="ConsPlusNormal0"/>
        <w:jc w:val="center"/>
        <w:rPr>
          <w:rFonts w:ascii="Times New Roman" w:hAnsi="Times New Roman"/>
          <w:b/>
        </w:rPr>
      </w:pPr>
      <w:r w:rsidRPr="00495CF9">
        <w:rPr>
          <w:rFonts w:ascii="Times New Roman" w:hAnsi="Times New Roman"/>
          <w:b/>
        </w:rPr>
        <w:t>оформлению визуальной, текстовой и мультимедийной информации</w:t>
      </w:r>
    </w:p>
    <w:p w:rsidR="003317E8" w:rsidRPr="00495CF9" w:rsidRDefault="003317E8" w:rsidP="003317E8">
      <w:pPr>
        <w:pStyle w:val="ConsPlusNormal0"/>
        <w:jc w:val="center"/>
        <w:rPr>
          <w:rFonts w:ascii="Times New Roman" w:hAnsi="Times New Roman"/>
          <w:b/>
        </w:rPr>
      </w:pPr>
      <w:r w:rsidRPr="00495CF9">
        <w:rPr>
          <w:rFonts w:ascii="Times New Roman" w:hAnsi="Times New Roman"/>
          <w:b/>
        </w:rPr>
        <w:t>о порядке предоставления муниципальной услуги</w:t>
      </w:r>
    </w:p>
    <w:p w:rsidR="003317E8" w:rsidRPr="00FE6A85" w:rsidRDefault="003317E8" w:rsidP="003317E8">
      <w:pPr>
        <w:pStyle w:val="ConsPlusNormal0"/>
        <w:ind w:firstLine="709"/>
        <w:jc w:val="both"/>
        <w:rPr>
          <w:rFonts w:ascii="Times New Roman" w:hAnsi="Times New Roman"/>
          <w:highlight w:val="yellow"/>
        </w:rPr>
      </w:pPr>
    </w:p>
    <w:p w:rsidR="003317E8" w:rsidRPr="001C6062" w:rsidRDefault="003317E8" w:rsidP="003317E8">
      <w:pPr>
        <w:pStyle w:val="ConsPlusNormal0"/>
        <w:jc w:val="both"/>
        <w:rPr>
          <w:rFonts w:ascii="Times New Roman" w:hAnsi="Times New Roman"/>
        </w:rPr>
      </w:pPr>
      <w:r w:rsidRPr="001C6062">
        <w:rPr>
          <w:rFonts w:ascii="Times New Roman" w:hAnsi="Times New Roman"/>
        </w:rPr>
        <w:t>При организации предоставления муниципальной услуги в ОМСУ:</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2.18. Вход в здание уполномоченного органа должен быть оборудован удобной лестницей с поручнями, а также пандусами для беспрепятственного передвижения инвалидных колясок.</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 xml:space="preserve">На территории, прилегающей к месторасположению уполномоченного органа, оборудуются места для парковки не менее </w:t>
      </w:r>
      <w:r>
        <w:rPr>
          <w:rFonts w:ascii="Times New Roman" w:hAnsi="Times New Roman"/>
        </w:rPr>
        <w:t>пяти</w:t>
      </w:r>
      <w:r w:rsidRPr="00495CF9">
        <w:rPr>
          <w:rFonts w:ascii="Times New Roman" w:hAnsi="Times New Roman"/>
        </w:rPr>
        <w:t xml:space="preserve">  автотранспортных средств, из них не менее одного места - для парковки специальных транспортных средств инвалидов. Доступ заявителей к парковочным местам является бесплатным.</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Прием заявителей и оказание услуги в уполномоченном органе осуществляется в обособленных местах приема (кабинках, стойках).</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Место приема должно быть оборудовано удобными креслами (стульями) для сотрудника и заявителя, а также столом для раскладки документов.</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Информация о фамилии, имени, отчестве и должности сотрудника уполномоченного органа, осуществляющего прием, размещается на личной информационной табличке или на рабочем месте сотрудника.</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 xml:space="preserve">При входе в сектор ожидания оборудуется рабочее место сотрудника, осуществляющего консультирование заявителей по вопросам оказания муниципальной услуги, представляющего справочную информацию и направляющего заявителя к нужному сотруднику. </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Сектор ожидания оборудуется креслами, столами (стойками) для возможности оформления заявлений (запросов), документов.</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Сектор информирования оборудуется информационными стендами, содержащими информацию, необходимую для получения муниципальной услуги.</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Стенды должны располагаться в доступном для просмотра месте, представлять информацию в удобной для восприятия форме. Информационные стенды должны содержать актуальную и исчерпывающую информацию, необходимую для получения муниципальной услуги, включая образцы заполнения документов.</w:t>
      </w:r>
    </w:p>
    <w:p w:rsidR="003317E8" w:rsidRPr="00495CF9" w:rsidRDefault="003317E8" w:rsidP="003317E8">
      <w:pPr>
        <w:pStyle w:val="ConsPlusNormal0"/>
        <w:ind w:firstLine="709"/>
        <w:jc w:val="both"/>
        <w:rPr>
          <w:rFonts w:ascii="Times New Roman" w:hAnsi="Times New Roman"/>
        </w:rPr>
      </w:pPr>
    </w:p>
    <w:p w:rsidR="003317E8" w:rsidRPr="001C6062" w:rsidRDefault="003317E8" w:rsidP="003317E8">
      <w:pPr>
        <w:pStyle w:val="ConsPlusNormal0"/>
        <w:jc w:val="both"/>
        <w:rPr>
          <w:rFonts w:ascii="Times New Roman" w:hAnsi="Times New Roman"/>
        </w:rPr>
      </w:pPr>
      <w:r w:rsidRPr="001C6062">
        <w:rPr>
          <w:rFonts w:ascii="Times New Roman" w:hAnsi="Times New Roman"/>
        </w:rPr>
        <w:t>При  организации предоставления муниципальной услуги в МФЦ:</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2.19. Для организации взаимодействия с заявителями помещение МФЦ делится на следующие функциональные секторы (зоны):</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а) сектор информирования и ожидания;</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lastRenderedPageBreak/>
        <w:t>б) сектор приема заявителей.</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Сектор информирования и ожидания включает в себя:</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а) информационные стенды, содержащие актуальную и исчерпывающую информацию, необходимую для получения муниципальной услуги;</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б) не менее одного окна (иного специально оборудованного рабочего места), предназначенного для информирования заявителей о порядке предоставления муниципальной услуги, о ходе рассмотрения запросов о предоставлении муниципальной услуги, а также для предоставления иной информации, необходимой для получения муниципальной услуги;</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в) программно-аппаратный комплекс, обеспечивающий доступ заявителей к Единому порталу государственных и муниципальных услуг (функций), региональному порталу государственных и муниципальных услуг (функций), а также к информации о государственных и муниципальных услугах, предоставляемых в МФЦ;</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г) платежный терминал (терминал для электронной оплаты), представляющий собой программно-аппаратный комплекс, функционирующий в автоматическом режиме и предназначенный для обеспечения приема платежей от физических лиц при оказании платных государственных и муниципальных услуг;</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д) стулья, кресельные секции, скамьи (</w:t>
      </w:r>
      <w:proofErr w:type="spellStart"/>
      <w:r w:rsidRPr="00495CF9">
        <w:rPr>
          <w:rFonts w:ascii="Times New Roman" w:hAnsi="Times New Roman"/>
        </w:rPr>
        <w:t>банкетки</w:t>
      </w:r>
      <w:proofErr w:type="spellEnd"/>
      <w:r w:rsidRPr="00495CF9">
        <w:rPr>
          <w:rFonts w:ascii="Times New Roman" w:hAnsi="Times New Roman"/>
        </w:rPr>
        <w:t>) и столы (стойки) для оформления документов с размещением на них форм (бланков) документов, необходимых для получения муниципальной услуги;</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 xml:space="preserve">е) электронную систему управления очередью, предназначенную </w:t>
      </w:r>
      <w:proofErr w:type="gramStart"/>
      <w:r w:rsidRPr="00495CF9">
        <w:rPr>
          <w:rFonts w:ascii="Times New Roman" w:hAnsi="Times New Roman"/>
        </w:rPr>
        <w:t>для</w:t>
      </w:r>
      <w:proofErr w:type="gramEnd"/>
      <w:r w:rsidRPr="00495CF9">
        <w:rPr>
          <w:rFonts w:ascii="Times New Roman" w:hAnsi="Times New Roman"/>
        </w:rPr>
        <w:t>:</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регистрации заявителя в очереди;</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учета заявителей в очереди, управления отдельными очередями в зависимости от видов услуг;</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отображения статуса очереди;</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автоматического перенаправления заявителя в очередь на обслуживание к следующему работнику МФЦ;</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формирования отчетов о посещаемости МФЦ, количестве заявителей, очередях, среднем времени ожидания (обслуживания) и о загруженности работников.</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Площадь сектора информирования и ожидания определяется из расчета не менее 10 квадратных метров на одно окно.</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В секторе приема заявителей предусматривается не менее одного окна на каждые 5 тысяч жителей, проживающих в муниципальном образовании, в котором располагается МФЦ.</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Сектор приема заявителей, оборудованный окнами для приема и выдачи документов, оформляется информационными табличками с указанием номера окна, фамилии, имени, отчества (при наличии) и должности работника МФЦ, осуществляющего прием и выдачу документов.</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Рабочее место работника МФЦ оборудуется персональным компьютером с возможностью доступа к необходимым информационным системам, печатающим и сканирующим устройствами.</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Здание (помещение) МФЦ оборудуется информационной табличкой (вывеской), содержащей полное наименование МФЦ, а также информацию о режиме его работы.</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 xml:space="preserve">Вход в здание (помещение) МФЦ и выход из него оборудуются соответствующими указателями с автономными источниками бесперебойного </w:t>
      </w:r>
      <w:r w:rsidRPr="00495CF9">
        <w:rPr>
          <w:rFonts w:ascii="Times New Roman" w:hAnsi="Times New Roman"/>
        </w:rPr>
        <w:lastRenderedPageBreak/>
        <w:t>питания, а также лестницами с поручнями и пандусами для передвижения детских и инвалидных колясок в соответствии с требованиями Федерального закона "Технический регламент о безопасности зданий и сооружений".</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Помещения МФЦ, предназначенные для работы с заявителями, располагаются на нижних этажах здания и имеют отдельный вход. В случае расположения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В МФЦ организуется бесплатный туалет для посетителей, в том числе туалет, предназначенный для инвалидов.</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На территории, прилегающей к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Помещения МФЦ в соответствии с законодательством Российской Федерации должны отвечать требованиям пожарной, санитарно-эпидемиологической безопасности, а также должны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2.19.1. Организации, участвующие в предоставлении муниципальной услуги, должны отвечать следующим требованиям:</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а) наличие защищенных каналов связи, соответствующих требованиям законодательства Российской Федерации в сфере защиты информации, обеспечивающих функционирование информационных систем;</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б) наличие инфраструктуры, обеспечивающей доступ к информаци</w:t>
      </w:r>
      <w:r>
        <w:rPr>
          <w:rFonts w:ascii="Times New Roman" w:hAnsi="Times New Roman"/>
        </w:rPr>
        <w:t>онно-телекоммуникационной сети «</w:t>
      </w:r>
      <w:r w:rsidRPr="00495CF9">
        <w:rPr>
          <w:rFonts w:ascii="Times New Roman" w:hAnsi="Times New Roman"/>
        </w:rPr>
        <w:t>Инт</w:t>
      </w:r>
      <w:r>
        <w:rPr>
          <w:rFonts w:ascii="Times New Roman" w:hAnsi="Times New Roman"/>
        </w:rPr>
        <w:t>ернет»</w:t>
      </w:r>
      <w:r w:rsidRPr="00495CF9">
        <w:rPr>
          <w:rFonts w:ascii="Times New Roman" w:hAnsi="Times New Roman"/>
        </w:rPr>
        <w:t>;</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в) наличие не менее одного окна для приема и выдачи документов.</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Рабочее место работника организации, участвующей в предоставлении муниципальной услуги, оборудуется персональным компьютером с возможностью доступа к необходимым информационным системам, печатающим и сканирующим устройствами.</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Обслуживание заявителей в организации, участвующей в предоставлении муниципальной услуги, осуществляется в соответствии со следующими требованиями:</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а) прием заявителей осуществляется не менее 3 дней в неделю и не менее 6 часов в день;</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б) максимальный срок ожидания в очереди - 15 минут;</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Условия комфортности приема заявителей должны соответствовать следующим требованиям:</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а) наличие информационных стендов, содержащих актуальную и исчерпывающую информацию, необходимую для получения необходимых и обязательных услуг, в том числе:</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перечень необходимых и обязательных услуг, предоставление которых организовано;</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сроки предоставления необходимых и обязательных услуг;</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размеры платежей, уплачиваемых заявителем при получении необходимых и обязательных услуг, порядок их уплаты;</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 xml:space="preserve">информацию о дополнительных (сопутствующих) услугах, размерах и </w:t>
      </w:r>
      <w:r w:rsidRPr="00495CF9">
        <w:rPr>
          <w:rFonts w:ascii="Times New Roman" w:hAnsi="Times New Roman"/>
        </w:rPr>
        <w:lastRenderedPageBreak/>
        <w:t>порядке их оплаты;</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порядок обжалования действий (бездействия), а также решений работников организации, предоставляющей необходимые и обязательные услуги;</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информацию о предусмотренной законодательством Российской Федерации ответственности работников организаций, предоставляющих необходимые и обязательные услуги, за нарушение порядка их предоставления;</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режим работы и адреса иных организаций, предоставляющих необходимые и обязательные услуги, находящихся на территории субъекта Российской Федерации;</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иную информацию, необходимую для получения необходимой и обязательной услуги;</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б) наличие программно-аппаратного комплекса, обеспечивающего доступ заявителей к Единому порталу государственных и муниципальных услуг (функций), регио</w:t>
      </w:r>
      <w:r>
        <w:rPr>
          <w:rFonts w:ascii="Times New Roman" w:hAnsi="Times New Roman"/>
        </w:rPr>
        <w:t>нальной информационной системе «</w:t>
      </w:r>
      <w:r w:rsidRPr="00495CF9">
        <w:rPr>
          <w:rFonts w:ascii="Times New Roman" w:hAnsi="Times New Roman"/>
        </w:rPr>
        <w:t>Портал государственных и муниципальных у</w:t>
      </w:r>
      <w:r>
        <w:rPr>
          <w:rFonts w:ascii="Times New Roman" w:hAnsi="Times New Roman"/>
        </w:rPr>
        <w:t>слуг (функций) Амурской области»</w:t>
      </w:r>
      <w:r w:rsidRPr="00495CF9">
        <w:rPr>
          <w:rFonts w:ascii="Times New Roman" w:hAnsi="Times New Roman"/>
        </w:rPr>
        <w:t>, а также к информации о государственных и муниципальных услугах;</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в) наличие платежного терминала (терминала для электронной оплаты), представляющего собой программно-аппаратный комплекс, функционирующий в автоматическом режиме и предназначенный для обеспечения приема платежей от физических лиц при оказании платных необходимых и обязательных услуг;</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г) наличие стульев, кресельных секций, скамей (</w:t>
      </w:r>
      <w:proofErr w:type="spellStart"/>
      <w:r w:rsidRPr="00495CF9">
        <w:rPr>
          <w:rFonts w:ascii="Times New Roman" w:hAnsi="Times New Roman"/>
        </w:rPr>
        <w:t>банкеток</w:t>
      </w:r>
      <w:proofErr w:type="spellEnd"/>
      <w:r w:rsidRPr="00495CF9">
        <w:rPr>
          <w:rFonts w:ascii="Times New Roman" w:hAnsi="Times New Roman"/>
        </w:rPr>
        <w:t>) и столов (стоек) для оформления документов с размещением на них форм (бланков) документов, необходимых для получения необходимых и обязательных услуг;</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д) оформление сектора приема заявителей с окнами для приема и выдачи документов информационными табличками с указанием номера окна, фамилии, имени, отчества (при наличии) и должности работника организации, осуществляющего прием и выдачу документов.</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Помещения организации, предоставляющей необходимые и обязательные услуги, должны отвечать требованиям пожарной, санитарно-эпидемиологической безопасности, а также должны быть оборудованы средствами пожаротушения и оповещения о возникновении чрезвычайной ситуации, иными средствами, обеспечивающими безопасность и комфортное пребывание заявителей.</w:t>
      </w:r>
    </w:p>
    <w:p w:rsidR="003317E8" w:rsidRDefault="003317E8" w:rsidP="003317E8">
      <w:pPr>
        <w:pStyle w:val="ConsPlusNormal0"/>
        <w:ind w:firstLine="709"/>
        <w:jc w:val="both"/>
        <w:rPr>
          <w:rFonts w:ascii="Times New Roman" w:hAnsi="Times New Roman"/>
        </w:rPr>
      </w:pPr>
    </w:p>
    <w:p w:rsidR="003317E8" w:rsidRDefault="003317E8" w:rsidP="003317E8">
      <w:pPr>
        <w:widowControl w:val="0"/>
        <w:autoSpaceDE w:val="0"/>
        <w:autoSpaceDN w:val="0"/>
        <w:adjustRightInd w:val="0"/>
        <w:ind w:firstLine="709"/>
        <w:jc w:val="center"/>
        <w:outlineLvl w:val="2"/>
        <w:rPr>
          <w:b/>
          <w:sz w:val="26"/>
          <w:szCs w:val="26"/>
        </w:rPr>
      </w:pPr>
      <w:r>
        <w:rPr>
          <w:b/>
          <w:sz w:val="26"/>
          <w:szCs w:val="26"/>
        </w:rPr>
        <w:t>Требования к обеспечению беспрепятственного доступа инвалидов к объектам, в которых предоставляются</w:t>
      </w:r>
    </w:p>
    <w:p w:rsidR="003317E8" w:rsidRDefault="003317E8" w:rsidP="003317E8">
      <w:pPr>
        <w:widowControl w:val="0"/>
        <w:autoSpaceDE w:val="0"/>
        <w:autoSpaceDN w:val="0"/>
        <w:adjustRightInd w:val="0"/>
        <w:ind w:firstLine="709"/>
        <w:jc w:val="center"/>
        <w:outlineLvl w:val="2"/>
        <w:rPr>
          <w:b/>
          <w:sz w:val="26"/>
          <w:szCs w:val="26"/>
        </w:rPr>
      </w:pPr>
      <w:r>
        <w:rPr>
          <w:b/>
          <w:sz w:val="26"/>
          <w:szCs w:val="26"/>
        </w:rPr>
        <w:t xml:space="preserve">муниципальные услуги, услуги организации, </w:t>
      </w:r>
    </w:p>
    <w:p w:rsidR="003317E8" w:rsidRDefault="003317E8" w:rsidP="003317E8">
      <w:pPr>
        <w:widowControl w:val="0"/>
        <w:autoSpaceDE w:val="0"/>
        <w:autoSpaceDN w:val="0"/>
        <w:adjustRightInd w:val="0"/>
        <w:ind w:firstLine="709"/>
        <w:jc w:val="center"/>
        <w:outlineLvl w:val="2"/>
        <w:rPr>
          <w:b/>
          <w:sz w:val="26"/>
          <w:szCs w:val="26"/>
        </w:rPr>
      </w:pPr>
      <w:r>
        <w:rPr>
          <w:b/>
          <w:sz w:val="26"/>
          <w:szCs w:val="26"/>
        </w:rPr>
        <w:t xml:space="preserve">участвующей в предоставлении муниципальной услуги, </w:t>
      </w:r>
    </w:p>
    <w:p w:rsidR="003317E8" w:rsidRDefault="003317E8" w:rsidP="003317E8">
      <w:pPr>
        <w:widowControl w:val="0"/>
        <w:autoSpaceDE w:val="0"/>
        <w:autoSpaceDN w:val="0"/>
        <w:adjustRightInd w:val="0"/>
        <w:ind w:firstLine="709"/>
        <w:jc w:val="center"/>
        <w:outlineLvl w:val="2"/>
        <w:rPr>
          <w:b/>
          <w:sz w:val="26"/>
          <w:szCs w:val="26"/>
        </w:rPr>
      </w:pPr>
      <w:r>
        <w:rPr>
          <w:b/>
          <w:sz w:val="26"/>
          <w:szCs w:val="26"/>
        </w:rPr>
        <w:t xml:space="preserve">к местам ожидания и приема заявителей, размещению и </w:t>
      </w:r>
    </w:p>
    <w:p w:rsidR="003317E8" w:rsidRDefault="003317E8" w:rsidP="003317E8">
      <w:pPr>
        <w:widowControl w:val="0"/>
        <w:autoSpaceDE w:val="0"/>
        <w:autoSpaceDN w:val="0"/>
        <w:adjustRightInd w:val="0"/>
        <w:ind w:firstLine="709"/>
        <w:jc w:val="center"/>
        <w:outlineLvl w:val="2"/>
        <w:rPr>
          <w:b/>
          <w:sz w:val="26"/>
          <w:szCs w:val="26"/>
        </w:rPr>
      </w:pPr>
      <w:r>
        <w:rPr>
          <w:b/>
          <w:sz w:val="26"/>
          <w:szCs w:val="26"/>
        </w:rPr>
        <w:t>оформлению визуальной, текстовой и мультимедийной информации</w:t>
      </w:r>
    </w:p>
    <w:p w:rsidR="003317E8" w:rsidRDefault="003317E8" w:rsidP="003317E8">
      <w:pPr>
        <w:widowControl w:val="0"/>
        <w:autoSpaceDE w:val="0"/>
        <w:autoSpaceDN w:val="0"/>
        <w:adjustRightInd w:val="0"/>
        <w:ind w:firstLine="709"/>
        <w:jc w:val="center"/>
        <w:outlineLvl w:val="2"/>
        <w:rPr>
          <w:b/>
          <w:sz w:val="26"/>
          <w:szCs w:val="26"/>
        </w:rPr>
      </w:pPr>
      <w:r>
        <w:rPr>
          <w:b/>
          <w:sz w:val="26"/>
          <w:szCs w:val="26"/>
        </w:rPr>
        <w:t>о порядке предоставления муниципальной услуги</w:t>
      </w:r>
    </w:p>
    <w:p w:rsidR="003317E8" w:rsidRDefault="003317E8" w:rsidP="003317E8">
      <w:pPr>
        <w:widowControl w:val="0"/>
        <w:autoSpaceDE w:val="0"/>
        <w:autoSpaceDN w:val="0"/>
        <w:adjustRightInd w:val="0"/>
        <w:ind w:firstLine="709"/>
        <w:jc w:val="both"/>
        <w:rPr>
          <w:sz w:val="26"/>
          <w:szCs w:val="26"/>
        </w:rPr>
      </w:pPr>
    </w:p>
    <w:p w:rsidR="003317E8" w:rsidRDefault="003317E8" w:rsidP="003317E8">
      <w:pPr>
        <w:widowControl w:val="0"/>
        <w:autoSpaceDE w:val="0"/>
        <w:autoSpaceDN w:val="0"/>
        <w:adjustRightInd w:val="0"/>
        <w:ind w:firstLine="709"/>
        <w:jc w:val="both"/>
      </w:pPr>
      <w:r>
        <w:rPr>
          <w:sz w:val="26"/>
          <w:szCs w:val="26"/>
        </w:rPr>
        <w:t>2.19.2. ОМСУ, МФЦ обеспечивают инвалидам (включая инвалидов, использующих кресла-коляски и собак-проводников):</w:t>
      </w:r>
      <w:r>
        <w:t xml:space="preserve"> </w:t>
      </w:r>
    </w:p>
    <w:p w:rsidR="003317E8" w:rsidRDefault="003317E8" w:rsidP="003317E8">
      <w:pPr>
        <w:widowControl w:val="0"/>
        <w:autoSpaceDE w:val="0"/>
        <w:autoSpaceDN w:val="0"/>
        <w:adjustRightInd w:val="0"/>
        <w:ind w:firstLine="709"/>
        <w:jc w:val="both"/>
        <w:rPr>
          <w:sz w:val="26"/>
          <w:szCs w:val="26"/>
        </w:rPr>
      </w:pPr>
      <w:r>
        <w:rPr>
          <w:sz w:val="26"/>
          <w:szCs w:val="26"/>
        </w:rPr>
        <w:t>1) условия для беспрепятственного доступа к объекту (зданию, помещению), в котором предоставляется муниципальная услуга, а так же для беспрепятственного пользования транспортом, средствами связи и информацией;</w:t>
      </w:r>
    </w:p>
    <w:p w:rsidR="003317E8" w:rsidRDefault="003317E8" w:rsidP="003317E8">
      <w:pPr>
        <w:widowControl w:val="0"/>
        <w:autoSpaceDE w:val="0"/>
        <w:autoSpaceDN w:val="0"/>
        <w:adjustRightInd w:val="0"/>
        <w:ind w:firstLine="709"/>
        <w:jc w:val="both"/>
        <w:rPr>
          <w:sz w:val="26"/>
          <w:szCs w:val="26"/>
        </w:rPr>
      </w:pPr>
      <w:r>
        <w:rPr>
          <w:sz w:val="26"/>
          <w:szCs w:val="26"/>
        </w:rPr>
        <w:lastRenderedPageBreak/>
        <w:t>2) возможность самостоятельного передвижения по территории, на которой расположены объекты (здания, помещения), в которых предоставляются услуги, а так же входа в такие объекты и выхода из них, посадки в транспортное средство и высадки из него, в том числе с использованием кресла-коляски;</w:t>
      </w:r>
    </w:p>
    <w:p w:rsidR="003317E8" w:rsidRDefault="003317E8" w:rsidP="003317E8">
      <w:pPr>
        <w:widowControl w:val="0"/>
        <w:autoSpaceDE w:val="0"/>
        <w:autoSpaceDN w:val="0"/>
        <w:adjustRightInd w:val="0"/>
        <w:ind w:firstLine="709"/>
        <w:jc w:val="both"/>
        <w:rPr>
          <w:sz w:val="26"/>
          <w:szCs w:val="26"/>
        </w:rPr>
      </w:pPr>
      <w:r>
        <w:rPr>
          <w:sz w:val="26"/>
          <w:szCs w:val="26"/>
        </w:rPr>
        <w:t>3) сопровождение инвалидов, имеющих стойкие расстройства функции зрения и самостоятельного передвижения;</w:t>
      </w:r>
    </w:p>
    <w:p w:rsidR="003317E8" w:rsidRDefault="003317E8" w:rsidP="003317E8">
      <w:pPr>
        <w:widowControl w:val="0"/>
        <w:autoSpaceDE w:val="0"/>
        <w:autoSpaceDN w:val="0"/>
        <w:adjustRightInd w:val="0"/>
        <w:ind w:firstLine="709"/>
        <w:jc w:val="both"/>
        <w:rPr>
          <w:sz w:val="26"/>
          <w:szCs w:val="26"/>
        </w:rPr>
      </w:pPr>
      <w:r>
        <w:rPr>
          <w:sz w:val="26"/>
          <w:szCs w:val="26"/>
        </w:rPr>
        <w:t>4)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3317E8" w:rsidRDefault="003317E8" w:rsidP="003317E8">
      <w:pPr>
        <w:widowControl w:val="0"/>
        <w:autoSpaceDE w:val="0"/>
        <w:autoSpaceDN w:val="0"/>
        <w:adjustRightInd w:val="0"/>
        <w:ind w:firstLine="709"/>
        <w:jc w:val="both"/>
        <w:rPr>
          <w:sz w:val="26"/>
          <w:szCs w:val="26"/>
        </w:rPr>
      </w:pPr>
      <w:r>
        <w:rPr>
          <w:sz w:val="26"/>
          <w:szCs w:val="26"/>
        </w:rPr>
        <w:t xml:space="preserve">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Pr>
          <w:sz w:val="26"/>
          <w:szCs w:val="26"/>
        </w:rPr>
        <w:t>сурдопереводчика</w:t>
      </w:r>
      <w:proofErr w:type="spellEnd"/>
      <w:r>
        <w:rPr>
          <w:sz w:val="26"/>
          <w:szCs w:val="26"/>
        </w:rPr>
        <w:t xml:space="preserve"> и </w:t>
      </w:r>
      <w:proofErr w:type="spellStart"/>
      <w:r>
        <w:rPr>
          <w:sz w:val="26"/>
          <w:szCs w:val="26"/>
        </w:rPr>
        <w:t>тифлосурдопереводчика</w:t>
      </w:r>
      <w:proofErr w:type="spellEnd"/>
      <w:r>
        <w:rPr>
          <w:sz w:val="26"/>
          <w:szCs w:val="26"/>
        </w:rPr>
        <w:t>;</w:t>
      </w:r>
    </w:p>
    <w:p w:rsidR="003317E8" w:rsidRDefault="003317E8" w:rsidP="003317E8">
      <w:pPr>
        <w:widowControl w:val="0"/>
        <w:autoSpaceDE w:val="0"/>
        <w:autoSpaceDN w:val="0"/>
        <w:adjustRightInd w:val="0"/>
        <w:ind w:firstLine="709"/>
        <w:jc w:val="both"/>
        <w:rPr>
          <w:sz w:val="26"/>
          <w:szCs w:val="26"/>
        </w:rPr>
      </w:pPr>
      <w:r>
        <w:rPr>
          <w:sz w:val="26"/>
          <w:szCs w:val="26"/>
        </w:rPr>
        <w:t>6) допуск на объекты (здания, помещения), в которых предоставляются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317E8" w:rsidRDefault="003317E8" w:rsidP="003317E8">
      <w:pPr>
        <w:widowControl w:val="0"/>
        <w:autoSpaceDE w:val="0"/>
        <w:autoSpaceDN w:val="0"/>
        <w:adjustRightInd w:val="0"/>
        <w:ind w:firstLine="709"/>
        <w:jc w:val="both"/>
        <w:rPr>
          <w:sz w:val="26"/>
          <w:szCs w:val="26"/>
        </w:rPr>
      </w:pPr>
      <w:r>
        <w:rPr>
          <w:sz w:val="26"/>
          <w:szCs w:val="26"/>
        </w:rPr>
        <w:t>7) оказание помощи инвалидам в преодолении барьеров, мешающих получению ими услуг наравне с другими лицами.</w:t>
      </w:r>
    </w:p>
    <w:p w:rsidR="003317E8" w:rsidRPr="00554F6F" w:rsidRDefault="003317E8" w:rsidP="003317E8">
      <w:pPr>
        <w:widowControl w:val="0"/>
        <w:autoSpaceDE w:val="0"/>
        <w:autoSpaceDN w:val="0"/>
        <w:adjustRightInd w:val="0"/>
        <w:spacing w:line="240" w:lineRule="auto"/>
        <w:ind w:firstLine="709"/>
        <w:jc w:val="both"/>
        <w:rPr>
          <w:sz w:val="26"/>
          <w:szCs w:val="26"/>
        </w:rPr>
      </w:pPr>
      <w:r w:rsidRPr="00556227">
        <w:rPr>
          <w:sz w:val="26"/>
          <w:szCs w:val="26"/>
        </w:rPr>
        <w:t>В случаях, если существующие объекты социальной, инженерной и транспортной инфраструктур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муниципального района, меры для обеспечения доступа инвалидов к месту предоставления услуги либо, когда это возможно, обеспечить предоставление необходимой услуги по месту жительства инвалида или в дистанционном режиме.</w:t>
      </w:r>
    </w:p>
    <w:p w:rsidR="003317E8" w:rsidRDefault="003317E8" w:rsidP="003317E8">
      <w:pPr>
        <w:pStyle w:val="ConsPlusNormal0"/>
        <w:ind w:firstLine="709"/>
        <w:jc w:val="both"/>
        <w:rPr>
          <w:rFonts w:ascii="Times New Roman" w:hAnsi="Times New Roman"/>
        </w:rPr>
      </w:pPr>
    </w:p>
    <w:p w:rsidR="003317E8" w:rsidRPr="00495CF9" w:rsidRDefault="003317E8" w:rsidP="003317E8">
      <w:pPr>
        <w:pStyle w:val="ConsPlusNormal0"/>
        <w:ind w:firstLine="709"/>
        <w:jc w:val="both"/>
        <w:rPr>
          <w:rFonts w:ascii="Times New Roman" w:hAnsi="Times New Roman"/>
        </w:rPr>
      </w:pPr>
    </w:p>
    <w:p w:rsidR="003317E8" w:rsidRPr="00495CF9" w:rsidRDefault="003317E8" w:rsidP="003317E8">
      <w:pPr>
        <w:pStyle w:val="ConsPlusNormal0"/>
        <w:ind w:firstLine="709"/>
        <w:jc w:val="center"/>
        <w:outlineLvl w:val="2"/>
        <w:rPr>
          <w:rFonts w:ascii="Times New Roman" w:hAnsi="Times New Roman"/>
          <w:b/>
        </w:rPr>
      </w:pPr>
      <w:r w:rsidRPr="00495CF9">
        <w:rPr>
          <w:rFonts w:ascii="Times New Roman" w:hAnsi="Times New Roman"/>
          <w:b/>
        </w:rPr>
        <w:t>Показатели доступности и качества муниципальных услуг</w:t>
      </w:r>
    </w:p>
    <w:p w:rsidR="003317E8" w:rsidRPr="00495CF9" w:rsidRDefault="003317E8" w:rsidP="003317E8">
      <w:pPr>
        <w:pStyle w:val="ConsPlusNormal0"/>
        <w:ind w:firstLine="709"/>
        <w:jc w:val="both"/>
        <w:rPr>
          <w:rFonts w:ascii="Times New Roman" w:hAnsi="Times New Roman"/>
        </w:rPr>
      </w:pP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2.20. Показатели доступности и качества муниципальных услуг:</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 xml:space="preserve">1) доступность информации о порядке и стандарте предоставления муниципальной услуги, об образцах оформления документов, необходимых для предоставления муниципальной услуги, размещенных на информационных стендах, на официальном информационном портале </w:t>
      </w:r>
      <w:r w:rsidRPr="001C6062">
        <w:rPr>
          <w:rFonts w:ascii="Times New Roman" w:hAnsi="Times New Roman"/>
        </w:rPr>
        <w:t>МФЦ,</w:t>
      </w:r>
      <w:r w:rsidRPr="00495CF9">
        <w:rPr>
          <w:rFonts w:ascii="Times New Roman" w:hAnsi="Times New Roman"/>
          <w:b/>
          <w:i/>
        </w:rPr>
        <w:t xml:space="preserve"> </w:t>
      </w:r>
      <w:r w:rsidRPr="00495CF9">
        <w:rPr>
          <w:rFonts w:ascii="Times New Roman" w:hAnsi="Times New Roman"/>
        </w:rPr>
        <w:t>ОМСУ, на сайте регио</w:t>
      </w:r>
      <w:r>
        <w:rPr>
          <w:rFonts w:ascii="Times New Roman" w:hAnsi="Times New Roman"/>
        </w:rPr>
        <w:t>нальной информационной системы «</w:t>
      </w:r>
      <w:r w:rsidRPr="00495CF9">
        <w:rPr>
          <w:rFonts w:ascii="Times New Roman" w:hAnsi="Times New Roman"/>
        </w:rPr>
        <w:t>Портал государственных и муниципальных услуг (функций) Амурской области</w:t>
      </w:r>
      <w:r>
        <w:rPr>
          <w:rFonts w:ascii="Times New Roman" w:hAnsi="Times New Roman"/>
        </w:rPr>
        <w:t>»</w:t>
      </w:r>
      <w:r w:rsidRPr="00495CF9">
        <w:rPr>
          <w:rFonts w:ascii="Times New Roman" w:hAnsi="Times New Roman"/>
        </w:rPr>
        <w:t>, в федеральной государс</w:t>
      </w:r>
      <w:r>
        <w:rPr>
          <w:rFonts w:ascii="Times New Roman" w:hAnsi="Times New Roman"/>
        </w:rPr>
        <w:t>твенной информационной системе «</w:t>
      </w:r>
      <w:r w:rsidRPr="00495CF9">
        <w:rPr>
          <w:rFonts w:ascii="Times New Roman" w:hAnsi="Times New Roman"/>
        </w:rPr>
        <w:t xml:space="preserve">Единый портал государственных </w:t>
      </w:r>
      <w:r>
        <w:rPr>
          <w:rFonts w:ascii="Times New Roman" w:hAnsi="Times New Roman"/>
        </w:rPr>
        <w:t>и муниципальных услуг (функций)»</w:t>
      </w:r>
      <w:r w:rsidRPr="00495CF9">
        <w:rPr>
          <w:rFonts w:ascii="Times New Roman" w:hAnsi="Times New Roman"/>
        </w:rPr>
        <w:t xml:space="preserve"> (далее – Портал);</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 xml:space="preserve">2) доступность информирования заявителей в форме индивидуального (устного или письменного) информирования; публичного (устного или </w:t>
      </w:r>
      <w:r w:rsidRPr="00495CF9">
        <w:rPr>
          <w:rFonts w:ascii="Times New Roman" w:hAnsi="Times New Roman"/>
        </w:rPr>
        <w:lastRenderedPageBreak/>
        <w:t>письменного) информирования о порядке, стандарте, сроках предоставления муниципальной услуги;</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3) соблюдение сроков исполнения административных процедур;</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4) соблюдение времени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5) соблюдение графика работы с заявителями по предоставлению муниципальной услуги;</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6) доля заявителей, получивших муниципальную услугу в электронном виде;</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 xml:space="preserve">7) количество взаимодействий заявителя с должностными лицами при предоставлении муниципальной услуги и их продолжительность; </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8)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rsidR="003317E8" w:rsidRPr="00495CF9" w:rsidRDefault="003317E8" w:rsidP="003317E8">
      <w:pPr>
        <w:pStyle w:val="ConsPlusNormal0"/>
        <w:ind w:firstLine="709"/>
        <w:jc w:val="both"/>
        <w:rPr>
          <w:rFonts w:ascii="Times New Roman" w:hAnsi="Times New Roman"/>
        </w:rPr>
      </w:pPr>
      <w:r w:rsidRPr="00495CF9">
        <w:rPr>
          <w:rFonts w:ascii="Times New Roman" w:hAnsi="Times New Roman"/>
        </w:rPr>
        <w:t>9) возможность получения муниципальной услуги в многофункциональном центре предоставления государственных и муниципальных услуг.</w:t>
      </w:r>
    </w:p>
    <w:p w:rsidR="003317E8" w:rsidRPr="00495CF9" w:rsidRDefault="003317E8" w:rsidP="003317E8">
      <w:pPr>
        <w:pStyle w:val="ConsPlusNormal0"/>
        <w:ind w:firstLine="709"/>
        <w:jc w:val="both"/>
        <w:rPr>
          <w:rFonts w:ascii="Times New Roman" w:hAnsi="Times New Roman"/>
        </w:rPr>
      </w:pPr>
    </w:p>
    <w:p w:rsidR="003317E8" w:rsidRPr="00495CF9" w:rsidRDefault="003317E8" w:rsidP="003317E8">
      <w:pPr>
        <w:widowControl w:val="0"/>
        <w:autoSpaceDE w:val="0"/>
        <w:autoSpaceDN w:val="0"/>
        <w:adjustRightInd w:val="0"/>
        <w:spacing w:line="240" w:lineRule="auto"/>
        <w:ind w:firstLine="709"/>
        <w:jc w:val="center"/>
        <w:outlineLvl w:val="2"/>
        <w:rPr>
          <w:b/>
          <w:sz w:val="26"/>
          <w:szCs w:val="26"/>
        </w:rPr>
      </w:pPr>
      <w:r w:rsidRPr="00495CF9">
        <w:rPr>
          <w:b/>
          <w:sz w:val="26"/>
          <w:szCs w:val="26"/>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3317E8" w:rsidRPr="00FE6A85" w:rsidRDefault="003317E8" w:rsidP="003317E8">
      <w:pPr>
        <w:widowControl w:val="0"/>
        <w:autoSpaceDE w:val="0"/>
        <w:autoSpaceDN w:val="0"/>
        <w:adjustRightInd w:val="0"/>
        <w:spacing w:line="240" w:lineRule="auto"/>
        <w:ind w:firstLine="709"/>
        <w:jc w:val="both"/>
        <w:rPr>
          <w:sz w:val="26"/>
          <w:szCs w:val="26"/>
          <w:highlight w:val="yellow"/>
        </w:rPr>
      </w:pPr>
    </w:p>
    <w:p w:rsidR="003317E8" w:rsidRPr="00495CF9" w:rsidRDefault="003317E8" w:rsidP="003317E8">
      <w:pPr>
        <w:widowControl w:val="0"/>
        <w:autoSpaceDE w:val="0"/>
        <w:autoSpaceDN w:val="0"/>
        <w:adjustRightInd w:val="0"/>
        <w:spacing w:line="240" w:lineRule="auto"/>
        <w:ind w:firstLine="709"/>
        <w:jc w:val="both"/>
        <w:rPr>
          <w:sz w:val="26"/>
          <w:szCs w:val="26"/>
        </w:rPr>
      </w:pPr>
      <w:r w:rsidRPr="00495CF9">
        <w:rPr>
          <w:sz w:val="26"/>
          <w:szCs w:val="26"/>
        </w:rPr>
        <w:t>2.21. Предоставление муниципальной услуги может быть организовано ОМСУ через МФЦ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государственные услуги, или органами, предоставляющими муниципальные услуги, осуществляется МФЦ без участия заявителя.</w:t>
      </w:r>
    </w:p>
    <w:p w:rsidR="003317E8" w:rsidRPr="00495CF9" w:rsidRDefault="003317E8" w:rsidP="003317E8">
      <w:pPr>
        <w:widowControl w:val="0"/>
        <w:autoSpaceDE w:val="0"/>
        <w:autoSpaceDN w:val="0"/>
        <w:adjustRightInd w:val="0"/>
        <w:spacing w:line="240" w:lineRule="auto"/>
        <w:ind w:firstLine="709"/>
        <w:jc w:val="both"/>
        <w:rPr>
          <w:sz w:val="26"/>
          <w:szCs w:val="26"/>
        </w:rPr>
      </w:pPr>
      <w:r w:rsidRPr="00495CF9">
        <w:rPr>
          <w:sz w:val="26"/>
          <w:szCs w:val="26"/>
        </w:rPr>
        <w:t>2.22. При участии МФЦ предоставлении муниципальной услуги, МФЦ осуществляют следующие административные процедуры:</w:t>
      </w:r>
    </w:p>
    <w:p w:rsidR="003317E8" w:rsidRPr="00495CF9" w:rsidRDefault="003317E8" w:rsidP="003317E8">
      <w:pPr>
        <w:widowControl w:val="0"/>
        <w:autoSpaceDE w:val="0"/>
        <w:autoSpaceDN w:val="0"/>
        <w:adjustRightInd w:val="0"/>
        <w:spacing w:line="240" w:lineRule="auto"/>
        <w:ind w:firstLine="709"/>
        <w:jc w:val="both"/>
        <w:rPr>
          <w:sz w:val="26"/>
          <w:szCs w:val="26"/>
        </w:rPr>
      </w:pPr>
      <w:r w:rsidRPr="00495CF9">
        <w:rPr>
          <w:sz w:val="26"/>
          <w:szCs w:val="26"/>
        </w:rPr>
        <w:t>1) прием и рассмотрение запросов заявителей о предоставлении муниципальной услуги;</w:t>
      </w:r>
    </w:p>
    <w:p w:rsidR="003317E8" w:rsidRPr="00495CF9" w:rsidRDefault="003317E8" w:rsidP="003317E8">
      <w:pPr>
        <w:widowControl w:val="0"/>
        <w:autoSpaceDE w:val="0"/>
        <w:autoSpaceDN w:val="0"/>
        <w:adjustRightInd w:val="0"/>
        <w:spacing w:line="240" w:lineRule="auto"/>
        <w:ind w:firstLine="709"/>
        <w:jc w:val="both"/>
        <w:rPr>
          <w:sz w:val="26"/>
          <w:szCs w:val="26"/>
        </w:rPr>
      </w:pPr>
      <w:r w:rsidRPr="00495CF9">
        <w:rPr>
          <w:sz w:val="26"/>
          <w:szCs w:val="26"/>
        </w:rPr>
        <w:t>2) информирование заявителей о порядке предоставления муниципальной услуги в МФЦ, о ходе выполнения запросов о предоставлении муниципальной услуги, а также по иным вопросам, связанным с предоставлением муниципальной услуги;</w:t>
      </w:r>
    </w:p>
    <w:p w:rsidR="003317E8" w:rsidRPr="00495CF9" w:rsidRDefault="003317E8" w:rsidP="003317E8">
      <w:pPr>
        <w:widowControl w:val="0"/>
        <w:autoSpaceDE w:val="0"/>
        <w:autoSpaceDN w:val="0"/>
        <w:adjustRightInd w:val="0"/>
        <w:spacing w:line="240" w:lineRule="auto"/>
        <w:ind w:firstLine="709"/>
        <w:jc w:val="both"/>
        <w:rPr>
          <w:sz w:val="26"/>
          <w:szCs w:val="26"/>
        </w:rPr>
      </w:pPr>
      <w:r w:rsidRPr="00495CF9">
        <w:rPr>
          <w:sz w:val="26"/>
          <w:szCs w:val="26"/>
        </w:rPr>
        <w:t>3) взаимодействие с государственными органами и органами местного самоуправления по вопросам предоставления муниципальной услуги, а также с организациями, участвующими в предоставлении муниципальной услуги,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rsidR="003317E8" w:rsidRPr="00495CF9" w:rsidRDefault="003317E8" w:rsidP="003317E8">
      <w:pPr>
        <w:widowControl w:val="0"/>
        <w:autoSpaceDE w:val="0"/>
        <w:autoSpaceDN w:val="0"/>
        <w:adjustRightInd w:val="0"/>
        <w:spacing w:line="240" w:lineRule="auto"/>
        <w:ind w:firstLine="709"/>
        <w:jc w:val="both"/>
        <w:rPr>
          <w:sz w:val="26"/>
          <w:szCs w:val="26"/>
        </w:rPr>
      </w:pPr>
      <w:r w:rsidRPr="00495CF9">
        <w:rPr>
          <w:sz w:val="26"/>
          <w:szCs w:val="26"/>
        </w:rPr>
        <w:t>4) выдачу заявителям документов органа, предоставляющего муниципальную услугу, по результатам предоставления муниципальной услуги.</w:t>
      </w:r>
    </w:p>
    <w:p w:rsidR="003317E8" w:rsidRPr="00495CF9" w:rsidRDefault="003317E8" w:rsidP="003317E8">
      <w:pPr>
        <w:widowControl w:val="0"/>
        <w:autoSpaceDE w:val="0"/>
        <w:autoSpaceDN w:val="0"/>
        <w:adjustRightInd w:val="0"/>
        <w:spacing w:line="240" w:lineRule="auto"/>
        <w:ind w:firstLine="709"/>
        <w:jc w:val="both"/>
        <w:rPr>
          <w:sz w:val="26"/>
          <w:szCs w:val="26"/>
        </w:rPr>
      </w:pPr>
      <w:r w:rsidRPr="00495CF9">
        <w:rPr>
          <w:sz w:val="26"/>
          <w:szCs w:val="26"/>
        </w:rPr>
        <w:t>2.23. МФЦ участвует в предоставлении муниципальной услуги в порядке, предусмотренном разделом 3 настоящего административного регламента для осуществления соответствующих административных процедур.</w:t>
      </w:r>
    </w:p>
    <w:p w:rsidR="00257293" w:rsidRDefault="003317E8" w:rsidP="003317E8">
      <w:pPr>
        <w:widowControl w:val="0"/>
        <w:autoSpaceDE w:val="0"/>
        <w:autoSpaceDN w:val="0"/>
        <w:adjustRightInd w:val="0"/>
        <w:spacing w:line="240" w:lineRule="auto"/>
        <w:ind w:firstLine="709"/>
        <w:jc w:val="both"/>
        <w:rPr>
          <w:sz w:val="26"/>
          <w:szCs w:val="26"/>
        </w:rPr>
      </w:pPr>
      <w:r w:rsidRPr="00495CF9">
        <w:rPr>
          <w:sz w:val="26"/>
          <w:szCs w:val="26"/>
        </w:rPr>
        <w:t>2.24. Предоставление муниципальной услуги может осуществляться в электронной форме через Портал, с исп</w:t>
      </w:r>
      <w:r w:rsidR="00257293">
        <w:rPr>
          <w:sz w:val="26"/>
          <w:szCs w:val="26"/>
        </w:rPr>
        <w:t xml:space="preserve">ользованием электронной подписи. </w:t>
      </w:r>
    </w:p>
    <w:p w:rsidR="003317E8" w:rsidRPr="00495CF9" w:rsidRDefault="003317E8" w:rsidP="003317E8">
      <w:pPr>
        <w:widowControl w:val="0"/>
        <w:autoSpaceDE w:val="0"/>
        <w:autoSpaceDN w:val="0"/>
        <w:adjustRightInd w:val="0"/>
        <w:spacing w:line="240" w:lineRule="auto"/>
        <w:ind w:firstLine="709"/>
        <w:jc w:val="both"/>
        <w:rPr>
          <w:sz w:val="26"/>
          <w:szCs w:val="26"/>
        </w:rPr>
      </w:pPr>
      <w:r w:rsidRPr="00495CF9">
        <w:rPr>
          <w:sz w:val="26"/>
          <w:szCs w:val="26"/>
        </w:rPr>
        <w:lastRenderedPageBreak/>
        <w:t>2.25. 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утверждаемой уполномоченным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3317E8" w:rsidRPr="00495CF9" w:rsidRDefault="003317E8" w:rsidP="003317E8">
      <w:pPr>
        <w:widowControl w:val="0"/>
        <w:autoSpaceDE w:val="0"/>
        <w:autoSpaceDN w:val="0"/>
        <w:adjustRightInd w:val="0"/>
        <w:spacing w:line="240" w:lineRule="auto"/>
        <w:ind w:firstLine="709"/>
        <w:jc w:val="both"/>
        <w:rPr>
          <w:sz w:val="26"/>
          <w:szCs w:val="26"/>
        </w:rPr>
      </w:pPr>
      <w:r w:rsidRPr="00495CF9">
        <w:rPr>
          <w:sz w:val="26"/>
          <w:szCs w:val="26"/>
        </w:rPr>
        <w:t>2.26. Требования к электронным документам и электронным копиям документов, предоставляемым через Портал:</w:t>
      </w:r>
    </w:p>
    <w:p w:rsidR="003317E8" w:rsidRPr="00495CF9" w:rsidRDefault="003317E8" w:rsidP="003317E8">
      <w:pPr>
        <w:widowControl w:val="0"/>
        <w:autoSpaceDE w:val="0"/>
        <w:autoSpaceDN w:val="0"/>
        <w:adjustRightInd w:val="0"/>
        <w:spacing w:line="240" w:lineRule="auto"/>
        <w:ind w:firstLine="709"/>
        <w:jc w:val="both"/>
        <w:rPr>
          <w:sz w:val="26"/>
          <w:szCs w:val="26"/>
        </w:rPr>
      </w:pPr>
      <w:r w:rsidRPr="00495CF9">
        <w:rPr>
          <w:sz w:val="26"/>
          <w:szCs w:val="26"/>
        </w:rPr>
        <w:t>1) размер одного файла, предоставляемого через Портал, содержащего электронный документ или электронную копию документа, не должен превышать 10 Мб;</w:t>
      </w:r>
    </w:p>
    <w:p w:rsidR="00257293" w:rsidRPr="003E4C59" w:rsidRDefault="00257293" w:rsidP="00257293">
      <w:pPr>
        <w:widowControl w:val="0"/>
        <w:autoSpaceDE w:val="0"/>
        <w:autoSpaceDN w:val="0"/>
        <w:adjustRightInd w:val="0"/>
        <w:ind w:firstLine="709"/>
        <w:jc w:val="both"/>
        <w:rPr>
          <w:szCs w:val="28"/>
        </w:rPr>
      </w:pPr>
      <w:r w:rsidRPr="003E4C59">
        <w:rPr>
          <w:szCs w:val="28"/>
        </w:rPr>
        <w:t xml:space="preserve">2) через Портал допускается предоставлять файлы следующих форматов: </w:t>
      </w:r>
      <w:proofErr w:type="spellStart"/>
      <w:r w:rsidRPr="003E4C59">
        <w:rPr>
          <w:szCs w:val="28"/>
        </w:rPr>
        <w:t>doc</w:t>
      </w:r>
      <w:proofErr w:type="spellEnd"/>
      <w:r w:rsidRPr="003E4C59">
        <w:rPr>
          <w:szCs w:val="28"/>
        </w:rPr>
        <w:t xml:space="preserve">, </w:t>
      </w:r>
      <w:proofErr w:type="spellStart"/>
      <w:r w:rsidRPr="003E4C59">
        <w:rPr>
          <w:szCs w:val="28"/>
        </w:rPr>
        <w:t>docx</w:t>
      </w:r>
      <w:proofErr w:type="spellEnd"/>
      <w:r w:rsidRPr="003E4C59">
        <w:rPr>
          <w:szCs w:val="28"/>
        </w:rPr>
        <w:t xml:space="preserve">, </w:t>
      </w:r>
      <w:proofErr w:type="spellStart"/>
      <w:r w:rsidRPr="003E4C59">
        <w:rPr>
          <w:szCs w:val="28"/>
        </w:rPr>
        <w:t>xls</w:t>
      </w:r>
      <w:proofErr w:type="spellEnd"/>
      <w:r w:rsidRPr="003E4C59">
        <w:rPr>
          <w:szCs w:val="28"/>
        </w:rPr>
        <w:t xml:space="preserve">, </w:t>
      </w:r>
      <w:proofErr w:type="spellStart"/>
      <w:r w:rsidRPr="003E4C59">
        <w:rPr>
          <w:szCs w:val="28"/>
        </w:rPr>
        <w:t>xlsx</w:t>
      </w:r>
      <w:proofErr w:type="spellEnd"/>
      <w:r w:rsidRPr="003E4C59">
        <w:rPr>
          <w:szCs w:val="28"/>
        </w:rPr>
        <w:t xml:space="preserve">  </w:t>
      </w:r>
      <w:proofErr w:type="spellStart"/>
      <w:r w:rsidRPr="003E4C59">
        <w:rPr>
          <w:szCs w:val="28"/>
        </w:rPr>
        <w:t>pdf</w:t>
      </w:r>
      <w:proofErr w:type="spellEnd"/>
      <w:r w:rsidRPr="003E4C59">
        <w:rPr>
          <w:szCs w:val="28"/>
        </w:rPr>
        <w:t xml:space="preserve">, </w:t>
      </w:r>
      <w:proofErr w:type="spellStart"/>
      <w:r w:rsidRPr="003E4C59">
        <w:rPr>
          <w:szCs w:val="28"/>
        </w:rPr>
        <w:t>jpg</w:t>
      </w:r>
      <w:proofErr w:type="spellEnd"/>
      <w:r w:rsidRPr="003E4C59">
        <w:rPr>
          <w:szCs w:val="28"/>
        </w:rPr>
        <w:t xml:space="preserve">. Предоставление файлов, имеющих форматы отличных </w:t>
      </w:r>
      <w:proofErr w:type="gramStart"/>
      <w:r w:rsidRPr="003E4C59">
        <w:rPr>
          <w:szCs w:val="28"/>
        </w:rPr>
        <w:t>от</w:t>
      </w:r>
      <w:proofErr w:type="gramEnd"/>
      <w:r w:rsidRPr="003E4C59">
        <w:rPr>
          <w:szCs w:val="28"/>
        </w:rPr>
        <w:t xml:space="preserve"> указанных, не допускается;</w:t>
      </w:r>
    </w:p>
    <w:p w:rsidR="003317E8" w:rsidRPr="000B5363" w:rsidRDefault="003317E8" w:rsidP="003317E8">
      <w:pPr>
        <w:widowControl w:val="0"/>
        <w:autoSpaceDE w:val="0"/>
        <w:autoSpaceDN w:val="0"/>
        <w:adjustRightInd w:val="0"/>
        <w:spacing w:line="240" w:lineRule="auto"/>
        <w:ind w:firstLine="709"/>
        <w:jc w:val="both"/>
        <w:rPr>
          <w:sz w:val="26"/>
          <w:szCs w:val="26"/>
        </w:rPr>
      </w:pPr>
      <w:proofErr w:type="gramStart"/>
      <w:r w:rsidRPr="00495CF9">
        <w:rPr>
          <w:sz w:val="26"/>
          <w:szCs w:val="26"/>
        </w:rPr>
        <w:t xml:space="preserve">3) документы в формате </w:t>
      </w:r>
      <w:proofErr w:type="spellStart"/>
      <w:r w:rsidRPr="00495CF9">
        <w:rPr>
          <w:sz w:val="26"/>
          <w:szCs w:val="26"/>
        </w:rPr>
        <w:t>Adobe</w:t>
      </w:r>
      <w:proofErr w:type="spellEnd"/>
      <w:r w:rsidRPr="00495CF9">
        <w:rPr>
          <w:sz w:val="26"/>
          <w:szCs w:val="26"/>
        </w:rPr>
        <w:t xml:space="preserve"> PDF должны быть отсканированы в черно-белом</w:t>
      </w:r>
      <w:r>
        <w:rPr>
          <w:sz w:val="26"/>
          <w:szCs w:val="26"/>
        </w:rPr>
        <w:t xml:space="preserve"> </w:t>
      </w:r>
      <w:r w:rsidRPr="00495CF9">
        <w:rPr>
          <w:sz w:val="26"/>
          <w:szCs w:val="26"/>
        </w:rPr>
        <w:t>либо</w:t>
      </w:r>
      <w:r>
        <w:rPr>
          <w:sz w:val="26"/>
          <w:szCs w:val="26"/>
        </w:rPr>
        <w:t xml:space="preserve"> </w:t>
      </w:r>
      <w:r w:rsidRPr="001270A5">
        <w:rPr>
          <w:sz w:val="26"/>
          <w:szCs w:val="26"/>
        </w:rPr>
        <w:t>в сером цвете</w:t>
      </w:r>
      <w:r w:rsidRPr="00495CF9">
        <w:rPr>
          <w:sz w:val="26"/>
          <w:szCs w:val="26"/>
        </w:rPr>
        <w:t>, обеспечивающем сохранение всех аутентичных признаков подлинности (качество - не менее 200 точек на дюйм, а именно: графической подписи лица, печати, углового штампа бланка (если приемлемо), а также реквизитов документа</w:t>
      </w:r>
      <w:r w:rsidRPr="000B5363">
        <w:rPr>
          <w:sz w:val="26"/>
          <w:szCs w:val="26"/>
        </w:rPr>
        <w:t>.</w:t>
      </w:r>
      <w:proofErr w:type="gramEnd"/>
      <w:r w:rsidRPr="000B5363">
        <w:rPr>
          <w:sz w:val="26"/>
          <w:szCs w:val="26"/>
        </w:rPr>
        <w:t xml:space="preserve"> Чертежи, выполненные с применением цвета, должны быть отсканированы в цвете; </w:t>
      </w:r>
    </w:p>
    <w:p w:rsidR="003317E8" w:rsidRPr="00495CF9" w:rsidRDefault="003317E8" w:rsidP="003317E8">
      <w:pPr>
        <w:widowControl w:val="0"/>
        <w:autoSpaceDE w:val="0"/>
        <w:autoSpaceDN w:val="0"/>
        <w:adjustRightInd w:val="0"/>
        <w:spacing w:line="240" w:lineRule="auto"/>
        <w:ind w:firstLine="709"/>
        <w:jc w:val="both"/>
        <w:rPr>
          <w:sz w:val="26"/>
          <w:szCs w:val="26"/>
        </w:rPr>
      </w:pPr>
      <w:r w:rsidRPr="00495CF9">
        <w:rPr>
          <w:sz w:val="26"/>
          <w:szCs w:val="26"/>
        </w:rPr>
        <w:t>4) каждый отдельный документ должен быть отсканирован и загружен в систему подачи документов в виде отдельного файла. Количество файлов должно соответствовать количеству документов, представляемых через Портал, а наименование файлов должно позволять идентифицировать документ и количество страниц в документе;</w:t>
      </w:r>
    </w:p>
    <w:p w:rsidR="003317E8" w:rsidRDefault="003317E8" w:rsidP="003317E8">
      <w:pPr>
        <w:widowControl w:val="0"/>
        <w:autoSpaceDE w:val="0"/>
        <w:autoSpaceDN w:val="0"/>
        <w:adjustRightInd w:val="0"/>
        <w:spacing w:line="240" w:lineRule="auto"/>
        <w:ind w:firstLine="709"/>
        <w:jc w:val="both"/>
        <w:rPr>
          <w:sz w:val="26"/>
          <w:szCs w:val="26"/>
        </w:rPr>
      </w:pPr>
      <w:r w:rsidRPr="00495CF9">
        <w:rPr>
          <w:sz w:val="26"/>
          <w:szCs w:val="26"/>
        </w:rPr>
        <w:t>5) файлы, предоставляемые через Портал, не должны содержать вирусов и вредоносных программ.</w:t>
      </w:r>
    </w:p>
    <w:p w:rsidR="003317E8" w:rsidRDefault="003317E8" w:rsidP="003317E8">
      <w:pPr>
        <w:widowControl w:val="0"/>
        <w:autoSpaceDE w:val="0"/>
        <w:autoSpaceDN w:val="0"/>
        <w:adjustRightInd w:val="0"/>
        <w:spacing w:line="240" w:lineRule="auto"/>
        <w:ind w:firstLine="709"/>
        <w:jc w:val="both"/>
        <w:rPr>
          <w:sz w:val="26"/>
          <w:szCs w:val="26"/>
        </w:rPr>
      </w:pPr>
    </w:p>
    <w:p w:rsidR="00257293" w:rsidRPr="003E4C59" w:rsidRDefault="00257293" w:rsidP="00257293">
      <w:pPr>
        <w:pStyle w:val="ConsPlusNormal0"/>
        <w:ind w:firstLine="709"/>
        <w:jc w:val="center"/>
        <w:outlineLvl w:val="1"/>
        <w:rPr>
          <w:rFonts w:ascii="Times New Roman" w:hAnsi="Times New Roman"/>
          <w:b/>
          <w:sz w:val="28"/>
          <w:szCs w:val="28"/>
        </w:rPr>
      </w:pPr>
      <w:r w:rsidRPr="003E4C59">
        <w:rPr>
          <w:rFonts w:ascii="Times New Roman" w:hAnsi="Times New Roman"/>
          <w:b/>
          <w:sz w:val="28"/>
          <w:szCs w:val="28"/>
        </w:rPr>
        <w:t>3. Состав, последовательность и сроки выполнения</w:t>
      </w:r>
    </w:p>
    <w:p w:rsidR="00257293" w:rsidRPr="003E4C59" w:rsidRDefault="00257293" w:rsidP="00257293">
      <w:pPr>
        <w:pStyle w:val="ConsPlusNormal0"/>
        <w:ind w:firstLine="709"/>
        <w:jc w:val="center"/>
        <w:rPr>
          <w:rFonts w:ascii="Times New Roman" w:hAnsi="Times New Roman"/>
          <w:b/>
          <w:sz w:val="28"/>
          <w:szCs w:val="28"/>
        </w:rPr>
      </w:pPr>
      <w:r w:rsidRPr="003E4C59">
        <w:rPr>
          <w:rFonts w:ascii="Times New Roman" w:hAnsi="Times New Roman"/>
          <w:b/>
          <w:sz w:val="28"/>
          <w:szCs w:val="28"/>
        </w:rPr>
        <w:t>административных процедур, требования к их выполнению</w:t>
      </w:r>
    </w:p>
    <w:p w:rsidR="00257293" w:rsidRPr="003E4C59" w:rsidRDefault="00257293" w:rsidP="00257293">
      <w:pPr>
        <w:pStyle w:val="ConsPlusNormal0"/>
        <w:ind w:firstLine="709"/>
        <w:jc w:val="both"/>
        <w:rPr>
          <w:rFonts w:ascii="Times New Roman" w:hAnsi="Times New Roman"/>
          <w:sz w:val="28"/>
          <w:szCs w:val="28"/>
          <w:highlight w:val="yellow"/>
        </w:rPr>
      </w:pPr>
    </w:p>
    <w:p w:rsidR="00257293" w:rsidRPr="003E4C59" w:rsidRDefault="00257293" w:rsidP="00257293">
      <w:pPr>
        <w:pStyle w:val="ConsPlusNormal0"/>
        <w:ind w:firstLine="709"/>
        <w:jc w:val="both"/>
        <w:rPr>
          <w:rFonts w:ascii="Times New Roman" w:hAnsi="Times New Roman"/>
          <w:sz w:val="28"/>
          <w:szCs w:val="28"/>
        </w:rPr>
      </w:pPr>
      <w:r w:rsidRPr="003E4C59">
        <w:rPr>
          <w:rFonts w:ascii="Times New Roman" w:hAnsi="Times New Roman"/>
          <w:sz w:val="28"/>
          <w:szCs w:val="28"/>
        </w:rPr>
        <w:t xml:space="preserve">3.1. Предоставление муниципальной услуги включает в себя следующие административные процедуры: </w:t>
      </w:r>
    </w:p>
    <w:p w:rsidR="00257293" w:rsidRPr="003E4C59" w:rsidRDefault="00257293" w:rsidP="00257293">
      <w:pPr>
        <w:ind w:firstLine="284"/>
        <w:jc w:val="both"/>
        <w:rPr>
          <w:szCs w:val="28"/>
        </w:rPr>
      </w:pPr>
      <w:r w:rsidRPr="003E4C59">
        <w:rPr>
          <w:szCs w:val="28"/>
        </w:rPr>
        <w:t xml:space="preserve">       1) прием и регистрация  уполномоченным  органом документов, необходимых для выдачи (продления) разрешения на строительство, для внесения изменений в разрешение на строительство; </w:t>
      </w:r>
    </w:p>
    <w:p w:rsidR="00257293" w:rsidRPr="003E4C59" w:rsidRDefault="00257293" w:rsidP="00257293">
      <w:pPr>
        <w:pStyle w:val="ConsPlusNormal0"/>
        <w:ind w:firstLine="709"/>
        <w:jc w:val="both"/>
        <w:rPr>
          <w:rFonts w:ascii="Times New Roman" w:hAnsi="Times New Roman"/>
          <w:sz w:val="28"/>
          <w:szCs w:val="28"/>
        </w:rPr>
      </w:pPr>
      <w:r w:rsidRPr="003E4C59">
        <w:rPr>
          <w:rFonts w:ascii="Times New Roman" w:hAnsi="Times New Roman"/>
          <w:sz w:val="28"/>
          <w:szCs w:val="28"/>
        </w:rPr>
        <w:t>2) направление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257293" w:rsidRPr="003E4C59" w:rsidRDefault="00257293" w:rsidP="00257293">
      <w:pPr>
        <w:pStyle w:val="ConsPlusNormal0"/>
        <w:ind w:firstLine="709"/>
        <w:jc w:val="both"/>
        <w:rPr>
          <w:rFonts w:ascii="Times New Roman" w:hAnsi="Times New Roman"/>
          <w:sz w:val="28"/>
          <w:szCs w:val="28"/>
        </w:rPr>
      </w:pPr>
      <w:r w:rsidRPr="003E4C59">
        <w:rPr>
          <w:rFonts w:ascii="Times New Roman" w:hAnsi="Times New Roman"/>
          <w:sz w:val="28"/>
          <w:szCs w:val="28"/>
        </w:rPr>
        <w:t xml:space="preserve">3) принятие ОМСУ решения о выдаче (продлении) разрешения на строительство, решения о внесении изменений в разрешение на строительство, или решения об отказе в выдаче (продлении) разрешения на строительство, решения об отказе во внесении изменений в разрешение на </w:t>
      </w:r>
      <w:r w:rsidRPr="003E4C59">
        <w:rPr>
          <w:rFonts w:ascii="Times New Roman" w:hAnsi="Times New Roman"/>
          <w:sz w:val="28"/>
          <w:szCs w:val="28"/>
        </w:rPr>
        <w:lastRenderedPageBreak/>
        <w:t>строительство;</w:t>
      </w:r>
    </w:p>
    <w:p w:rsidR="00257293" w:rsidRPr="003E4C59" w:rsidRDefault="00257293" w:rsidP="00257293">
      <w:pPr>
        <w:pStyle w:val="ConsPlusNormal0"/>
        <w:ind w:firstLine="709"/>
        <w:jc w:val="both"/>
        <w:rPr>
          <w:rFonts w:ascii="Times New Roman" w:hAnsi="Times New Roman"/>
          <w:sz w:val="28"/>
          <w:szCs w:val="28"/>
        </w:rPr>
      </w:pPr>
      <w:r w:rsidRPr="003E4C59">
        <w:rPr>
          <w:rFonts w:ascii="Times New Roman" w:hAnsi="Times New Roman"/>
          <w:sz w:val="28"/>
          <w:szCs w:val="28"/>
        </w:rPr>
        <w:t>4) выдача заявителю результата предоставления муниципальной услуги.</w:t>
      </w:r>
    </w:p>
    <w:p w:rsidR="00257293" w:rsidRPr="003E4C59" w:rsidRDefault="00257293" w:rsidP="00257293">
      <w:pPr>
        <w:pStyle w:val="ConsPlusNormal0"/>
        <w:ind w:firstLine="709"/>
        <w:jc w:val="both"/>
        <w:rPr>
          <w:rFonts w:ascii="Times New Roman" w:hAnsi="Times New Roman"/>
          <w:sz w:val="28"/>
          <w:szCs w:val="28"/>
        </w:rPr>
      </w:pPr>
      <w:r w:rsidRPr="003E4C59">
        <w:rPr>
          <w:rFonts w:ascii="Times New Roman" w:hAnsi="Times New Roman"/>
          <w:sz w:val="28"/>
          <w:szCs w:val="28"/>
        </w:rPr>
        <w:t>Основанием для начала предоставления муниципальной услуги служит поступившее заявление о предоставлении муниципальной услуги.</w:t>
      </w:r>
    </w:p>
    <w:p w:rsidR="00257293" w:rsidRPr="003E4C59" w:rsidRDefault="00257293" w:rsidP="00257293">
      <w:pPr>
        <w:pStyle w:val="ConsPlusNormal0"/>
        <w:ind w:firstLine="709"/>
        <w:jc w:val="both"/>
        <w:rPr>
          <w:rFonts w:ascii="Times New Roman" w:hAnsi="Times New Roman"/>
          <w:sz w:val="28"/>
          <w:szCs w:val="28"/>
        </w:rPr>
      </w:pPr>
      <w:r w:rsidRPr="0020739D">
        <w:rPr>
          <w:rFonts w:ascii="Times New Roman" w:hAnsi="Times New Roman"/>
          <w:sz w:val="28"/>
          <w:szCs w:val="28"/>
        </w:rPr>
        <w:t>Блок-схема предоставления муниципальной услуги приведена в Приложении 7 к административному регламенту.</w:t>
      </w:r>
    </w:p>
    <w:p w:rsidR="003317E8" w:rsidRPr="00FE6A85" w:rsidRDefault="003317E8" w:rsidP="003317E8">
      <w:pPr>
        <w:pStyle w:val="ConsPlusNormal0"/>
        <w:ind w:firstLine="709"/>
        <w:jc w:val="both"/>
        <w:rPr>
          <w:rFonts w:ascii="Times New Roman" w:hAnsi="Times New Roman"/>
          <w:highlight w:val="yellow"/>
        </w:rPr>
      </w:pPr>
    </w:p>
    <w:p w:rsidR="003317E8" w:rsidRPr="00495CF9" w:rsidRDefault="003317E8" w:rsidP="003317E8">
      <w:pPr>
        <w:pStyle w:val="ConsPlusNormal0"/>
        <w:ind w:firstLine="709"/>
        <w:jc w:val="center"/>
        <w:rPr>
          <w:rFonts w:ascii="Times New Roman" w:hAnsi="Times New Roman"/>
          <w:b/>
        </w:rPr>
      </w:pPr>
      <w:r w:rsidRPr="00495CF9">
        <w:rPr>
          <w:rFonts w:ascii="Times New Roman" w:hAnsi="Times New Roman"/>
          <w:b/>
        </w:rPr>
        <w:t>Прием и рассмотрение заявлений о предоставлении муниципальной услуги</w:t>
      </w:r>
    </w:p>
    <w:p w:rsidR="003317E8" w:rsidRPr="00FE6A85" w:rsidRDefault="003317E8" w:rsidP="003317E8">
      <w:pPr>
        <w:pStyle w:val="ConsPlusNormal0"/>
        <w:numPr>
          <w:ins w:id="5" w:author="Dobrovolskaya" w:date="2013-11-15T16:16:00Z"/>
        </w:numPr>
        <w:ind w:firstLine="709"/>
        <w:jc w:val="both"/>
        <w:rPr>
          <w:rFonts w:ascii="Times New Roman" w:hAnsi="Times New Roman"/>
          <w:highlight w:val="yellow"/>
        </w:rPr>
      </w:pPr>
    </w:p>
    <w:p w:rsidR="003317E8" w:rsidRPr="004B743F" w:rsidRDefault="003317E8" w:rsidP="003317E8">
      <w:pPr>
        <w:pStyle w:val="ConsPlusNormal0"/>
        <w:ind w:firstLine="709"/>
        <w:jc w:val="both"/>
        <w:rPr>
          <w:rFonts w:ascii="Times New Roman" w:hAnsi="Times New Roman"/>
        </w:rPr>
      </w:pPr>
      <w:r w:rsidRPr="004B743F">
        <w:rPr>
          <w:rFonts w:ascii="Times New Roman" w:hAnsi="Times New Roman"/>
        </w:rPr>
        <w:t>3.2.Основанием для начала исполнения административной процедуры является обращение заявителя в ОМСУ или в МФЦ с заявлением о предоставлении муниципальной услуги.</w:t>
      </w:r>
    </w:p>
    <w:p w:rsidR="003317E8" w:rsidRPr="004B743F" w:rsidRDefault="003317E8" w:rsidP="003317E8">
      <w:pPr>
        <w:pStyle w:val="ConsPlusNormal0"/>
        <w:ind w:firstLine="709"/>
        <w:jc w:val="both"/>
        <w:rPr>
          <w:rFonts w:ascii="Times New Roman" w:hAnsi="Times New Roman"/>
        </w:rPr>
      </w:pPr>
      <w:r w:rsidRPr="004B743F">
        <w:rPr>
          <w:rFonts w:ascii="Times New Roman" w:hAnsi="Times New Roman"/>
        </w:rPr>
        <w:t>Обращение может осуществляться заявителем лично (в очной форме) и заочной форме путем подачи заявления и иных документов.</w:t>
      </w:r>
    </w:p>
    <w:p w:rsidR="003317E8" w:rsidRPr="004B743F" w:rsidRDefault="003317E8" w:rsidP="003317E8">
      <w:pPr>
        <w:pStyle w:val="ConsPlusNormal0"/>
        <w:ind w:firstLine="709"/>
        <w:jc w:val="both"/>
        <w:rPr>
          <w:rFonts w:ascii="Times New Roman" w:hAnsi="Times New Roman"/>
        </w:rPr>
      </w:pPr>
      <w:r w:rsidRPr="004B743F">
        <w:rPr>
          <w:rFonts w:ascii="Times New Roman" w:hAnsi="Times New Roman"/>
        </w:rPr>
        <w:t>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 указанные в пункте 2.7 административного регламента, в бумажном виде, то есть документы установленной формы, сформированные на бумажном носителе.</w:t>
      </w:r>
    </w:p>
    <w:p w:rsidR="003317E8" w:rsidRPr="004B743F" w:rsidRDefault="003317E8" w:rsidP="003317E8">
      <w:pPr>
        <w:pStyle w:val="ConsPlusNormal0"/>
        <w:ind w:firstLine="709"/>
        <w:jc w:val="both"/>
        <w:rPr>
          <w:rFonts w:ascii="Times New Roman" w:hAnsi="Times New Roman"/>
        </w:rPr>
      </w:pPr>
      <w:r w:rsidRPr="004B743F">
        <w:rPr>
          <w:rFonts w:ascii="Times New Roman" w:hAnsi="Times New Roman"/>
        </w:rPr>
        <w:t>Заочная форма подачи документов – направление заявления о предоставлении муниципальной услуги и иных документов по почте, через  сайт государственной информационной системы «Единый портал государственных и муниципальных услуг (функций)», сайт региональной информационной системы «Портал государственных и муниципальных услуг (функций) Амурской области» (далее также – Портал) или в факсимильном сообщении.</w:t>
      </w:r>
    </w:p>
    <w:p w:rsidR="003317E8" w:rsidRPr="004B743F" w:rsidRDefault="003317E8" w:rsidP="003317E8">
      <w:pPr>
        <w:pStyle w:val="ConsPlusNormal0"/>
        <w:ind w:firstLine="709"/>
        <w:jc w:val="both"/>
        <w:rPr>
          <w:rFonts w:ascii="Times New Roman" w:hAnsi="Times New Roman"/>
        </w:rPr>
      </w:pPr>
      <w:r w:rsidRPr="004B743F">
        <w:rPr>
          <w:rFonts w:ascii="Times New Roman" w:hAnsi="Times New Roman"/>
        </w:rPr>
        <w:t>При заочной форме подачи документов заявитель может направить заявление и документы, указанные в пункте 2.7 административного регламента, в бумажном виде, в виде копий документов на бумажном носителе, электронном виде (то есть посредством направления электронного документа, подписанного электронной подписью), а также в бумажно-электронном виде.</w:t>
      </w:r>
    </w:p>
    <w:p w:rsidR="003317E8" w:rsidRPr="004B743F" w:rsidRDefault="003317E8" w:rsidP="003317E8">
      <w:pPr>
        <w:pStyle w:val="ConsPlusNormal0"/>
        <w:ind w:firstLine="709"/>
        <w:jc w:val="both"/>
        <w:rPr>
          <w:rFonts w:ascii="Times New Roman" w:hAnsi="Times New Roman"/>
        </w:rPr>
      </w:pPr>
      <w:r w:rsidRPr="004B743F">
        <w:rPr>
          <w:rFonts w:ascii="Times New Roman" w:hAnsi="Times New Roman"/>
        </w:rPr>
        <w:t>Направление заявления и документов, указанных в пункте 2.7 административного регламента, в бумажном виде осуществляется по почте, заказным письмом, а также в факсимильном сообщении.</w:t>
      </w:r>
    </w:p>
    <w:p w:rsidR="003317E8" w:rsidRPr="001C6062" w:rsidRDefault="003317E8" w:rsidP="003317E8">
      <w:pPr>
        <w:pStyle w:val="ConsPlusNormal0"/>
        <w:ind w:firstLine="709"/>
        <w:jc w:val="both"/>
        <w:rPr>
          <w:rFonts w:ascii="Times New Roman" w:hAnsi="Times New Roman"/>
        </w:rPr>
      </w:pPr>
      <w:r w:rsidRPr="004B743F">
        <w:rPr>
          <w:rFonts w:ascii="Times New Roman" w:hAnsi="Times New Roman"/>
        </w:rPr>
        <w:t xml:space="preserve">При направлении пакета документов по почте, днем получения заявления является день получения письма в ОМСУ </w:t>
      </w:r>
      <w:r w:rsidRPr="001C6062">
        <w:rPr>
          <w:rFonts w:ascii="Times New Roman" w:hAnsi="Times New Roman"/>
        </w:rPr>
        <w:t>(в МФЦ – при подаче документов через МФЦ).</w:t>
      </w:r>
    </w:p>
    <w:p w:rsidR="003317E8" w:rsidRPr="004B743F" w:rsidRDefault="003317E8" w:rsidP="003317E8">
      <w:pPr>
        <w:pStyle w:val="ConsPlusNormal0"/>
        <w:ind w:firstLine="709"/>
        <w:jc w:val="both"/>
        <w:rPr>
          <w:rFonts w:ascii="Times New Roman" w:hAnsi="Times New Roman"/>
        </w:rPr>
      </w:pPr>
      <w:r w:rsidRPr="004B743F">
        <w:rPr>
          <w:rFonts w:ascii="Times New Roman" w:hAnsi="Times New Roman"/>
        </w:rPr>
        <w:t>Направление заявления и документов, указанных в пункте 2.7 административного регламента, в электронном виде и (или) копий этих документов в бумажно-электронном виде осуществляется посредством отправления указанных документов в электронном виде и (или) копий документов в бумажно-электронном виде через личный кабинет Портала.</w:t>
      </w:r>
    </w:p>
    <w:p w:rsidR="003317E8" w:rsidRPr="004B743F" w:rsidRDefault="003317E8" w:rsidP="003317E8">
      <w:pPr>
        <w:pStyle w:val="ConsPlusNormal0"/>
        <w:ind w:firstLine="709"/>
        <w:jc w:val="both"/>
        <w:rPr>
          <w:rFonts w:ascii="Times New Roman" w:hAnsi="Times New Roman"/>
        </w:rPr>
      </w:pPr>
      <w:r w:rsidRPr="004B743F">
        <w:rPr>
          <w:rFonts w:ascii="Times New Roman" w:hAnsi="Times New Roman"/>
        </w:rPr>
        <w:t>При направлении пакета документов через Портал в электронном виде и (или) копий документов в бумажно-электронном виде, днем получения заявления является день регистрации заявления на Портале.</w:t>
      </w:r>
    </w:p>
    <w:p w:rsidR="003317E8" w:rsidRPr="004B743F" w:rsidRDefault="003317E8" w:rsidP="003317E8">
      <w:pPr>
        <w:pStyle w:val="ConsPlusNormal0"/>
        <w:ind w:firstLine="709"/>
        <w:jc w:val="both"/>
        <w:rPr>
          <w:rFonts w:ascii="Times New Roman" w:hAnsi="Times New Roman"/>
        </w:rPr>
      </w:pPr>
      <w:r w:rsidRPr="004B743F">
        <w:rPr>
          <w:rFonts w:ascii="Times New Roman" w:hAnsi="Times New Roman"/>
        </w:rPr>
        <w:t xml:space="preserve">Электронное сообщение, отправленное через личный кабинет Портала, </w:t>
      </w:r>
      <w:r w:rsidRPr="004B743F">
        <w:rPr>
          <w:rFonts w:ascii="Times New Roman" w:hAnsi="Times New Roman"/>
        </w:rPr>
        <w:lastRenderedPageBreak/>
        <w:t xml:space="preserve">идентифицирует заявителя и является подтверждением выражения им своей воли. </w:t>
      </w:r>
    </w:p>
    <w:p w:rsidR="003317E8" w:rsidRPr="004B743F" w:rsidRDefault="003317E8" w:rsidP="003317E8">
      <w:pPr>
        <w:pStyle w:val="ConsPlusNormal0"/>
        <w:ind w:firstLine="709"/>
        <w:jc w:val="both"/>
        <w:rPr>
          <w:rFonts w:ascii="Times New Roman" w:hAnsi="Times New Roman"/>
        </w:rPr>
      </w:pPr>
      <w:r w:rsidRPr="004B743F">
        <w:rPr>
          <w:rFonts w:ascii="Times New Roman" w:hAnsi="Times New Roman"/>
        </w:rPr>
        <w:t>Проверка подлинности действительности усиленной электронной подписи, которой подписаны документы, представленные заявителем, осуществляется специалистом ОМСУ с использованием соответствующего сервиса единой системы идентификации и аутентификации в порядке, установленном Министерством связи и массовых коммуникаций Российской Федерации.</w:t>
      </w:r>
    </w:p>
    <w:p w:rsidR="003317E8" w:rsidRPr="004B743F" w:rsidRDefault="003317E8" w:rsidP="003317E8">
      <w:pPr>
        <w:pStyle w:val="ConsPlusNormal0"/>
        <w:ind w:firstLine="709"/>
        <w:jc w:val="both"/>
        <w:rPr>
          <w:rFonts w:ascii="Times New Roman" w:hAnsi="Times New Roman"/>
        </w:rPr>
      </w:pPr>
      <w:r w:rsidRPr="004B743F">
        <w:rPr>
          <w:rFonts w:ascii="Times New Roman" w:hAnsi="Times New Roman"/>
        </w:rPr>
        <w:t>В целях предоставления муниципальной услуги в электронной форме с использованием Портала основанием для начала предоставления муниципальной услуги является направление заявителем с использованием Портала сведений из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3317E8" w:rsidRPr="004B743F" w:rsidRDefault="003317E8" w:rsidP="003317E8">
      <w:pPr>
        <w:pStyle w:val="ConsPlusNormal0"/>
        <w:ind w:firstLine="709"/>
        <w:jc w:val="both"/>
        <w:rPr>
          <w:rFonts w:ascii="Times New Roman" w:hAnsi="Times New Roman"/>
        </w:rPr>
      </w:pPr>
      <w:r w:rsidRPr="004B743F">
        <w:rPr>
          <w:rFonts w:ascii="Times New Roman" w:hAnsi="Times New Roman"/>
        </w:rPr>
        <w:t>Направление копий документов, указанных в пункте 2.7 административного регламента, в бумажно-электронном виде может быть осуществлена посредством отправления факсимильного сообщения. В этом случае, заявитель, после отправки факсимильного сообщения может получить регистрационный номер, позвонив на телефонный номер ОМСУ.</w:t>
      </w:r>
    </w:p>
    <w:p w:rsidR="003317E8" w:rsidRPr="004B743F" w:rsidRDefault="003317E8" w:rsidP="003317E8">
      <w:pPr>
        <w:pStyle w:val="ConsPlusNormal0"/>
        <w:ind w:firstLine="709"/>
        <w:jc w:val="both"/>
        <w:rPr>
          <w:rFonts w:ascii="Times New Roman" w:hAnsi="Times New Roman"/>
        </w:rPr>
      </w:pPr>
      <w:r w:rsidRPr="004B743F">
        <w:rPr>
          <w:rFonts w:ascii="Times New Roman" w:hAnsi="Times New Roman"/>
        </w:rPr>
        <w:t>При обращении заявителя за предоставлением муниципальной услуги, заявителю разъясняется информация:</w:t>
      </w:r>
    </w:p>
    <w:p w:rsidR="003317E8" w:rsidRPr="004B743F" w:rsidRDefault="003317E8" w:rsidP="003317E8">
      <w:pPr>
        <w:widowControl w:val="0"/>
        <w:numPr>
          <w:ilvl w:val="0"/>
          <w:numId w:val="12"/>
        </w:numPr>
        <w:spacing w:line="240" w:lineRule="auto"/>
        <w:ind w:left="0" w:firstLine="709"/>
        <w:jc w:val="both"/>
        <w:rPr>
          <w:sz w:val="26"/>
          <w:szCs w:val="26"/>
        </w:rPr>
      </w:pPr>
      <w:r w:rsidRPr="004B743F">
        <w:rPr>
          <w:sz w:val="26"/>
          <w:szCs w:val="26"/>
        </w:rPr>
        <w:t>о нормативных правовых актах, регулирующих условия и порядок предоставления муниципальной услуги;</w:t>
      </w:r>
    </w:p>
    <w:p w:rsidR="003317E8" w:rsidRPr="004B743F" w:rsidRDefault="003317E8" w:rsidP="003317E8">
      <w:pPr>
        <w:widowControl w:val="0"/>
        <w:numPr>
          <w:ilvl w:val="0"/>
          <w:numId w:val="12"/>
        </w:numPr>
        <w:spacing w:line="240" w:lineRule="auto"/>
        <w:ind w:left="0" w:firstLine="709"/>
        <w:jc w:val="both"/>
        <w:rPr>
          <w:sz w:val="26"/>
          <w:szCs w:val="26"/>
        </w:rPr>
      </w:pPr>
      <w:r w:rsidRPr="004B743F">
        <w:rPr>
          <w:sz w:val="26"/>
          <w:szCs w:val="26"/>
        </w:rPr>
        <w:t>о сроках предоставления муниципальной услуги;</w:t>
      </w:r>
    </w:p>
    <w:p w:rsidR="003317E8" w:rsidRPr="004B743F" w:rsidRDefault="003317E8" w:rsidP="003317E8">
      <w:pPr>
        <w:widowControl w:val="0"/>
        <w:numPr>
          <w:ilvl w:val="0"/>
          <w:numId w:val="12"/>
        </w:numPr>
        <w:spacing w:line="240" w:lineRule="auto"/>
        <w:ind w:left="0" w:firstLine="709"/>
        <w:jc w:val="both"/>
        <w:rPr>
          <w:sz w:val="26"/>
          <w:szCs w:val="26"/>
        </w:rPr>
      </w:pPr>
      <w:r w:rsidRPr="004B743F">
        <w:rPr>
          <w:sz w:val="26"/>
          <w:szCs w:val="26"/>
        </w:rPr>
        <w:t>о требованиях, предъявляемых к форме и перечню документов, необходимых для предоставления муниципальной услуги.</w:t>
      </w:r>
    </w:p>
    <w:p w:rsidR="003317E8" w:rsidRPr="004B743F" w:rsidRDefault="003317E8" w:rsidP="003317E8">
      <w:pPr>
        <w:pStyle w:val="ConsPlusNormal0"/>
        <w:ind w:firstLine="709"/>
        <w:jc w:val="both"/>
        <w:rPr>
          <w:rFonts w:ascii="Times New Roman" w:hAnsi="Times New Roman"/>
        </w:rPr>
      </w:pPr>
      <w:r w:rsidRPr="004B743F">
        <w:rPr>
          <w:rFonts w:ascii="Times New Roman" w:hAnsi="Times New Roman"/>
        </w:rPr>
        <w:t>По желанию заявителя информация о требованиях к форме и перечню документов, необходимых для предоставления муниципальной услуги, также может быть представлена ему сотрудником, ответственным за информирование, на бумажном носителе, отправлена факсимильной связью или посредством электронного сообщения.</w:t>
      </w:r>
    </w:p>
    <w:p w:rsidR="003317E8" w:rsidRPr="004B743F" w:rsidRDefault="003317E8" w:rsidP="003317E8">
      <w:pPr>
        <w:pStyle w:val="ConsPlusNormal0"/>
        <w:ind w:firstLine="709"/>
        <w:jc w:val="both"/>
        <w:rPr>
          <w:rFonts w:ascii="Times New Roman" w:hAnsi="Times New Roman"/>
        </w:rPr>
      </w:pPr>
      <w:r w:rsidRPr="004B743F">
        <w:rPr>
          <w:rFonts w:ascii="Times New Roman" w:hAnsi="Times New Roman"/>
        </w:rPr>
        <w:t xml:space="preserve">При очной форме подачи документов, заявление о предоставлении муниципальной услуги может быть оформлено заявителем в ходе приема, либо оформлено заранее и приложено к комплекту документов. </w:t>
      </w:r>
    </w:p>
    <w:p w:rsidR="003317E8" w:rsidRDefault="003317E8" w:rsidP="003317E8">
      <w:pPr>
        <w:pStyle w:val="ConsPlusNormal0"/>
        <w:ind w:firstLine="709"/>
        <w:jc w:val="both"/>
        <w:rPr>
          <w:rFonts w:ascii="Times New Roman" w:hAnsi="Times New Roman"/>
        </w:rPr>
      </w:pPr>
      <w:r w:rsidRPr="00C53413">
        <w:rPr>
          <w:rFonts w:ascii="Times New Roman" w:hAnsi="Times New Roman"/>
        </w:rPr>
        <w:t xml:space="preserve">В заявлении указываются следующие обязательные реквизиты и сведения: </w:t>
      </w:r>
    </w:p>
    <w:p w:rsidR="003317E8" w:rsidRPr="00E53BEA" w:rsidRDefault="003317E8" w:rsidP="003317E8">
      <w:pPr>
        <w:numPr>
          <w:ilvl w:val="0"/>
          <w:numId w:val="43"/>
        </w:numPr>
        <w:suppressAutoHyphens w:val="0"/>
        <w:autoSpaceDE w:val="0"/>
        <w:autoSpaceDN w:val="0"/>
        <w:adjustRightInd w:val="0"/>
        <w:ind w:left="0" w:firstLine="709"/>
        <w:rPr>
          <w:rFonts w:eastAsia="Calibri" w:cs="Courier New"/>
          <w:sz w:val="26"/>
          <w:szCs w:val="26"/>
        </w:rPr>
      </w:pPr>
      <w:r w:rsidRPr="00E53BEA">
        <w:rPr>
          <w:sz w:val="26"/>
          <w:szCs w:val="26"/>
        </w:rPr>
        <w:t>Сведения о заявителе.</w:t>
      </w:r>
    </w:p>
    <w:p w:rsidR="003317E8" w:rsidRPr="003F0387" w:rsidRDefault="003317E8" w:rsidP="003317E8">
      <w:pPr>
        <w:autoSpaceDE w:val="0"/>
        <w:autoSpaceDN w:val="0"/>
        <w:adjustRightInd w:val="0"/>
        <w:ind w:firstLine="709"/>
        <w:jc w:val="both"/>
        <w:rPr>
          <w:rFonts w:eastAsia="Calibri" w:cs="Courier New"/>
          <w:sz w:val="26"/>
          <w:szCs w:val="26"/>
        </w:rPr>
      </w:pPr>
      <w:r w:rsidRPr="003F0387">
        <w:rPr>
          <w:rFonts w:eastAsia="Calibri" w:cs="Courier New"/>
          <w:sz w:val="26"/>
          <w:szCs w:val="26"/>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r>
        <w:rPr>
          <w:rFonts w:eastAsia="Calibri" w:cs="Courier New"/>
          <w:sz w:val="26"/>
          <w:szCs w:val="26"/>
        </w:rPr>
        <w:t xml:space="preserve"> </w:t>
      </w:r>
    </w:p>
    <w:p w:rsidR="003317E8" w:rsidRPr="003F0387" w:rsidRDefault="003317E8" w:rsidP="003317E8">
      <w:pPr>
        <w:autoSpaceDE w:val="0"/>
        <w:autoSpaceDN w:val="0"/>
        <w:adjustRightInd w:val="0"/>
        <w:ind w:firstLine="709"/>
        <w:jc w:val="both"/>
        <w:rPr>
          <w:rFonts w:eastAsia="Calibri" w:cs="Courier New"/>
          <w:sz w:val="26"/>
          <w:szCs w:val="26"/>
        </w:rPr>
      </w:pPr>
      <w:r w:rsidRPr="003F0387">
        <w:rPr>
          <w:rFonts w:eastAsia="Calibri" w:cs="Courier New"/>
          <w:sz w:val="26"/>
          <w:szCs w:val="26"/>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3317E8" w:rsidRPr="0067078D" w:rsidRDefault="003317E8" w:rsidP="003317E8">
      <w:pPr>
        <w:pStyle w:val="ConsPlusNormal0"/>
        <w:numPr>
          <w:ilvl w:val="0"/>
          <w:numId w:val="43"/>
        </w:numPr>
        <w:suppressAutoHyphens w:val="0"/>
        <w:autoSpaceDN w:val="0"/>
        <w:adjustRightInd w:val="0"/>
        <w:ind w:left="0" w:firstLine="709"/>
        <w:jc w:val="both"/>
        <w:rPr>
          <w:rFonts w:ascii="Times New Roman" w:hAnsi="Times New Roman"/>
        </w:rPr>
      </w:pPr>
      <w:r w:rsidRPr="0067078D">
        <w:rPr>
          <w:rFonts w:ascii="Times New Roman" w:hAnsi="Times New Roman"/>
        </w:rPr>
        <w:t>Предмет обращения</w:t>
      </w:r>
      <w:r>
        <w:rPr>
          <w:rFonts w:ascii="Times New Roman" w:hAnsi="Times New Roman"/>
        </w:rPr>
        <w:t>. Краткие проектные характеристики объекта. Адрес (</w:t>
      </w:r>
      <w:r w:rsidR="005E4546">
        <w:rPr>
          <w:rFonts w:ascii="Times New Roman" w:hAnsi="Times New Roman"/>
        </w:rPr>
        <w:t>местоположение</w:t>
      </w:r>
      <w:r>
        <w:rPr>
          <w:rFonts w:ascii="Times New Roman" w:hAnsi="Times New Roman"/>
        </w:rPr>
        <w:t>) объекта.</w:t>
      </w:r>
    </w:p>
    <w:p w:rsidR="003317E8" w:rsidRPr="0067078D" w:rsidRDefault="003317E8" w:rsidP="003317E8">
      <w:pPr>
        <w:pStyle w:val="ConsPlusNormal0"/>
        <w:numPr>
          <w:ilvl w:val="0"/>
          <w:numId w:val="43"/>
        </w:numPr>
        <w:suppressAutoHyphens w:val="0"/>
        <w:autoSpaceDN w:val="0"/>
        <w:adjustRightInd w:val="0"/>
        <w:ind w:left="0" w:firstLine="709"/>
        <w:jc w:val="both"/>
        <w:rPr>
          <w:rFonts w:ascii="Times New Roman" w:hAnsi="Times New Roman"/>
        </w:rPr>
      </w:pPr>
      <w:r>
        <w:rPr>
          <w:rFonts w:ascii="Times New Roman" w:hAnsi="Times New Roman"/>
        </w:rPr>
        <w:lastRenderedPageBreak/>
        <w:t>Перечень</w:t>
      </w:r>
      <w:r w:rsidRPr="0067078D">
        <w:rPr>
          <w:rFonts w:ascii="Times New Roman" w:hAnsi="Times New Roman"/>
        </w:rPr>
        <w:t xml:space="preserve"> представленных документов</w:t>
      </w:r>
      <w:r>
        <w:rPr>
          <w:rFonts w:ascii="Times New Roman" w:hAnsi="Times New Roman"/>
        </w:rPr>
        <w:t>.</w:t>
      </w:r>
    </w:p>
    <w:p w:rsidR="003317E8" w:rsidRPr="0067078D" w:rsidRDefault="003317E8" w:rsidP="003317E8">
      <w:pPr>
        <w:pStyle w:val="ConsPlusNormal0"/>
        <w:numPr>
          <w:ilvl w:val="0"/>
          <w:numId w:val="43"/>
        </w:numPr>
        <w:suppressAutoHyphens w:val="0"/>
        <w:autoSpaceDN w:val="0"/>
        <w:adjustRightInd w:val="0"/>
        <w:ind w:hanging="502"/>
        <w:jc w:val="both"/>
        <w:rPr>
          <w:rFonts w:ascii="Times New Roman" w:hAnsi="Times New Roman"/>
        </w:rPr>
      </w:pPr>
      <w:r>
        <w:rPr>
          <w:rFonts w:ascii="Times New Roman" w:hAnsi="Times New Roman"/>
        </w:rPr>
        <w:t xml:space="preserve">   Д</w:t>
      </w:r>
      <w:r w:rsidRPr="0067078D">
        <w:rPr>
          <w:rFonts w:ascii="Times New Roman" w:hAnsi="Times New Roman"/>
        </w:rPr>
        <w:t>ата подачи заявления;</w:t>
      </w:r>
    </w:p>
    <w:p w:rsidR="003317E8" w:rsidRPr="0067078D" w:rsidRDefault="003317E8" w:rsidP="003317E8">
      <w:pPr>
        <w:pStyle w:val="ConsPlusNormal0"/>
        <w:numPr>
          <w:ilvl w:val="0"/>
          <w:numId w:val="43"/>
        </w:numPr>
        <w:suppressAutoHyphens w:val="0"/>
        <w:autoSpaceDN w:val="0"/>
        <w:adjustRightInd w:val="0"/>
        <w:ind w:hanging="502"/>
        <w:jc w:val="both"/>
        <w:rPr>
          <w:rFonts w:ascii="Times New Roman" w:hAnsi="Times New Roman"/>
        </w:rPr>
      </w:pPr>
      <w:r>
        <w:rPr>
          <w:rFonts w:ascii="Times New Roman" w:hAnsi="Times New Roman"/>
        </w:rPr>
        <w:t xml:space="preserve">   П</w:t>
      </w:r>
      <w:r w:rsidRPr="0067078D">
        <w:rPr>
          <w:rFonts w:ascii="Times New Roman" w:hAnsi="Times New Roman"/>
        </w:rPr>
        <w:t>одпись лица, подавшего заявление.</w:t>
      </w:r>
    </w:p>
    <w:p w:rsidR="003317E8" w:rsidRPr="00C53413" w:rsidRDefault="003317E8" w:rsidP="003317E8">
      <w:pPr>
        <w:pStyle w:val="ConsPlusNormal0"/>
        <w:ind w:firstLine="709"/>
        <w:jc w:val="both"/>
        <w:rPr>
          <w:rFonts w:ascii="Times New Roman" w:hAnsi="Times New Roman"/>
        </w:rPr>
      </w:pPr>
      <w:r w:rsidRPr="00C53413">
        <w:rPr>
          <w:rFonts w:ascii="Times New Roman" w:hAnsi="Times New Roman"/>
        </w:rPr>
        <w:t>По просьбе обратившегося лица, заявление может быть оформлено специалистом,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3317E8" w:rsidRPr="00C53413" w:rsidRDefault="003317E8" w:rsidP="003317E8">
      <w:pPr>
        <w:pStyle w:val="ConsPlusNormal0"/>
        <w:ind w:firstLine="709"/>
        <w:jc w:val="both"/>
        <w:rPr>
          <w:rFonts w:ascii="Times New Roman" w:hAnsi="Times New Roman"/>
        </w:rPr>
      </w:pPr>
      <w:r w:rsidRPr="00C53413">
        <w:rPr>
          <w:rFonts w:ascii="Times New Roman" w:hAnsi="Times New Roman"/>
        </w:rPr>
        <w:t>Специалист, ответственный за прием документов, осуществляет следующие действия в ходе приема заявителя:</w:t>
      </w:r>
    </w:p>
    <w:p w:rsidR="003317E8" w:rsidRPr="00C53413" w:rsidRDefault="003317E8" w:rsidP="003317E8">
      <w:pPr>
        <w:widowControl w:val="0"/>
        <w:numPr>
          <w:ilvl w:val="0"/>
          <w:numId w:val="13"/>
        </w:numPr>
        <w:spacing w:line="240" w:lineRule="auto"/>
        <w:ind w:left="0" w:firstLine="709"/>
        <w:jc w:val="both"/>
        <w:rPr>
          <w:sz w:val="26"/>
          <w:szCs w:val="26"/>
        </w:rPr>
      </w:pPr>
      <w:r w:rsidRPr="00C53413">
        <w:rPr>
          <w:sz w:val="26"/>
          <w:szCs w:val="26"/>
        </w:rPr>
        <w:t>устанавливает предмет обращения, проверяет документ, удостоверяющий личность;</w:t>
      </w:r>
    </w:p>
    <w:p w:rsidR="003317E8" w:rsidRPr="00C53413" w:rsidRDefault="003317E8" w:rsidP="003317E8">
      <w:pPr>
        <w:widowControl w:val="0"/>
        <w:numPr>
          <w:ilvl w:val="0"/>
          <w:numId w:val="13"/>
        </w:numPr>
        <w:spacing w:line="240" w:lineRule="auto"/>
        <w:ind w:left="0" w:firstLine="709"/>
        <w:jc w:val="both"/>
        <w:rPr>
          <w:sz w:val="26"/>
          <w:szCs w:val="26"/>
        </w:rPr>
      </w:pPr>
      <w:r w:rsidRPr="00C53413">
        <w:rPr>
          <w:sz w:val="26"/>
          <w:szCs w:val="26"/>
        </w:rPr>
        <w:t>проверяет полномочия заявителя;</w:t>
      </w:r>
    </w:p>
    <w:p w:rsidR="003317E8" w:rsidRPr="00C53413" w:rsidRDefault="003317E8" w:rsidP="003317E8">
      <w:pPr>
        <w:widowControl w:val="0"/>
        <w:numPr>
          <w:ilvl w:val="0"/>
          <w:numId w:val="13"/>
        </w:numPr>
        <w:spacing w:line="240" w:lineRule="auto"/>
        <w:ind w:left="0" w:firstLine="709"/>
        <w:jc w:val="both"/>
        <w:rPr>
          <w:sz w:val="26"/>
          <w:szCs w:val="26"/>
        </w:rPr>
      </w:pPr>
      <w:r w:rsidRPr="00C53413">
        <w:rPr>
          <w:sz w:val="26"/>
          <w:szCs w:val="26"/>
        </w:rPr>
        <w:t>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2.7 административного регламента;</w:t>
      </w:r>
    </w:p>
    <w:p w:rsidR="003317E8" w:rsidRPr="00C53413" w:rsidRDefault="003317E8" w:rsidP="003317E8">
      <w:pPr>
        <w:widowControl w:val="0"/>
        <w:numPr>
          <w:ilvl w:val="0"/>
          <w:numId w:val="13"/>
        </w:numPr>
        <w:spacing w:line="240" w:lineRule="auto"/>
        <w:ind w:left="0" w:firstLine="709"/>
        <w:jc w:val="both"/>
        <w:rPr>
          <w:sz w:val="26"/>
          <w:szCs w:val="26"/>
        </w:rPr>
      </w:pPr>
      <w:r w:rsidRPr="00C53413">
        <w:rPr>
          <w:sz w:val="26"/>
          <w:szCs w:val="26"/>
        </w:rPr>
        <w:t>проверяет соответствие представленных документов требованиям, удостоверяясь, что:</w:t>
      </w:r>
    </w:p>
    <w:p w:rsidR="003317E8" w:rsidRPr="00C53413" w:rsidRDefault="003317E8" w:rsidP="003317E8">
      <w:pPr>
        <w:pStyle w:val="ConsPlusNormal0"/>
        <w:ind w:firstLine="709"/>
        <w:jc w:val="both"/>
        <w:rPr>
          <w:rFonts w:ascii="Times New Roman" w:hAnsi="Times New Roman"/>
        </w:rPr>
      </w:pPr>
      <w:r w:rsidRPr="00C53413">
        <w:rPr>
          <w:rFonts w:ascii="Times New Roman" w:hAnsi="Times New Roman"/>
        </w:rPr>
        <w:t>документы в установленных законодательством случаях удостоверены, скреплены печатями, имеют надлежащие подписи сторон или определенных законодательством должностных лиц;</w:t>
      </w:r>
    </w:p>
    <w:p w:rsidR="003317E8" w:rsidRPr="00C53413" w:rsidRDefault="003317E8" w:rsidP="003317E8">
      <w:pPr>
        <w:pStyle w:val="ConsPlusNormal0"/>
        <w:ind w:firstLine="709"/>
        <w:jc w:val="both"/>
        <w:rPr>
          <w:rFonts w:ascii="Times New Roman" w:hAnsi="Times New Roman"/>
        </w:rPr>
      </w:pPr>
      <w:r w:rsidRPr="00C53413">
        <w:rPr>
          <w:rFonts w:ascii="Times New Roman" w:hAnsi="Times New Roman"/>
        </w:rPr>
        <w:t>тексты документов написаны разборчиво, наименования юридических лиц - без сокращения, с указанием их мест нахождения;</w:t>
      </w:r>
    </w:p>
    <w:p w:rsidR="003317E8" w:rsidRPr="00C53413" w:rsidRDefault="003317E8" w:rsidP="003317E8">
      <w:pPr>
        <w:pStyle w:val="ConsPlusNormal0"/>
        <w:ind w:firstLine="709"/>
        <w:jc w:val="both"/>
        <w:rPr>
          <w:rFonts w:ascii="Times New Roman" w:hAnsi="Times New Roman"/>
        </w:rPr>
      </w:pPr>
      <w:r w:rsidRPr="00C53413">
        <w:rPr>
          <w:rFonts w:ascii="Times New Roman" w:hAnsi="Times New Roman"/>
        </w:rPr>
        <w:t>фамилии, имена и отчества физических лиц, контактные телефоны, адреса их мест жительства написаны полностью;</w:t>
      </w:r>
    </w:p>
    <w:p w:rsidR="003317E8" w:rsidRPr="00C53413" w:rsidRDefault="003317E8" w:rsidP="003317E8">
      <w:pPr>
        <w:pStyle w:val="ConsPlusNormal0"/>
        <w:ind w:firstLine="709"/>
        <w:jc w:val="both"/>
        <w:rPr>
          <w:rFonts w:ascii="Times New Roman" w:hAnsi="Times New Roman"/>
        </w:rPr>
      </w:pPr>
      <w:r w:rsidRPr="00C53413">
        <w:rPr>
          <w:rFonts w:ascii="Times New Roman" w:hAnsi="Times New Roman"/>
        </w:rPr>
        <w:t>в документах нет подчисток, приписок, зачеркнутых слов и иных неоговоренных исправлений;</w:t>
      </w:r>
    </w:p>
    <w:p w:rsidR="003317E8" w:rsidRPr="00C53413" w:rsidRDefault="003317E8" w:rsidP="003317E8">
      <w:pPr>
        <w:pStyle w:val="ConsPlusNormal0"/>
        <w:ind w:firstLine="709"/>
        <w:jc w:val="both"/>
        <w:rPr>
          <w:rFonts w:ascii="Times New Roman" w:hAnsi="Times New Roman"/>
        </w:rPr>
      </w:pPr>
      <w:r w:rsidRPr="00C53413">
        <w:rPr>
          <w:rFonts w:ascii="Times New Roman" w:hAnsi="Times New Roman"/>
        </w:rPr>
        <w:t>документы не исполнены карандашом;</w:t>
      </w:r>
    </w:p>
    <w:p w:rsidR="003317E8" w:rsidRPr="00C53413" w:rsidRDefault="003317E8" w:rsidP="003317E8">
      <w:pPr>
        <w:pStyle w:val="ConsPlusNormal0"/>
        <w:ind w:firstLine="709"/>
        <w:jc w:val="both"/>
        <w:rPr>
          <w:rFonts w:ascii="Times New Roman" w:hAnsi="Times New Roman"/>
        </w:rPr>
      </w:pPr>
      <w:r w:rsidRPr="00C53413">
        <w:rPr>
          <w:rFonts w:ascii="Times New Roman" w:hAnsi="Times New Roman"/>
        </w:rPr>
        <w:t>документы не имеют серьезных повреждений, наличие которых не позволяет однозначно истолковать их содержание;</w:t>
      </w:r>
    </w:p>
    <w:p w:rsidR="003317E8" w:rsidRPr="00C53413" w:rsidRDefault="003317E8" w:rsidP="003317E8">
      <w:pPr>
        <w:widowControl w:val="0"/>
        <w:numPr>
          <w:ilvl w:val="0"/>
          <w:numId w:val="13"/>
        </w:numPr>
        <w:spacing w:line="240" w:lineRule="auto"/>
        <w:ind w:left="0" w:firstLine="709"/>
        <w:jc w:val="both"/>
        <w:rPr>
          <w:sz w:val="26"/>
          <w:szCs w:val="26"/>
        </w:rPr>
      </w:pPr>
      <w:r w:rsidRPr="00C53413">
        <w:rPr>
          <w:sz w:val="26"/>
          <w:szCs w:val="26"/>
        </w:rPr>
        <w:t>принимает решение о приеме у заявителя представленных документов;</w:t>
      </w:r>
    </w:p>
    <w:p w:rsidR="005E4546" w:rsidRPr="003E4C59" w:rsidRDefault="005E4546" w:rsidP="005E4546">
      <w:pPr>
        <w:widowControl w:val="0"/>
        <w:numPr>
          <w:ilvl w:val="0"/>
          <w:numId w:val="13"/>
        </w:numPr>
        <w:spacing w:line="240" w:lineRule="auto"/>
        <w:ind w:left="0" w:firstLine="709"/>
        <w:jc w:val="both"/>
        <w:rPr>
          <w:szCs w:val="28"/>
        </w:rPr>
      </w:pPr>
      <w:r w:rsidRPr="003E4C59">
        <w:rPr>
          <w:szCs w:val="28"/>
        </w:rPr>
        <w:t xml:space="preserve">выдает заявителю </w:t>
      </w:r>
      <w:r>
        <w:rPr>
          <w:szCs w:val="28"/>
        </w:rPr>
        <w:t>расписку о приеме документов</w:t>
      </w:r>
      <w:r w:rsidRPr="003E4C59">
        <w:rPr>
          <w:szCs w:val="28"/>
        </w:rPr>
        <w:t xml:space="preserve"> с описью представленных документов и указанием даты их принятия, подтверждающее принятие документов </w:t>
      </w:r>
      <w:r w:rsidRPr="00B17666">
        <w:rPr>
          <w:szCs w:val="28"/>
        </w:rPr>
        <w:t>согласно Приложению</w:t>
      </w:r>
      <w:r w:rsidRPr="003E4C59">
        <w:rPr>
          <w:szCs w:val="28"/>
        </w:rPr>
        <w:t xml:space="preserve"> 5 к настоящему административному регламенту, регистрирует принятое заявление и документы;</w:t>
      </w:r>
    </w:p>
    <w:p w:rsidR="003317E8" w:rsidRPr="00C53413" w:rsidRDefault="003317E8" w:rsidP="003317E8">
      <w:pPr>
        <w:widowControl w:val="0"/>
        <w:numPr>
          <w:ilvl w:val="0"/>
          <w:numId w:val="13"/>
        </w:numPr>
        <w:spacing w:line="240" w:lineRule="auto"/>
        <w:ind w:left="0" w:firstLine="709"/>
        <w:jc w:val="both"/>
        <w:rPr>
          <w:sz w:val="26"/>
          <w:szCs w:val="26"/>
        </w:rPr>
      </w:pPr>
      <w:r w:rsidRPr="00C53413">
        <w:rPr>
          <w:sz w:val="26"/>
          <w:szCs w:val="26"/>
        </w:rPr>
        <w:t>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317E8" w:rsidRPr="00C53413" w:rsidRDefault="003317E8" w:rsidP="003317E8">
      <w:pPr>
        <w:pStyle w:val="ConsPlusNormal0"/>
        <w:ind w:firstLine="709"/>
        <w:jc w:val="both"/>
        <w:rPr>
          <w:rFonts w:ascii="Times New Roman" w:hAnsi="Times New Roman"/>
        </w:rPr>
      </w:pPr>
      <w:r w:rsidRPr="00C53413">
        <w:rPr>
          <w:rFonts w:ascii="Times New Roman" w:hAnsi="Times New Roman"/>
        </w:rPr>
        <w:t>При установлении фактов отсутствия необходимых документов, несоответствия представленных документов требованиям, указанным в настоящем административном регламенте, специалист, ответственный за прием документов,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3317E8" w:rsidRPr="00C53413" w:rsidRDefault="003317E8" w:rsidP="003317E8">
      <w:pPr>
        <w:pStyle w:val="ConsPlusNormal0"/>
        <w:ind w:firstLine="709"/>
        <w:jc w:val="both"/>
        <w:rPr>
          <w:rFonts w:ascii="Times New Roman" w:hAnsi="Times New Roman"/>
        </w:rPr>
      </w:pPr>
      <w:r w:rsidRPr="00C53413">
        <w:rPr>
          <w:rFonts w:ascii="Times New Roman" w:hAnsi="Times New Roman"/>
        </w:rPr>
        <w:t>При отсутствии у заявителя заполненного заявления или неправильном его заполнении специалист, ответственный за прием документов, помогает заявителю заполнить заявление.</w:t>
      </w:r>
    </w:p>
    <w:p w:rsidR="003317E8" w:rsidRPr="00C53413" w:rsidRDefault="003317E8" w:rsidP="003317E8">
      <w:pPr>
        <w:pStyle w:val="ConsPlusNormal0"/>
        <w:ind w:firstLine="709"/>
        <w:jc w:val="both"/>
        <w:rPr>
          <w:rFonts w:ascii="Times New Roman" w:hAnsi="Times New Roman"/>
        </w:rPr>
      </w:pPr>
      <w:r w:rsidRPr="00C53413">
        <w:rPr>
          <w:rFonts w:ascii="Times New Roman" w:hAnsi="Times New Roman"/>
        </w:rPr>
        <w:lastRenderedPageBreak/>
        <w:t>По итогам исполнения административной процедуры по приему документов специалист, ответственный за прием документов, формирует комплект документов (дело) и передает его специалисту, ответственному за межведомственное взаимодействие.</w:t>
      </w:r>
    </w:p>
    <w:p w:rsidR="003317E8" w:rsidRPr="00C53413" w:rsidRDefault="003317E8" w:rsidP="003317E8">
      <w:pPr>
        <w:pStyle w:val="ConsPlusNormal0"/>
        <w:ind w:firstLine="709"/>
        <w:jc w:val="both"/>
        <w:rPr>
          <w:rFonts w:ascii="Times New Roman" w:hAnsi="Times New Roman"/>
        </w:rPr>
      </w:pPr>
      <w:r w:rsidRPr="00C53413">
        <w:rPr>
          <w:rFonts w:ascii="Times New Roman" w:hAnsi="Times New Roman"/>
        </w:rPr>
        <w:t>Длительность осуществления всех необходимых действий не может превышать 15 минут.</w:t>
      </w:r>
    </w:p>
    <w:p w:rsidR="003317E8" w:rsidRPr="00C53413" w:rsidRDefault="003317E8" w:rsidP="003317E8">
      <w:pPr>
        <w:pStyle w:val="ConsPlusNormal0"/>
        <w:ind w:firstLine="709"/>
        <w:jc w:val="both"/>
        <w:rPr>
          <w:rFonts w:ascii="Times New Roman" w:hAnsi="Times New Roman"/>
        </w:rPr>
      </w:pPr>
      <w:r w:rsidRPr="00C53413">
        <w:rPr>
          <w:rFonts w:ascii="Times New Roman" w:hAnsi="Times New Roman"/>
        </w:rPr>
        <w:t>Если заявитель обратился заочно, специалист, ответственный за прием документов:</w:t>
      </w:r>
    </w:p>
    <w:p w:rsidR="003317E8" w:rsidRPr="00C53413" w:rsidRDefault="003317E8" w:rsidP="003317E8">
      <w:pPr>
        <w:widowControl w:val="0"/>
        <w:numPr>
          <w:ilvl w:val="0"/>
          <w:numId w:val="14"/>
        </w:numPr>
        <w:spacing w:line="240" w:lineRule="auto"/>
        <w:ind w:left="0" w:firstLine="709"/>
        <w:jc w:val="both"/>
        <w:rPr>
          <w:sz w:val="26"/>
          <w:szCs w:val="26"/>
        </w:rPr>
      </w:pPr>
      <w:r w:rsidRPr="00C53413">
        <w:rPr>
          <w:sz w:val="26"/>
          <w:szCs w:val="26"/>
        </w:rPr>
        <w:t>регистрирует его под индивидуальным порядковым номером в день поступления документов в информационную систему;</w:t>
      </w:r>
    </w:p>
    <w:p w:rsidR="003317E8" w:rsidRPr="00C53413" w:rsidRDefault="003317E8" w:rsidP="003317E8">
      <w:pPr>
        <w:widowControl w:val="0"/>
        <w:numPr>
          <w:ilvl w:val="0"/>
          <w:numId w:val="14"/>
        </w:numPr>
        <w:spacing w:line="240" w:lineRule="auto"/>
        <w:ind w:left="0" w:firstLine="709"/>
        <w:jc w:val="both"/>
        <w:rPr>
          <w:sz w:val="26"/>
          <w:szCs w:val="26"/>
        </w:rPr>
      </w:pPr>
      <w:r w:rsidRPr="00C53413">
        <w:rPr>
          <w:sz w:val="26"/>
          <w:szCs w:val="26"/>
        </w:rPr>
        <w:t>проверяет правильность оформления заявления, при поступлении заявления по почте или в факсимильном сообщении, и правильность оформления иных документов, поступивших от заявителя;</w:t>
      </w:r>
    </w:p>
    <w:p w:rsidR="003317E8" w:rsidRPr="00C53413" w:rsidRDefault="003317E8" w:rsidP="003317E8">
      <w:pPr>
        <w:widowControl w:val="0"/>
        <w:numPr>
          <w:ilvl w:val="0"/>
          <w:numId w:val="14"/>
        </w:numPr>
        <w:spacing w:line="240" w:lineRule="auto"/>
        <w:ind w:left="0" w:firstLine="709"/>
        <w:jc w:val="both"/>
        <w:rPr>
          <w:sz w:val="26"/>
          <w:szCs w:val="26"/>
        </w:rPr>
      </w:pPr>
      <w:r w:rsidRPr="00C53413">
        <w:rPr>
          <w:sz w:val="26"/>
          <w:szCs w:val="26"/>
        </w:rPr>
        <w:t>проверяет представленные документы на предмет комплектности;</w:t>
      </w:r>
    </w:p>
    <w:p w:rsidR="003317E8" w:rsidRPr="00C53413" w:rsidRDefault="003317E8" w:rsidP="003317E8">
      <w:pPr>
        <w:widowControl w:val="0"/>
        <w:numPr>
          <w:ilvl w:val="0"/>
          <w:numId w:val="14"/>
        </w:numPr>
        <w:spacing w:line="240" w:lineRule="auto"/>
        <w:ind w:left="0" w:firstLine="709"/>
        <w:jc w:val="both"/>
        <w:rPr>
          <w:sz w:val="26"/>
          <w:szCs w:val="26"/>
        </w:rPr>
      </w:pPr>
      <w:r w:rsidRPr="00C53413">
        <w:rPr>
          <w:sz w:val="26"/>
          <w:szCs w:val="26"/>
        </w:rPr>
        <w:t>отправляет заявителю уведомление с описью принятых документов и указанием даты их принятия, подтверждающее принятие документов (отказ в принятии документов).</w:t>
      </w:r>
    </w:p>
    <w:p w:rsidR="003317E8" w:rsidRPr="00C53413" w:rsidRDefault="003317E8" w:rsidP="003317E8">
      <w:pPr>
        <w:pStyle w:val="ConsPlusNormal0"/>
        <w:ind w:firstLine="709"/>
        <w:jc w:val="both"/>
        <w:rPr>
          <w:rFonts w:ascii="Times New Roman" w:hAnsi="Times New Roman"/>
        </w:rPr>
      </w:pPr>
      <w:r w:rsidRPr="00C53413">
        <w:rPr>
          <w:rFonts w:ascii="Times New Roman" w:hAnsi="Times New Roman"/>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 в электронном сообщении, в факсимильном сообщении).</w:t>
      </w:r>
    </w:p>
    <w:p w:rsidR="003317E8" w:rsidRPr="00C53413" w:rsidRDefault="003317E8" w:rsidP="003317E8">
      <w:pPr>
        <w:pStyle w:val="ConsPlusNormal0"/>
        <w:ind w:firstLine="709"/>
        <w:jc w:val="both"/>
        <w:rPr>
          <w:rFonts w:ascii="Times New Roman" w:hAnsi="Times New Roman"/>
        </w:rPr>
      </w:pPr>
      <w:r w:rsidRPr="00C53413">
        <w:rPr>
          <w:rFonts w:ascii="Times New Roman" w:hAnsi="Times New Roman"/>
        </w:rPr>
        <w:t>В случае если наряду с исчерпывающим перечнем документов, которые заявитель должен предоставить самостоятельно, были предоставлены документы, указанные в пункте 2.8. административного регламента, специалист, ответственный за прием документов, проверяет такие документы на соответствие требованиям, установленным в административном регламенте, и (если выявлены недостатки) уведомляет заявителя о необходимости устранения недостатков в таких документах в трехдневный срок либо (если недостатки не выявлены) прикладывает документы к делу заявителя и регистрирует такие документы в общем порядке.</w:t>
      </w:r>
    </w:p>
    <w:p w:rsidR="003317E8" w:rsidRPr="00C53413" w:rsidRDefault="003317E8" w:rsidP="003317E8">
      <w:pPr>
        <w:pStyle w:val="ConsPlusNormal0"/>
        <w:ind w:firstLine="709"/>
        <w:jc w:val="both"/>
        <w:rPr>
          <w:rFonts w:ascii="Times New Roman" w:hAnsi="Times New Roman"/>
        </w:rPr>
      </w:pPr>
      <w:r w:rsidRPr="00C53413">
        <w:rPr>
          <w:rFonts w:ascii="Times New Roman" w:hAnsi="Times New Roman"/>
        </w:rPr>
        <w:t>Непредставление таких документов (или не исправление в таких документах недостатков заявителем в трехдневный срок) не является основанием для отказа в приеме документов.</w:t>
      </w:r>
    </w:p>
    <w:p w:rsidR="003317E8" w:rsidRPr="00C53413" w:rsidRDefault="003317E8" w:rsidP="003317E8">
      <w:pPr>
        <w:pStyle w:val="ConsPlusNormal0"/>
        <w:ind w:firstLine="709"/>
        <w:jc w:val="both"/>
        <w:rPr>
          <w:rFonts w:ascii="Times New Roman" w:hAnsi="Times New Roman"/>
        </w:rPr>
      </w:pPr>
      <w:r w:rsidRPr="00C53413">
        <w:rPr>
          <w:rFonts w:ascii="Times New Roman" w:hAnsi="Times New Roman"/>
        </w:rPr>
        <w:t xml:space="preserve">В случае если заявитель не представил документы, указанные в пункте 2.8. административного регламента (или не исправил недостатки в таких документах в трехдневный срок), специалист, ответственный за прием документов, передает комплект документов специалисту, ответственному за межведомственное взаимодействие, для направления межведомственных запросов в органы (организации), указанные в пункте 2.3 административного регламента. </w:t>
      </w:r>
    </w:p>
    <w:p w:rsidR="003317E8" w:rsidRPr="00C53413" w:rsidRDefault="003317E8" w:rsidP="003317E8">
      <w:pPr>
        <w:pStyle w:val="ConsPlusNormal0"/>
        <w:ind w:firstLine="709"/>
        <w:jc w:val="both"/>
        <w:rPr>
          <w:rFonts w:ascii="Times New Roman" w:hAnsi="Times New Roman"/>
        </w:rPr>
      </w:pPr>
      <w:r w:rsidRPr="00C53413">
        <w:rPr>
          <w:rFonts w:ascii="Times New Roman" w:hAnsi="Times New Roman"/>
        </w:rPr>
        <w:t xml:space="preserve">Срок исполнения административной процедуры составляет не более 15 минут. </w:t>
      </w:r>
    </w:p>
    <w:p w:rsidR="003317E8" w:rsidRDefault="003317E8" w:rsidP="003317E8">
      <w:pPr>
        <w:pStyle w:val="ConsPlusNormal0"/>
        <w:ind w:firstLine="709"/>
        <w:jc w:val="both"/>
        <w:rPr>
          <w:rFonts w:ascii="Times New Roman" w:hAnsi="Times New Roman"/>
        </w:rPr>
      </w:pPr>
      <w:proofErr w:type="gramStart"/>
      <w:r w:rsidRPr="00C53413">
        <w:rPr>
          <w:rFonts w:ascii="Times New Roman" w:hAnsi="Times New Roman"/>
        </w:rPr>
        <w:t>Результатом административной процедуры является прием и регистрация документов, представленных заявителем, либо уведомление заявителя о необходимости переоформления представленного заявления (исправлении или доукомплектовании документов</w:t>
      </w:r>
      <w:r w:rsidR="005E4546">
        <w:rPr>
          <w:rFonts w:ascii="Times New Roman" w:hAnsi="Times New Roman"/>
        </w:rPr>
        <w:t xml:space="preserve">. </w:t>
      </w:r>
      <w:proofErr w:type="gramEnd"/>
    </w:p>
    <w:p w:rsidR="005E4546" w:rsidRPr="00FE6A85" w:rsidRDefault="005E4546" w:rsidP="003317E8">
      <w:pPr>
        <w:pStyle w:val="ConsPlusNormal0"/>
        <w:ind w:firstLine="709"/>
        <w:jc w:val="both"/>
        <w:rPr>
          <w:rFonts w:ascii="Times New Roman" w:hAnsi="Times New Roman"/>
          <w:b/>
          <w:highlight w:val="yellow"/>
        </w:rPr>
      </w:pPr>
    </w:p>
    <w:p w:rsidR="00896825" w:rsidRPr="003E4C59" w:rsidRDefault="00896825" w:rsidP="00896825">
      <w:pPr>
        <w:pStyle w:val="ConsPlusNormal0"/>
        <w:ind w:firstLine="709"/>
        <w:jc w:val="center"/>
        <w:rPr>
          <w:rFonts w:ascii="Times New Roman" w:hAnsi="Times New Roman"/>
          <w:b/>
          <w:sz w:val="28"/>
          <w:szCs w:val="28"/>
        </w:rPr>
      </w:pPr>
      <w:r w:rsidRPr="003E4C59">
        <w:rPr>
          <w:rFonts w:ascii="Times New Roman" w:hAnsi="Times New Roman"/>
          <w:b/>
          <w:sz w:val="28"/>
          <w:szCs w:val="28"/>
        </w:rPr>
        <w:t xml:space="preserve">Направление межведомственных запросов в органы государственной власти, органы местного самоуправления и </w:t>
      </w:r>
      <w:r w:rsidRPr="003E4C59">
        <w:rPr>
          <w:rFonts w:ascii="Times New Roman" w:hAnsi="Times New Roman"/>
          <w:b/>
          <w:sz w:val="28"/>
          <w:szCs w:val="28"/>
        </w:rPr>
        <w:lastRenderedPageBreak/>
        <w:t>подведомственные этим органам организации в случае, если определенные документы не были представлены заявителем самостоятельно</w:t>
      </w:r>
    </w:p>
    <w:p w:rsidR="00896825" w:rsidRPr="003E4C59" w:rsidRDefault="00896825" w:rsidP="00896825">
      <w:pPr>
        <w:pStyle w:val="ConsPlusNormal0"/>
        <w:ind w:firstLine="709"/>
        <w:jc w:val="both"/>
        <w:rPr>
          <w:rFonts w:ascii="Times New Roman" w:hAnsi="Times New Roman"/>
          <w:sz w:val="28"/>
          <w:szCs w:val="28"/>
          <w:highlight w:val="yellow"/>
        </w:rPr>
      </w:pPr>
    </w:p>
    <w:p w:rsidR="00896825" w:rsidRPr="003E4C59" w:rsidRDefault="00896825" w:rsidP="00896825">
      <w:pPr>
        <w:pStyle w:val="ConsPlusNormal0"/>
        <w:ind w:firstLine="709"/>
        <w:jc w:val="both"/>
        <w:rPr>
          <w:rFonts w:ascii="Times New Roman" w:hAnsi="Times New Roman"/>
          <w:sz w:val="28"/>
          <w:szCs w:val="28"/>
        </w:rPr>
      </w:pPr>
      <w:r w:rsidRPr="003E4C59">
        <w:rPr>
          <w:rFonts w:ascii="Times New Roman" w:hAnsi="Times New Roman"/>
          <w:sz w:val="28"/>
          <w:szCs w:val="28"/>
        </w:rPr>
        <w:t xml:space="preserve">3.3. Основанием для начала осуществления административной процедуры является получение специалистом,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2.8. административного регламента. </w:t>
      </w:r>
    </w:p>
    <w:p w:rsidR="00896825" w:rsidRPr="003E4C59" w:rsidRDefault="00896825" w:rsidP="00896825">
      <w:pPr>
        <w:pStyle w:val="ConsPlusNormal0"/>
        <w:ind w:firstLine="709"/>
        <w:jc w:val="both"/>
        <w:rPr>
          <w:rFonts w:ascii="Times New Roman" w:hAnsi="Times New Roman"/>
          <w:sz w:val="28"/>
          <w:szCs w:val="28"/>
        </w:rPr>
      </w:pPr>
      <w:r w:rsidRPr="003E4C59">
        <w:rPr>
          <w:rFonts w:ascii="Times New Roman" w:hAnsi="Times New Roman"/>
          <w:sz w:val="28"/>
          <w:szCs w:val="28"/>
        </w:rPr>
        <w:t>Специалист, ответственный за межведомственное взаимодействие, не позднее трех рабочих дней, следующих за днем поступления заявления:</w:t>
      </w:r>
    </w:p>
    <w:p w:rsidR="00896825" w:rsidRPr="003E4C59" w:rsidRDefault="00896825" w:rsidP="00896825">
      <w:pPr>
        <w:pStyle w:val="ConsPlusNormal0"/>
        <w:ind w:firstLine="709"/>
        <w:jc w:val="both"/>
        <w:rPr>
          <w:rFonts w:ascii="Times New Roman" w:hAnsi="Times New Roman"/>
          <w:sz w:val="28"/>
          <w:szCs w:val="28"/>
        </w:rPr>
      </w:pPr>
      <w:r w:rsidRPr="003E4C59">
        <w:rPr>
          <w:rFonts w:ascii="Times New Roman" w:hAnsi="Times New Roman"/>
          <w:sz w:val="28"/>
          <w:szCs w:val="28"/>
        </w:rPr>
        <w:t>•</w:t>
      </w:r>
      <w:r w:rsidRPr="003E4C59">
        <w:rPr>
          <w:rFonts w:ascii="Times New Roman" w:hAnsi="Times New Roman"/>
          <w:sz w:val="28"/>
          <w:szCs w:val="28"/>
        </w:rPr>
        <w:tab/>
        <w:t>оформляет межведомственные запросы в органы, указанные в пункте 2.3 административного р</w:t>
      </w:r>
      <w:r>
        <w:rPr>
          <w:rFonts w:ascii="Times New Roman" w:hAnsi="Times New Roman"/>
          <w:sz w:val="28"/>
          <w:szCs w:val="28"/>
        </w:rPr>
        <w:t xml:space="preserve">егламента, </w:t>
      </w:r>
      <w:r w:rsidRPr="00B17666">
        <w:rPr>
          <w:rFonts w:ascii="Times New Roman" w:hAnsi="Times New Roman"/>
          <w:sz w:val="28"/>
          <w:szCs w:val="28"/>
        </w:rPr>
        <w:t>согласно Приложению</w:t>
      </w:r>
      <w:r>
        <w:rPr>
          <w:rFonts w:ascii="Times New Roman" w:hAnsi="Times New Roman"/>
          <w:sz w:val="28"/>
          <w:szCs w:val="28"/>
        </w:rPr>
        <w:t xml:space="preserve"> 8</w:t>
      </w:r>
      <w:r w:rsidRPr="003E4C59">
        <w:rPr>
          <w:rFonts w:ascii="Times New Roman" w:hAnsi="Times New Roman"/>
          <w:sz w:val="28"/>
          <w:szCs w:val="28"/>
        </w:rPr>
        <w:t xml:space="preserve"> к административному регламенту, а также в соответствии с утвержденной технологической картой межведомственного взаимодействия по муниципальной услуге;</w:t>
      </w:r>
    </w:p>
    <w:p w:rsidR="00896825" w:rsidRPr="003E4C59" w:rsidRDefault="00896825" w:rsidP="00896825">
      <w:pPr>
        <w:pStyle w:val="ConsPlusNormal0"/>
        <w:ind w:firstLine="709"/>
        <w:jc w:val="both"/>
        <w:rPr>
          <w:rFonts w:ascii="Times New Roman" w:hAnsi="Times New Roman"/>
          <w:sz w:val="28"/>
          <w:szCs w:val="28"/>
        </w:rPr>
      </w:pPr>
      <w:r w:rsidRPr="003E4C59">
        <w:rPr>
          <w:rFonts w:ascii="Times New Roman" w:hAnsi="Times New Roman"/>
          <w:sz w:val="28"/>
          <w:szCs w:val="28"/>
        </w:rPr>
        <w:t>•</w:t>
      </w:r>
      <w:r w:rsidRPr="003E4C59">
        <w:rPr>
          <w:rFonts w:ascii="Times New Roman" w:hAnsi="Times New Roman"/>
          <w:sz w:val="28"/>
          <w:szCs w:val="28"/>
        </w:rPr>
        <w:tab/>
        <w:t>подписывает оформленный межведомственный запрос у руководителя;</w:t>
      </w:r>
    </w:p>
    <w:p w:rsidR="00896825" w:rsidRPr="003E4C59" w:rsidRDefault="00896825" w:rsidP="00896825">
      <w:pPr>
        <w:pStyle w:val="ConsPlusNormal0"/>
        <w:ind w:firstLine="709"/>
        <w:jc w:val="both"/>
        <w:rPr>
          <w:rFonts w:ascii="Times New Roman" w:hAnsi="Times New Roman"/>
          <w:sz w:val="28"/>
          <w:szCs w:val="28"/>
        </w:rPr>
      </w:pPr>
      <w:r w:rsidRPr="003E4C59">
        <w:rPr>
          <w:rFonts w:ascii="Times New Roman" w:hAnsi="Times New Roman"/>
          <w:sz w:val="28"/>
          <w:szCs w:val="28"/>
        </w:rPr>
        <w:t>•</w:t>
      </w:r>
      <w:r w:rsidRPr="003E4C59">
        <w:rPr>
          <w:rFonts w:ascii="Times New Roman" w:hAnsi="Times New Roman"/>
          <w:sz w:val="28"/>
          <w:szCs w:val="28"/>
        </w:rPr>
        <w:tab/>
        <w:t>регистрирует межведомственный запрос в соответствующем реестре;</w:t>
      </w:r>
    </w:p>
    <w:p w:rsidR="00896825" w:rsidRPr="003E4C59" w:rsidRDefault="00896825" w:rsidP="00896825">
      <w:pPr>
        <w:pStyle w:val="ConsPlusNormal0"/>
        <w:ind w:firstLine="709"/>
        <w:jc w:val="both"/>
        <w:rPr>
          <w:rFonts w:ascii="Times New Roman" w:hAnsi="Times New Roman"/>
          <w:sz w:val="28"/>
          <w:szCs w:val="28"/>
        </w:rPr>
      </w:pPr>
      <w:r w:rsidRPr="003E4C59">
        <w:rPr>
          <w:rFonts w:ascii="Times New Roman" w:hAnsi="Times New Roman"/>
          <w:sz w:val="28"/>
          <w:szCs w:val="28"/>
        </w:rPr>
        <w:t>•</w:t>
      </w:r>
      <w:r w:rsidRPr="003E4C59">
        <w:rPr>
          <w:rFonts w:ascii="Times New Roman" w:hAnsi="Times New Roman"/>
          <w:sz w:val="28"/>
          <w:szCs w:val="28"/>
        </w:rPr>
        <w:tab/>
        <w:t>направляет межведомственный запрос в соответствующий орган.</w:t>
      </w:r>
    </w:p>
    <w:p w:rsidR="00896825" w:rsidRPr="003E4C59" w:rsidRDefault="00896825" w:rsidP="00896825">
      <w:pPr>
        <w:pStyle w:val="ConsPlusNormal0"/>
        <w:ind w:firstLine="709"/>
        <w:jc w:val="both"/>
        <w:rPr>
          <w:rFonts w:ascii="Times New Roman" w:hAnsi="Times New Roman"/>
          <w:sz w:val="28"/>
          <w:szCs w:val="28"/>
        </w:rPr>
      </w:pPr>
      <w:r w:rsidRPr="003E4C59">
        <w:rPr>
          <w:rFonts w:ascii="Times New Roman" w:hAnsi="Times New Roman"/>
          <w:sz w:val="28"/>
          <w:szCs w:val="28"/>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896825" w:rsidRPr="003E4C59" w:rsidRDefault="00896825" w:rsidP="00896825">
      <w:pPr>
        <w:pStyle w:val="ConsPlusNormal0"/>
        <w:ind w:firstLine="709"/>
        <w:jc w:val="both"/>
        <w:rPr>
          <w:rFonts w:ascii="Times New Roman" w:hAnsi="Times New Roman"/>
          <w:sz w:val="28"/>
          <w:szCs w:val="28"/>
        </w:rPr>
      </w:pPr>
      <w:r w:rsidRPr="003E4C59">
        <w:rPr>
          <w:rFonts w:ascii="Times New Roman" w:hAnsi="Times New Roman"/>
          <w:sz w:val="28"/>
          <w:szCs w:val="28"/>
        </w:rPr>
        <w:t>Межведомственный запрос содержит:</w:t>
      </w:r>
    </w:p>
    <w:p w:rsidR="00896825" w:rsidRPr="003E4C59" w:rsidRDefault="00896825" w:rsidP="00896825">
      <w:pPr>
        <w:pStyle w:val="ConsPlusNormal0"/>
        <w:ind w:firstLine="709"/>
        <w:jc w:val="both"/>
        <w:rPr>
          <w:rFonts w:ascii="Times New Roman" w:hAnsi="Times New Roman"/>
          <w:sz w:val="28"/>
          <w:szCs w:val="28"/>
        </w:rPr>
      </w:pPr>
      <w:r w:rsidRPr="003E4C59">
        <w:rPr>
          <w:rFonts w:ascii="Times New Roman" w:hAnsi="Times New Roman"/>
          <w:sz w:val="28"/>
          <w:szCs w:val="28"/>
        </w:rPr>
        <w:t>1) наименование органа (организации), направляющего межведомственный запрос;</w:t>
      </w:r>
    </w:p>
    <w:p w:rsidR="00896825" w:rsidRPr="003E4C59" w:rsidRDefault="00896825" w:rsidP="00896825">
      <w:pPr>
        <w:pStyle w:val="ConsPlusNormal0"/>
        <w:ind w:firstLine="709"/>
        <w:jc w:val="both"/>
        <w:rPr>
          <w:rFonts w:ascii="Times New Roman" w:hAnsi="Times New Roman"/>
          <w:sz w:val="28"/>
          <w:szCs w:val="28"/>
        </w:rPr>
      </w:pPr>
      <w:r w:rsidRPr="003E4C59">
        <w:rPr>
          <w:rFonts w:ascii="Times New Roman" w:hAnsi="Times New Roman"/>
          <w:sz w:val="28"/>
          <w:szCs w:val="28"/>
        </w:rPr>
        <w:t>2) наименование органа или организации, в адрес которых направляется межведомственный запрос;</w:t>
      </w:r>
    </w:p>
    <w:p w:rsidR="00896825" w:rsidRPr="003E4C59" w:rsidRDefault="00896825" w:rsidP="00896825">
      <w:pPr>
        <w:pStyle w:val="ConsPlusNormal0"/>
        <w:ind w:firstLine="709"/>
        <w:jc w:val="both"/>
        <w:rPr>
          <w:rFonts w:ascii="Times New Roman" w:hAnsi="Times New Roman"/>
          <w:sz w:val="28"/>
          <w:szCs w:val="28"/>
        </w:rPr>
      </w:pPr>
      <w:r w:rsidRPr="003E4C59">
        <w:rPr>
          <w:rFonts w:ascii="Times New Roman" w:hAnsi="Times New Roman"/>
          <w:sz w:val="28"/>
          <w:szCs w:val="28"/>
        </w:rPr>
        <w:t xml:space="preserve">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 </w:t>
      </w:r>
    </w:p>
    <w:p w:rsidR="00896825" w:rsidRPr="003E4C59" w:rsidRDefault="00896825" w:rsidP="00896825">
      <w:pPr>
        <w:pStyle w:val="ConsPlusNormal0"/>
        <w:ind w:firstLine="709"/>
        <w:jc w:val="both"/>
        <w:rPr>
          <w:rFonts w:ascii="Times New Roman" w:hAnsi="Times New Roman"/>
          <w:sz w:val="28"/>
          <w:szCs w:val="28"/>
        </w:rPr>
      </w:pPr>
      <w:r w:rsidRPr="003E4C59">
        <w:rPr>
          <w:rFonts w:ascii="Times New Roman" w:hAnsi="Times New Roman"/>
          <w:sz w:val="28"/>
          <w:szCs w:val="28"/>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3E4C59">
        <w:rPr>
          <w:rFonts w:ascii="Times New Roman" w:hAnsi="Times New Roman"/>
          <w:sz w:val="28"/>
          <w:szCs w:val="28"/>
        </w:rPr>
        <w:t>необходимых</w:t>
      </w:r>
      <w:proofErr w:type="gramEnd"/>
      <w:r w:rsidRPr="003E4C59">
        <w:rPr>
          <w:rFonts w:ascii="Times New Roman" w:hAnsi="Times New Roman"/>
          <w:sz w:val="28"/>
          <w:szCs w:val="28"/>
        </w:rPr>
        <w:t xml:space="preserve"> для предоставления муниципальной услуги, и указание на реквизиты данного нормативного правового акта;</w:t>
      </w:r>
    </w:p>
    <w:p w:rsidR="00896825" w:rsidRPr="003E4C59" w:rsidRDefault="00896825" w:rsidP="00896825">
      <w:pPr>
        <w:pStyle w:val="ConsPlusNormal0"/>
        <w:ind w:firstLine="709"/>
        <w:jc w:val="both"/>
        <w:rPr>
          <w:rFonts w:ascii="Times New Roman" w:hAnsi="Times New Roman"/>
          <w:sz w:val="28"/>
          <w:szCs w:val="28"/>
        </w:rPr>
      </w:pPr>
      <w:r w:rsidRPr="003E4C59">
        <w:rPr>
          <w:rFonts w:ascii="Times New Roman" w:hAnsi="Times New Roman"/>
          <w:sz w:val="28"/>
          <w:szCs w:val="28"/>
        </w:rPr>
        <w:t xml:space="preserve">5) сведения, необходимые для представления документа и (или) информации, изложенные заявителем в поданном заявлении; </w:t>
      </w:r>
    </w:p>
    <w:p w:rsidR="00896825" w:rsidRPr="003E4C59" w:rsidRDefault="00896825" w:rsidP="00896825">
      <w:pPr>
        <w:pStyle w:val="ConsPlusNormal0"/>
        <w:ind w:firstLine="709"/>
        <w:jc w:val="both"/>
        <w:rPr>
          <w:rFonts w:ascii="Times New Roman" w:hAnsi="Times New Roman"/>
          <w:sz w:val="28"/>
          <w:szCs w:val="28"/>
        </w:rPr>
      </w:pPr>
      <w:r w:rsidRPr="003E4C59">
        <w:rPr>
          <w:rFonts w:ascii="Times New Roman" w:hAnsi="Times New Roman"/>
          <w:sz w:val="28"/>
          <w:szCs w:val="28"/>
        </w:rPr>
        <w:t>6) контактная информация для направления ответа на межведомственный запрос;</w:t>
      </w:r>
    </w:p>
    <w:p w:rsidR="00896825" w:rsidRPr="003E4C59" w:rsidRDefault="00896825" w:rsidP="00896825">
      <w:pPr>
        <w:pStyle w:val="ConsPlusNormal0"/>
        <w:ind w:firstLine="709"/>
        <w:jc w:val="both"/>
        <w:rPr>
          <w:rFonts w:ascii="Times New Roman" w:hAnsi="Times New Roman"/>
          <w:sz w:val="28"/>
          <w:szCs w:val="28"/>
        </w:rPr>
      </w:pPr>
      <w:r w:rsidRPr="003E4C59">
        <w:rPr>
          <w:rFonts w:ascii="Times New Roman" w:hAnsi="Times New Roman"/>
          <w:sz w:val="28"/>
          <w:szCs w:val="28"/>
        </w:rPr>
        <w:t>7) дата направления межведомственного запроса и срок ожидаемого ответа на межведомственный запрос;</w:t>
      </w:r>
    </w:p>
    <w:p w:rsidR="00896825" w:rsidRPr="003E4C59" w:rsidRDefault="00896825" w:rsidP="00896825">
      <w:pPr>
        <w:pStyle w:val="ConsPlusNormal0"/>
        <w:ind w:firstLine="709"/>
        <w:jc w:val="both"/>
        <w:rPr>
          <w:rFonts w:ascii="Times New Roman" w:hAnsi="Times New Roman"/>
          <w:sz w:val="28"/>
          <w:szCs w:val="28"/>
        </w:rPr>
      </w:pPr>
      <w:r w:rsidRPr="003E4C59">
        <w:rPr>
          <w:rFonts w:ascii="Times New Roman" w:hAnsi="Times New Roman"/>
          <w:sz w:val="28"/>
          <w:szCs w:val="28"/>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896825" w:rsidRPr="003E4C59" w:rsidRDefault="00896825" w:rsidP="00896825">
      <w:pPr>
        <w:pStyle w:val="ConsPlusNormal0"/>
        <w:ind w:firstLine="709"/>
        <w:jc w:val="both"/>
        <w:rPr>
          <w:rFonts w:ascii="Times New Roman" w:hAnsi="Times New Roman"/>
          <w:sz w:val="28"/>
          <w:szCs w:val="28"/>
        </w:rPr>
      </w:pPr>
      <w:r w:rsidRPr="003E4C59">
        <w:rPr>
          <w:rFonts w:ascii="Times New Roman" w:hAnsi="Times New Roman"/>
          <w:sz w:val="28"/>
          <w:szCs w:val="28"/>
        </w:rPr>
        <w:lastRenderedPageBreak/>
        <w:t>Направление межведомственного запроса осуществляется одним из следующих способов:</w:t>
      </w:r>
    </w:p>
    <w:p w:rsidR="00896825" w:rsidRPr="003E4C59" w:rsidRDefault="00896825" w:rsidP="00896825">
      <w:pPr>
        <w:pStyle w:val="ConsPlusNormal0"/>
        <w:ind w:firstLine="709"/>
        <w:jc w:val="both"/>
        <w:rPr>
          <w:rFonts w:ascii="Times New Roman" w:hAnsi="Times New Roman"/>
          <w:sz w:val="28"/>
          <w:szCs w:val="28"/>
        </w:rPr>
      </w:pPr>
      <w:r w:rsidRPr="003E4C59">
        <w:rPr>
          <w:rFonts w:ascii="Times New Roman" w:hAnsi="Times New Roman"/>
          <w:sz w:val="28"/>
          <w:szCs w:val="28"/>
        </w:rPr>
        <w:t>•</w:t>
      </w:r>
      <w:r w:rsidRPr="003E4C59">
        <w:rPr>
          <w:rFonts w:ascii="Times New Roman" w:hAnsi="Times New Roman"/>
          <w:sz w:val="28"/>
          <w:szCs w:val="28"/>
        </w:rPr>
        <w:tab/>
        <w:t>почтовым отправлением;</w:t>
      </w:r>
    </w:p>
    <w:p w:rsidR="00896825" w:rsidRPr="003E4C59" w:rsidRDefault="00896825" w:rsidP="00896825">
      <w:pPr>
        <w:pStyle w:val="ConsPlusNormal0"/>
        <w:ind w:firstLine="709"/>
        <w:jc w:val="both"/>
        <w:rPr>
          <w:rFonts w:ascii="Times New Roman" w:hAnsi="Times New Roman"/>
          <w:sz w:val="28"/>
          <w:szCs w:val="28"/>
        </w:rPr>
      </w:pPr>
      <w:r w:rsidRPr="003E4C59">
        <w:rPr>
          <w:rFonts w:ascii="Times New Roman" w:hAnsi="Times New Roman"/>
          <w:sz w:val="28"/>
          <w:szCs w:val="28"/>
        </w:rPr>
        <w:t>•</w:t>
      </w:r>
      <w:r w:rsidRPr="003E4C59">
        <w:rPr>
          <w:rFonts w:ascii="Times New Roman" w:hAnsi="Times New Roman"/>
          <w:sz w:val="28"/>
          <w:szCs w:val="28"/>
        </w:rPr>
        <w:tab/>
        <w:t>курьером, под расписку;</w:t>
      </w:r>
    </w:p>
    <w:p w:rsidR="00896825" w:rsidRPr="003E4C59" w:rsidRDefault="00896825" w:rsidP="00896825">
      <w:pPr>
        <w:pStyle w:val="ConsPlusNormal0"/>
        <w:ind w:firstLine="709"/>
        <w:jc w:val="both"/>
        <w:rPr>
          <w:rFonts w:ascii="Times New Roman" w:hAnsi="Times New Roman"/>
          <w:sz w:val="28"/>
          <w:szCs w:val="28"/>
        </w:rPr>
      </w:pPr>
      <w:r w:rsidRPr="003E4C59">
        <w:rPr>
          <w:rFonts w:ascii="Times New Roman" w:hAnsi="Times New Roman"/>
          <w:sz w:val="28"/>
          <w:szCs w:val="28"/>
        </w:rPr>
        <w:t>•</w:t>
      </w:r>
      <w:r w:rsidRPr="003E4C59">
        <w:rPr>
          <w:rFonts w:ascii="Times New Roman" w:hAnsi="Times New Roman"/>
          <w:sz w:val="28"/>
          <w:szCs w:val="28"/>
        </w:rPr>
        <w:tab/>
        <w:t>через систему межведомственного электронного взаимодействия (СМЭВ).</w:t>
      </w:r>
    </w:p>
    <w:p w:rsidR="00896825" w:rsidRDefault="00896825" w:rsidP="00896825">
      <w:pPr>
        <w:pStyle w:val="ConsPlusNormal0"/>
        <w:ind w:firstLine="709"/>
        <w:jc w:val="both"/>
        <w:rPr>
          <w:rFonts w:ascii="Times New Roman" w:hAnsi="Times New Roman"/>
          <w:sz w:val="28"/>
          <w:szCs w:val="28"/>
        </w:rPr>
      </w:pPr>
      <w:r w:rsidRPr="003E4C59">
        <w:rPr>
          <w:rFonts w:ascii="Times New Roman" w:hAnsi="Times New Roman"/>
          <w:sz w:val="28"/>
          <w:szCs w:val="28"/>
        </w:rPr>
        <w:t xml:space="preserve">Использование СМЭВ для подготовки и направления межведомственного запроса, а также получения запрашиваемого документа (информации)  осуществляется в </w:t>
      </w:r>
      <w:proofErr w:type="gramStart"/>
      <w:r w:rsidRPr="003E4C59">
        <w:rPr>
          <w:rFonts w:ascii="Times New Roman" w:hAnsi="Times New Roman"/>
          <w:sz w:val="28"/>
          <w:szCs w:val="28"/>
        </w:rPr>
        <w:t>установленном</w:t>
      </w:r>
      <w:proofErr w:type="gramEnd"/>
      <w:r w:rsidRPr="003E4C59">
        <w:rPr>
          <w:rFonts w:ascii="Times New Roman" w:hAnsi="Times New Roman"/>
          <w:sz w:val="28"/>
          <w:szCs w:val="28"/>
        </w:rPr>
        <w:t xml:space="preserve"> нормативными правовыми </w:t>
      </w:r>
    </w:p>
    <w:p w:rsidR="00896825" w:rsidRPr="003E4C59" w:rsidRDefault="00896825" w:rsidP="00896825">
      <w:pPr>
        <w:pStyle w:val="ConsPlusNormal0"/>
        <w:jc w:val="both"/>
        <w:rPr>
          <w:rFonts w:ascii="Times New Roman" w:hAnsi="Times New Roman"/>
          <w:sz w:val="28"/>
          <w:szCs w:val="28"/>
        </w:rPr>
      </w:pPr>
      <w:r w:rsidRPr="003E4C59">
        <w:rPr>
          <w:rFonts w:ascii="Times New Roman" w:hAnsi="Times New Roman"/>
          <w:sz w:val="28"/>
          <w:szCs w:val="28"/>
        </w:rPr>
        <w:t>актами Российской Федерации и Амурской области порядке.</w:t>
      </w:r>
    </w:p>
    <w:p w:rsidR="00896825" w:rsidRPr="003E4C59" w:rsidRDefault="00896825" w:rsidP="00896825">
      <w:pPr>
        <w:pStyle w:val="ConsPlusNormal0"/>
        <w:ind w:firstLine="709"/>
        <w:jc w:val="both"/>
        <w:rPr>
          <w:rFonts w:ascii="Times New Roman" w:hAnsi="Times New Roman"/>
          <w:sz w:val="28"/>
          <w:szCs w:val="28"/>
        </w:rPr>
      </w:pPr>
      <w:r w:rsidRPr="003E4C59">
        <w:rPr>
          <w:rFonts w:ascii="Times New Roman" w:hAnsi="Times New Roman"/>
          <w:sz w:val="28"/>
          <w:szCs w:val="28"/>
        </w:rPr>
        <w:t>Межведомственный запрос, направляемый с использованием СМЭВ, подписывается усиленной квалифицированной электронной подписью специалиста, ответственного за межведомственное взаимодействие.</w:t>
      </w:r>
    </w:p>
    <w:p w:rsidR="00896825" w:rsidRPr="003E4C59" w:rsidRDefault="00896825" w:rsidP="00896825">
      <w:pPr>
        <w:pStyle w:val="ConsPlusNormal0"/>
        <w:ind w:firstLine="709"/>
        <w:jc w:val="both"/>
        <w:rPr>
          <w:rFonts w:ascii="Times New Roman" w:hAnsi="Times New Roman"/>
          <w:sz w:val="28"/>
          <w:szCs w:val="28"/>
        </w:rPr>
      </w:pPr>
      <w:proofErr w:type="gramStart"/>
      <w:r w:rsidRPr="003E4C59">
        <w:rPr>
          <w:rFonts w:ascii="Times New Roman" w:hAnsi="Times New Roman"/>
          <w:sz w:val="28"/>
          <w:szCs w:val="28"/>
        </w:rPr>
        <w:t>Контроль за</w:t>
      </w:r>
      <w:proofErr w:type="gramEnd"/>
      <w:r w:rsidRPr="003E4C59">
        <w:rPr>
          <w:rFonts w:ascii="Times New Roman" w:hAnsi="Times New Roman"/>
          <w:sz w:val="28"/>
          <w:szCs w:val="28"/>
        </w:rPr>
        <w:t xml:space="preserve"> направлением запросов, получением ответов на запросы и своевременной передачей указанных ответов осуществляет специалист, ответственный за межведомственное взаимодействие.</w:t>
      </w:r>
    </w:p>
    <w:p w:rsidR="00896825" w:rsidRPr="003E4C59" w:rsidRDefault="00896825" w:rsidP="00896825">
      <w:pPr>
        <w:pStyle w:val="ConsPlusNormal0"/>
        <w:ind w:firstLine="709"/>
        <w:jc w:val="both"/>
        <w:rPr>
          <w:rFonts w:ascii="Times New Roman" w:hAnsi="Times New Roman"/>
          <w:sz w:val="28"/>
          <w:szCs w:val="28"/>
        </w:rPr>
      </w:pPr>
      <w:proofErr w:type="gramStart"/>
      <w:r w:rsidRPr="003E4C59">
        <w:rPr>
          <w:rFonts w:ascii="Times New Roman" w:hAnsi="Times New Roman"/>
          <w:sz w:val="28"/>
          <w:szCs w:val="28"/>
        </w:rPr>
        <w:t>В случае нарушения органами (организациями), в адрес которых направлялся межведомственный запрос, установленного срока направления ответа на такой межведомственный запрос специалист, ответственный за межведомственное взаимодействие, направляет повторный межведомственный  запрос, уведомляет заявителя о сложившейся ситуации способом, который использовал заявитель при заочном обращении (заказным письмом по почте, в электронном сообщении, в факсимильном сообщении) либо по телефону, в частности о том, что заявителю не</w:t>
      </w:r>
      <w:proofErr w:type="gramEnd"/>
      <w:r w:rsidRPr="003E4C59">
        <w:rPr>
          <w:rFonts w:ascii="Times New Roman" w:hAnsi="Times New Roman"/>
          <w:sz w:val="28"/>
          <w:szCs w:val="28"/>
        </w:rPr>
        <w:t xml:space="preserve"> отказывается в предоставлении услуги, и о праве заявителя самостоятельно представить соответствующий документ.</w:t>
      </w:r>
    </w:p>
    <w:p w:rsidR="00896825" w:rsidRPr="003E4C59" w:rsidRDefault="00896825" w:rsidP="00896825">
      <w:pPr>
        <w:pStyle w:val="ConsPlusNormal0"/>
        <w:ind w:firstLine="709"/>
        <w:jc w:val="both"/>
        <w:rPr>
          <w:rFonts w:ascii="Times New Roman" w:hAnsi="Times New Roman"/>
          <w:sz w:val="28"/>
          <w:szCs w:val="28"/>
        </w:rPr>
      </w:pPr>
      <w:r w:rsidRPr="003E4C59">
        <w:rPr>
          <w:rFonts w:ascii="Times New Roman" w:hAnsi="Times New Roman"/>
          <w:sz w:val="28"/>
          <w:szCs w:val="28"/>
        </w:rPr>
        <w:t>Повторный межведомственный запрос может содержать слова «направляется повторно», дату направления и регистрационный номер первого межведомственного запроса.</w:t>
      </w:r>
    </w:p>
    <w:p w:rsidR="00896825" w:rsidRPr="003E4C59" w:rsidRDefault="00896825" w:rsidP="00896825">
      <w:pPr>
        <w:pStyle w:val="ConsPlusNormal0"/>
        <w:ind w:firstLine="709"/>
        <w:jc w:val="both"/>
        <w:rPr>
          <w:rFonts w:ascii="Times New Roman" w:hAnsi="Times New Roman"/>
          <w:i/>
          <w:sz w:val="28"/>
          <w:szCs w:val="28"/>
        </w:rPr>
      </w:pPr>
      <w:r w:rsidRPr="003E4C59">
        <w:rPr>
          <w:rFonts w:ascii="Times New Roman" w:hAnsi="Times New Roman"/>
          <w:sz w:val="28"/>
          <w:szCs w:val="28"/>
        </w:rPr>
        <w:t xml:space="preserve">В день получения всех требуемых ответов на межведомственные запросы специалист, ответственный за межведомственное взаимодействие, передает зарегистрированные ответы и заявление вместе с представленными заявителем документами </w:t>
      </w:r>
      <w:r w:rsidRPr="003E4C59">
        <w:rPr>
          <w:rFonts w:ascii="Times New Roman" w:hAnsi="Times New Roman"/>
          <w:i/>
          <w:sz w:val="28"/>
          <w:szCs w:val="28"/>
        </w:rPr>
        <w:t>специалисту ОМСУ, ответственному за принятие решения о предоставлении услуги.</w:t>
      </w:r>
    </w:p>
    <w:p w:rsidR="00896825" w:rsidRDefault="00896825" w:rsidP="00896825">
      <w:pPr>
        <w:pStyle w:val="ConsPlusNormal0"/>
        <w:ind w:firstLine="709"/>
        <w:jc w:val="both"/>
        <w:rPr>
          <w:rFonts w:ascii="Times New Roman" w:hAnsi="Times New Roman"/>
          <w:sz w:val="28"/>
          <w:szCs w:val="28"/>
        </w:rPr>
      </w:pPr>
      <w:r w:rsidRPr="003E4C59">
        <w:rPr>
          <w:rFonts w:ascii="Times New Roman" w:hAnsi="Times New Roman"/>
          <w:sz w:val="28"/>
          <w:szCs w:val="28"/>
        </w:rPr>
        <w:t xml:space="preserve">Если заявитель самостоятельно представил все документы, указанные в пункте 2.8 административного регламента, и отсутствует необходимость направления межведомственного запроса (все документы </w:t>
      </w:r>
      <w:proofErr w:type="gramStart"/>
      <w:r w:rsidRPr="003E4C59">
        <w:rPr>
          <w:rFonts w:ascii="Times New Roman" w:hAnsi="Times New Roman"/>
          <w:sz w:val="28"/>
          <w:szCs w:val="28"/>
        </w:rPr>
        <w:t>оформлены</w:t>
      </w:r>
      <w:proofErr w:type="gramEnd"/>
      <w:r w:rsidRPr="003E4C59">
        <w:rPr>
          <w:rFonts w:ascii="Times New Roman" w:hAnsi="Times New Roman"/>
          <w:sz w:val="28"/>
          <w:szCs w:val="28"/>
        </w:rPr>
        <w:t xml:space="preserve"> верно), то специалист, ответственный за прием документов, передает полный комплект </w:t>
      </w:r>
      <w:r w:rsidRPr="003E4C59">
        <w:rPr>
          <w:rFonts w:ascii="Times New Roman" w:hAnsi="Times New Roman"/>
          <w:i/>
          <w:sz w:val="28"/>
          <w:szCs w:val="28"/>
        </w:rPr>
        <w:t>специалисту ОМСУ, ответственному за принятие решения о предоставлении услуги</w:t>
      </w:r>
      <w:r w:rsidRPr="003E4C59">
        <w:rPr>
          <w:rFonts w:ascii="Times New Roman" w:hAnsi="Times New Roman"/>
          <w:sz w:val="28"/>
          <w:szCs w:val="28"/>
        </w:rPr>
        <w:t>.</w:t>
      </w:r>
    </w:p>
    <w:p w:rsidR="00896825" w:rsidRPr="003E4C59" w:rsidRDefault="00896825" w:rsidP="00896825">
      <w:pPr>
        <w:pStyle w:val="ConsPlusNormal0"/>
        <w:ind w:firstLine="709"/>
        <w:jc w:val="both"/>
        <w:rPr>
          <w:rFonts w:ascii="Times New Roman" w:hAnsi="Times New Roman"/>
          <w:sz w:val="28"/>
          <w:szCs w:val="28"/>
        </w:rPr>
      </w:pPr>
      <w:r>
        <w:rPr>
          <w:rFonts w:ascii="Times New Roman" w:hAnsi="Times New Roman"/>
          <w:sz w:val="28"/>
          <w:szCs w:val="28"/>
        </w:rPr>
        <w:t>Срок направления межведомственного запроса о предоставлении документов, указанных в частях 1-4 пункта 2.8 настоящего административного регламента, составляет не более трех рабочих дней с момента регистрации в ОМСУ заявления и прилагаемых к нему документов, принятых у заявителя.</w:t>
      </w:r>
    </w:p>
    <w:p w:rsidR="00896825" w:rsidRPr="008D5181" w:rsidRDefault="00896825" w:rsidP="00896825">
      <w:pPr>
        <w:widowControl w:val="0"/>
        <w:autoSpaceDE w:val="0"/>
        <w:autoSpaceDN w:val="0"/>
        <w:adjustRightInd w:val="0"/>
        <w:ind w:firstLine="709"/>
        <w:jc w:val="both"/>
        <w:rPr>
          <w:rFonts w:eastAsia="Calibri"/>
          <w:szCs w:val="28"/>
          <w:lang w:eastAsia="ru-RU"/>
        </w:rPr>
      </w:pPr>
      <w:r w:rsidRPr="008D5181">
        <w:rPr>
          <w:rFonts w:eastAsia="Calibri"/>
          <w:szCs w:val="28"/>
          <w:lang w:eastAsia="ru-RU"/>
        </w:rPr>
        <w:lastRenderedPageBreak/>
        <w:t>Срок подготовки и направления ответа на межведомственный запрос документов, указанных в частях 1-4 п. 2.8. составляет не более трех рабочих дней со дня поступления такого запроса.</w:t>
      </w:r>
    </w:p>
    <w:p w:rsidR="00896825" w:rsidRPr="001B599B" w:rsidRDefault="00896825" w:rsidP="00896825">
      <w:pPr>
        <w:widowControl w:val="0"/>
        <w:autoSpaceDE w:val="0"/>
        <w:autoSpaceDN w:val="0"/>
        <w:adjustRightInd w:val="0"/>
        <w:ind w:firstLine="709"/>
        <w:jc w:val="both"/>
        <w:rPr>
          <w:rFonts w:eastAsia="Calibri"/>
          <w:szCs w:val="28"/>
          <w:shd w:val="clear" w:color="auto" w:fill="FFFFFF"/>
          <w:lang w:eastAsia="ru-RU"/>
        </w:rPr>
      </w:pPr>
      <w:r w:rsidRPr="008D5181">
        <w:rPr>
          <w:rFonts w:eastAsia="Calibri"/>
          <w:szCs w:val="28"/>
          <w:lang w:eastAsia="ru-RU"/>
        </w:rPr>
        <w:t xml:space="preserve"> Срок подготовки и направления ответа на межведомственный запрос  информации, указанной в части 5 п. 2.8. не более пяти рабочих дней со дня поступления такого запроса в орган, ответственный за направление ответа на межведомственный запрос.</w:t>
      </w:r>
      <w:r w:rsidRPr="001B599B">
        <w:rPr>
          <w:rFonts w:eastAsia="Calibri"/>
          <w:szCs w:val="28"/>
          <w:lang w:eastAsia="ru-RU"/>
        </w:rPr>
        <w:t xml:space="preserve"> </w:t>
      </w:r>
      <w:r w:rsidRPr="001B599B">
        <w:rPr>
          <w:rFonts w:eastAsia="Calibri"/>
          <w:szCs w:val="28"/>
          <w:shd w:val="clear" w:color="auto" w:fill="FFFFFF"/>
          <w:lang w:eastAsia="ru-RU"/>
        </w:rPr>
        <w:t xml:space="preserve">  </w:t>
      </w:r>
    </w:p>
    <w:p w:rsidR="00896825" w:rsidRPr="003E4C59" w:rsidRDefault="00896825" w:rsidP="00896825">
      <w:pPr>
        <w:pStyle w:val="ConsPlusNormal0"/>
        <w:ind w:firstLine="709"/>
        <w:jc w:val="both"/>
        <w:rPr>
          <w:rFonts w:ascii="Times New Roman" w:hAnsi="Times New Roman"/>
          <w:sz w:val="28"/>
          <w:szCs w:val="28"/>
        </w:rPr>
      </w:pPr>
      <w:r w:rsidRPr="003E4C59">
        <w:rPr>
          <w:rFonts w:ascii="Times New Roman" w:hAnsi="Times New Roman"/>
          <w:sz w:val="28"/>
          <w:szCs w:val="28"/>
        </w:rPr>
        <w:t xml:space="preserve">Результатом исполнения административной процедуры является получение полного комплекта документов и его направление </w:t>
      </w:r>
      <w:r w:rsidRPr="003E4C59">
        <w:rPr>
          <w:rFonts w:ascii="Times New Roman" w:hAnsi="Times New Roman"/>
          <w:i/>
          <w:sz w:val="28"/>
          <w:szCs w:val="28"/>
        </w:rPr>
        <w:t>специалисту ОМСУ, ответственному за принятие решения о предоставлении услуги</w:t>
      </w:r>
      <w:r w:rsidRPr="003E4C59">
        <w:rPr>
          <w:rFonts w:ascii="Times New Roman" w:hAnsi="Times New Roman"/>
          <w:sz w:val="28"/>
          <w:szCs w:val="28"/>
        </w:rPr>
        <w:t>, для принятия решения о предоставлении муниципальной услуги либо направление повторного межведомственного запроса.</w:t>
      </w:r>
    </w:p>
    <w:p w:rsidR="00896825" w:rsidRPr="003E4C59" w:rsidRDefault="00896825" w:rsidP="00896825">
      <w:pPr>
        <w:pStyle w:val="ConsPlusNormal0"/>
        <w:ind w:firstLine="709"/>
        <w:jc w:val="both"/>
        <w:rPr>
          <w:rFonts w:ascii="Times New Roman" w:hAnsi="Times New Roman"/>
          <w:sz w:val="28"/>
          <w:szCs w:val="28"/>
          <w:highlight w:val="yellow"/>
        </w:rPr>
      </w:pPr>
    </w:p>
    <w:p w:rsidR="00896825" w:rsidRPr="003E4C59" w:rsidRDefault="00896825" w:rsidP="00896825">
      <w:pPr>
        <w:pStyle w:val="ConsPlusNormal0"/>
        <w:ind w:firstLine="709"/>
        <w:jc w:val="center"/>
        <w:rPr>
          <w:rFonts w:ascii="Times New Roman" w:hAnsi="Times New Roman"/>
          <w:b/>
          <w:sz w:val="28"/>
          <w:szCs w:val="28"/>
        </w:rPr>
      </w:pPr>
      <w:r w:rsidRPr="003E4C59">
        <w:rPr>
          <w:rFonts w:ascii="Times New Roman" w:hAnsi="Times New Roman"/>
          <w:b/>
          <w:sz w:val="28"/>
          <w:szCs w:val="28"/>
        </w:rPr>
        <w:t xml:space="preserve">Принятие </w:t>
      </w:r>
      <w:r w:rsidRPr="003E4C59">
        <w:rPr>
          <w:rFonts w:ascii="Times New Roman" w:hAnsi="Times New Roman"/>
          <w:b/>
          <w:i/>
          <w:sz w:val="28"/>
          <w:szCs w:val="28"/>
        </w:rPr>
        <w:t>ОМСУ</w:t>
      </w:r>
      <w:r w:rsidRPr="003E4C59">
        <w:rPr>
          <w:rFonts w:ascii="Times New Roman" w:hAnsi="Times New Roman"/>
          <w:b/>
          <w:sz w:val="28"/>
          <w:szCs w:val="28"/>
        </w:rPr>
        <w:t xml:space="preserve"> решения о (результат услуги)  или решения об отказе в (результат услуги) </w:t>
      </w:r>
    </w:p>
    <w:p w:rsidR="00896825" w:rsidRPr="003E4C59" w:rsidRDefault="00896825" w:rsidP="00896825">
      <w:pPr>
        <w:pStyle w:val="ConsPlusNormal0"/>
        <w:ind w:firstLine="709"/>
        <w:jc w:val="center"/>
        <w:rPr>
          <w:rFonts w:ascii="Times New Roman" w:hAnsi="Times New Roman"/>
          <w:b/>
          <w:sz w:val="28"/>
          <w:szCs w:val="28"/>
          <w:highlight w:val="yellow"/>
        </w:rPr>
      </w:pPr>
    </w:p>
    <w:p w:rsidR="00896825" w:rsidRPr="003E4C59" w:rsidRDefault="00896825" w:rsidP="00896825">
      <w:pPr>
        <w:pStyle w:val="ConsPlusNormal0"/>
        <w:ind w:firstLine="709"/>
        <w:jc w:val="both"/>
        <w:rPr>
          <w:rFonts w:ascii="Times New Roman" w:hAnsi="Times New Roman"/>
          <w:sz w:val="28"/>
          <w:szCs w:val="28"/>
        </w:rPr>
      </w:pPr>
      <w:r w:rsidRPr="003E4C59">
        <w:rPr>
          <w:rFonts w:ascii="Times New Roman" w:hAnsi="Times New Roman"/>
          <w:sz w:val="28"/>
          <w:szCs w:val="28"/>
        </w:rPr>
        <w:t xml:space="preserve">3.4. Основанием для начала исполнения административной процедуры является передача в </w:t>
      </w:r>
      <w:r w:rsidRPr="003E4C59">
        <w:rPr>
          <w:rFonts w:ascii="Times New Roman" w:hAnsi="Times New Roman"/>
          <w:i/>
          <w:sz w:val="28"/>
          <w:szCs w:val="28"/>
        </w:rPr>
        <w:t>ОМСУ</w:t>
      </w:r>
      <w:r w:rsidRPr="003E4C59">
        <w:rPr>
          <w:rFonts w:ascii="Times New Roman" w:hAnsi="Times New Roman"/>
          <w:sz w:val="28"/>
          <w:szCs w:val="28"/>
        </w:rPr>
        <w:t xml:space="preserve"> полного комплекта документов, необходимых для принятия решения (за исключением документов, находящихся в распоряжении </w:t>
      </w:r>
      <w:r w:rsidRPr="003E4C59">
        <w:rPr>
          <w:rFonts w:ascii="Times New Roman" w:hAnsi="Times New Roman"/>
          <w:i/>
          <w:sz w:val="28"/>
          <w:szCs w:val="28"/>
        </w:rPr>
        <w:t xml:space="preserve">ОМСУ – </w:t>
      </w:r>
      <w:r w:rsidRPr="003E4C59">
        <w:rPr>
          <w:rFonts w:ascii="Times New Roman" w:hAnsi="Times New Roman"/>
          <w:sz w:val="28"/>
          <w:szCs w:val="28"/>
        </w:rPr>
        <w:t xml:space="preserve">данные документы </w:t>
      </w:r>
      <w:r w:rsidRPr="003E4C59">
        <w:rPr>
          <w:rFonts w:ascii="Times New Roman" w:hAnsi="Times New Roman"/>
          <w:i/>
          <w:sz w:val="28"/>
          <w:szCs w:val="28"/>
        </w:rPr>
        <w:t>ОМСУ</w:t>
      </w:r>
      <w:r w:rsidRPr="003E4C59">
        <w:rPr>
          <w:rFonts w:ascii="Times New Roman" w:hAnsi="Times New Roman"/>
          <w:sz w:val="28"/>
          <w:szCs w:val="28"/>
        </w:rPr>
        <w:t xml:space="preserve"> получает самостоятельно).</w:t>
      </w:r>
    </w:p>
    <w:p w:rsidR="00896825" w:rsidRPr="003E4C59" w:rsidRDefault="00896825" w:rsidP="00896825">
      <w:pPr>
        <w:pStyle w:val="ConsPlusNormal0"/>
        <w:ind w:firstLine="709"/>
        <w:jc w:val="both"/>
        <w:rPr>
          <w:rFonts w:ascii="Times New Roman" w:hAnsi="Times New Roman"/>
          <w:sz w:val="28"/>
          <w:szCs w:val="28"/>
        </w:rPr>
      </w:pPr>
      <w:r w:rsidRPr="003E4C59">
        <w:rPr>
          <w:rFonts w:ascii="Times New Roman" w:hAnsi="Times New Roman"/>
          <w:i/>
          <w:sz w:val="28"/>
          <w:szCs w:val="28"/>
        </w:rPr>
        <w:t>Специалист ОМСУ, ответственный за принятие решения о предоставлении услуги,</w:t>
      </w:r>
      <w:r w:rsidRPr="003E4C59">
        <w:rPr>
          <w:rFonts w:ascii="Times New Roman" w:hAnsi="Times New Roman"/>
          <w:sz w:val="28"/>
          <w:szCs w:val="28"/>
        </w:rPr>
        <w:t xml:space="preserve"> проверяет комплект документов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896825" w:rsidRPr="003E4C59" w:rsidRDefault="00896825" w:rsidP="00896825">
      <w:pPr>
        <w:pStyle w:val="ConsPlusNormal0"/>
        <w:ind w:firstLine="709"/>
        <w:jc w:val="both"/>
        <w:rPr>
          <w:rFonts w:ascii="Times New Roman" w:hAnsi="Times New Roman"/>
          <w:sz w:val="28"/>
          <w:szCs w:val="28"/>
        </w:rPr>
      </w:pPr>
      <w:r w:rsidRPr="003E4C59">
        <w:rPr>
          <w:rFonts w:ascii="Times New Roman" w:hAnsi="Times New Roman"/>
          <w:sz w:val="28"/>
          <w:szCs w:val="28"/>
        </w:rPr>
        <w:t xml:space="preserve">При рассмотрении комплекта документов для предоставления муниципальной услуги, </w:t>
      </w:r>
      <w:r w:rsidRPr="003E4C59">
        <w:rPr>
          <w:rFonts w:ascii="Times New Roman" w:hAnsi="Times New Roman"/>
          <w:i/>
          <w:sz w:val="28"/>
          <w:szCs w:val="28"/>
        </w:rPr>
        <w:t>специалист ОМСУ, ответственный за принятие решения о предоставлении услуги</w:t>
      </w:r>
      <w:r w:rsidRPr="003E4C59">
        <w:rPr>
          <w:rFonts w:ascii="Times New Roman" w:hAnsi="Times New Roman"/>
          <w:sz w:val="28"/>
          <w:szCs w:val="28"/>
        </w:rPr>
        <w:t>, устанавливает соответствие получателя муниципальной услуги критериям для предоставления муниципальной услуги, а также наличие оснований для отказа в предоставлении муниципальной услуги, предусмотренных пунктом 2.12 административного регламента.</w:t>
      </w:r>
    </w:p>
    <w:p w:rsidR="00896825" w:rsidRPr="003E4C59" w:rsidRDefault="00896825" w:rsidP="00896825">
      <w:pPr>
        <w:tabs>
          <w:tab w:val="left" w:pos="851"/>
        </w:tabs>
        <w:ind w:firstLine="851"/>
        <w:jc w:val="both"/>
        <w:rPr>
          <w:szCs w:val="28"/>
        </w:rPr>
      </w:pPr>
      <w:r w:rsidRPr="003E4C59">
        <w:rPr>
          <w:szCs w:val="28"/>
        </w:rPr>
        <w:t>В случае отсутствия оснований для отказа</w:t>
      </w:r>
      <w:r w:rsidRPr="003E4C59">
        <w:rPr>
          <w:i/>
          <w:szCs w:val="28"/>
        </w:rPr>
        <w:t xml:space="preserve"> специалист ОМСУ, ответственный за принятие решения о предоставлении услуги</w:t>
      </w:r>
      <w:r w:rsidRPr="003E4C59">
        <w:rPr>
          <w:szCs w:val="28"/>
        </w:rPr>
        <w:t>, подготавливает проект разрешения на строительство (продления разрешения на строительство, внесения изменений в разрешение на строительство), и передает его вместе с личным делом заявителя руководителю уполномоченного органа для подписания.</w:t>
      </w:r>
    </w:p>
    <w:p w:rsidR="00896825" w:rsidRPr="003E4C59" w:rsidRDefault="00896825" w:rsidP="00896825">
      <w:pPr>
        <w:tabs>
          <w:tab w:val="left" w:pos="851"/>
        </w:tabs>
        <w:ind w:firstLine="851"/>
        <w:jc w:val="both"/>
        <w:rPr>
          <w:szCs w:val="28"/>
        </w:rPr>
      </w:pPr>
      <w:r w:rsidRPr="003E4C59">
        <w:rPr>
          <w:szCs w:val="28"/>
        </w:rPr>
        <w:t>В случае наличия оснований для отказа</w:t>
      </w:r>
      <w:r w:rsidRPr="003E4C59">
        <w:rPr>
          <w:i/>
          <w:szCs w:val="28"/>
        </w:rPr>
        <w:t xml:space="preserve"> специалист ОМСУ, ответственный за принятие решения о предоставлении услуги</w:t>
      </w:r>
      <w:r w:rsidRPr="003E4C59">
        <w:rPr>
          <w:szCs w:val="28"/>
        </w:rPr>
        <w:t>, подготавливает проект решения об отказе в предоставлении муниципальной услуги  и передает его вместе с личным делом заявителя руководителю уполномоченного органа для подписания.</w:t>
      </w:r>
    </w:p>
    <w:p w:rsidR="00896825" w:rsidRPr="003E4C59" w:rsidRDefault="00896825" w:rsidP="00896825">
      <w:pPr>
        <w:pStyle w:val="ConsPlusNormal0"/>
        <w:ind w:firstLine="709"/>
        <w:jc w:val="both"/>
        <w:rPr>
          <w:rFonts w:ascii="Times New Roman" w:hAnsi="Times New Roman"/>
          <w:sz w:val="28"/>
          <w:szCs w:val="28"/>
        </w:rPr>
      </w:pPr>
      <w:r w:rsidRPr="003E4C59">
        <w:rPr>
          <w:rFonts w:ascii="Times New Roman" w:hAnsi="Times New Roman"/>
          <w:i/>
          <w:sz w:val="28"/>
          <w:szCs w:val="28"/>
        </w:rPr>
        <w:lastRenderedPageBreak/>
        <w:t xml:space="preserve">Специалист ОМСУ, ответственный за принятие решения о предоставлении услуги, </w:t>
      </w:r>
      <w:r w:rsidRPr="003E4C59">
        <w:rPr>
          <w:rFonts w:ascii="Times New Roman" w:hAnsi="Times New Roman"/>
          <w:sz w:val="28"/>
          <w:szCs w:val="28"/>
        </w:rPr>
        <w:t xml:space="preserve">направляет один экземпляр решения </w:t>
      </w:r>
      <w:r w:rsidRPr="003E4C59">
        <w:rPr>
          <w:rFonts w:ascii="Times New Roman" w:hAnsi="Times New Roman"/>
          <w:i/>
          <w:sz w:val="28"/>
          <w:szCs w:val="28"/>
        </w:rPr>
        <w:t>специалисту ОМСУ, ответственному за выдачу результата предоставления услуги</w:t>
      </w:r>
      <w:r w:rsidRPr="003E4C59">
        <w:rPr>
          <w:rFonts w:ascii="Times New Roman" w:hAnsi="Times New Roman"/>
          <w:sz w:val="28"/>
          <w:szCs w:val="28"/>
        </w:rPr>
        <w:t xml:space="preserve">, </w:t>
      </w:r>
      <w:r w:rsidRPr="003E4C59">
        <w:rPr>
          <w:rFonts w:ascii="Times New Roman" w:hAnsi="Times New Roman"/>
          <w:b/>
          <w:sz w:val="28"/>
          <w:szCs w:val="28"/>
        </w:rPr>
        <w:t xml:space="preserve">(в МФЦ – при подаче документов через МФЦ) </w:t>
      </w:r>
      <w:r w:rsidRPr="003E4C59">
        <w:rPr>
          <w:rFonts w:ascii="Times New Roman" w:hAnsi="Times New Roman"/>
          <w:sz w:val="28"/>
          <w:szCs w:val="28"/>
        </w:rPr>
        <w:t xml:space="preserve">для выдачи его заявителю, а второй экземпляр передается в архив </w:t>
      </w:r>
      <w:r w:rsidRPr="003E4C59">
        <w:rPr>
          <w:rFonts w:ascii="Times New Roman" w:hAnsi="Times New Roman"/>
          <w:i/>
          <w:sz w:val="28"/>
          <w:szCs w:val="28"/>
        </w:rPr>
        <w:t>ОМСУ</w:t>
      </w:r>
      <w:r w:rsidRPr="003E4C59">
        <w:rPr>
          <w:rFonts w:ascii="Times New Roman" w:hAnsi="Times New Roman"/>
          <w:sz w:val="28"/>
          <w:szCs w:val="28"/>
        </w:rPr>
        <w:t>.</w:t>
      </w:r>
    </w:p>
    <w:p w:rsidR="00896825" w:rsidRPr="003E4C59" w:rsidRDefault="00896825" w:rsidP="00896825">
      <w:pPr>
        <w:pStyle w:val="ConsPlusNormal0"/>
        <w:ind w:firstLine="709"/>
        <w:jc w:val="both"/>
        <w:rPr>
          <w:rFonts w:ascii="Times New Roman" w:hAnsi="Times New Roman"/>
          <w:sz w:val="28"/>
          <w:szCs w:val="28"/>
        </w:rPr>
      </w:pPr>
      <w:r w:rsidRPr="003E4C59">
        <w:rPr>
          <w:rFonts w:ascii="Times New Roman" w:hAnsi="Times New Roman"/>
          <w:sz w:val="28"/>
          <w:szCs w:val="28"/>
        </w:rPr>
        <w:t xml:space="preserve">Результатом административной процедуры является принятие </w:t>
      </w:r>
      <w:r w:rsidRPr="003E4C59">
        <w:rPr>
          <w:rFonts w:ascii="Times New Roman" w:hAnsi="Times New Roman"/>
          <w:i/>
          <w:sz w:val="28"/>
          <w:szCs w:val="28"/>
        </w:rPr>
        <w:t>ОМСУ</w:t>
      </w:r>
      <w:r w:rsidRPr="003E4C59">
        <w:rPr>
          <w:rFonts w:ascii="Times New Roman" w:hAnsi="Times New Roman"/>
          <w:sz w:val="28"/>
          <w:szCs w:val="28"/>
        </w:rPr>
        <w:t xml:space="preserve"> решения о выдаче разрешения на строительство, решения о продлении разрешения на строительство,  решения о внесении изменений в разрешение на строительство,  или решения об отказе в предоставлении муниципальной услуги и направление принятого решения для выдачи его заявителю.</w:t>
      </w:r>
    </w:p>
    <w:p w:rsidR="003317E8" w:rsidRPr="00FE6A85" w:rsidRDefault="003317E8" w:rsidP="003317E8">
      <w:pPr>
        <w:pStyle w:val="ConsPlusNormal0"/>
        <w:ind w:firstLine="709"/>
        <w:jc w:val="both"/>
        <w:rPr>
          <w:rFonts w:ascii="Times New Roman" w:hAnsi="Times New Roman"/>
          <w:highlight w:val="yellow"/>
        </w:rPr>
      </w:pPr>
    </w:p>
    <w:p w:rsidR="00896825" w:rsidRPr="003E4C59" w:rsidRDefault="00896825" w:rsidP="00896825">
      <w:pPr>
        <w:pStyle w:val="ConsPlusNormal0"/>
        <w:ind w:firstLine="709"/>
        <w:jc w:val="center"/>
        <w:rPr>
          <w:rFonts w:ascii="Times New Roman" w:hAnsi="Times New Roman"/>
          <w:b/>
          <w:sz w:val="28"/>
          <w:szCs w:val="28"/>
        </w:rPr>
      </w:pPr>
      <w:r w:rsidRPr="003E4C59">
        <w:rPr>
          <w:rFonts w:ascii="Times New Roman" w:hAnsi="Times New Roman"/>
          <w:b/>
          <w:sz w:val="28"/>
          <w:szCs w:val="28"/>
        </w:rPr>
        <w:t>Выдача заявителю результата предоставления муниципальной услуги</w:t>
      </w:r>
    </w:p>
    <w:p w:rsidR="00896825" w:rsidRPr="003E4C59" w:rsidRDefault="00896825" w:rsidP="00896825">
      <w:pPr>
        <w:pStyle w:val="ConsPlusNormal0"/>
        <w:ind w:firstLine="709"/>
        <w:jc w:val="center"/>
        <w:rPr>
          <w:rFonts w:ascii="Times New Roman" w:hAnsi="Times New Roman"/>
          <w:b/>
          <w:sz w:val="28"/>
          <w:szCs w:val="28"/>
        </w:rPr>
      </w:pPr>
    </w:p>
    <w:p w:rsidR="00896825" w:rsidRPr="003E4C59" w:rsidRDefault="00896825" w:rsidP="00896825">
      <w:pPr>
        <w:pStyle w:val="ConsPlusNormal0"/>
        <w:ind w:firstLine="709"/>
        <w:jc w:val="both"/>
        <w:rPr>
          <w:rFonts w:ascii="Times New Roman" w:hAnsi="Times New Roman"/>
          <w:sz w:val="28"/>
          <w:szCs w:val="28"/>
        </w:rPr>
      </w:pPr>
      <w:r w:rsidRPr="003E4C59">
        <w:rPr>
          <w:rFonts w:ascii="Times New Roman" w:hAnsi="Times New Roman"/>
          <w:sz w:val="28"/>
          <w:szCs w:val="28"/>
        </w:rPr>
        <w:t>3.5. Основанием начала исполнения административной процедуры является поступление специалисту, ответственному за выдачу результата предоставления услуги, решения о выдаче разрешения на строительство, решения о продлении разрешения на строительство,  решения о внесении изменений в разрешение на строительство,  или решения об отказе в предоставлении муниципальной услуги (далее - документ, являющийся результатом предоставления услуги).</w:t>
      </w:r>
    </w:p>
    <w:p w:rsidR="00896825" w:rsidRPr="003E4C59" w:rsidRDefault="00896825" w:rsidP="00896825">
      <w:pPr>
        <w:pStyle w:val="ConsPlusNormal0"/>
        <w:ind w:firstLine="709"/>
        <w:jc w:val="both"/>
        <w:rPr>
          <w:rFonts w:ascii="Times New Roman" w:hAnsi="Times New Roman"/>
          <w:sz w:val="28"/>
          <w:szCs w:val="28"/>
        </w:rPr>
      </w:pPr>
      <w:r w:rsidRPr="003E4C59">
        <w:rPr>
          <w:rFonts w:ascii="Times New Roman" w:hAnsi="Times New Roman"/>
          <w:sz w:val="28"/>
          <w:szCs w:val="28"/>
        </w:rPr>
        <w:t>Административная процедура исполняется специалистом, ответственным за выдачу результата предоставления услуги.</w:t>
      </w:r>
    </w:p>
    <w:p w:rsidR="00896825" w:rsidRPr="003E4C59" w:rsidRDefault="00896825" w:rsidP="00896825">
      <w:pPr>
        <w:pStyle w:val="ConsPlusNormal0"/>
        <w:ind w:firstLine="709"/>
        <w:jc w:val="both"/>
        <w:rPr>
          <w:rFonts w:ascii="Times New Roman" w:hAnsi="Times New Roman"/>
          <w:sz w:val="28"/>
          <w:szCs w:val="28"/>
        </w:rPr>
      </w:pPr>
      <w:r w:rsidRPr="003E4C59">
        <w:rPr>
          <w:rFonts w:ascii="Times New Roman" w:hAnsi="Times New Roman"/>
          <w:sz w:val="28"/>
          <w:szCs w:val="28"/>
        </w:rPr>
        <w:t>При поступлении документа, являющегося результатом предоставления услуги специалист,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896825" w:rsidRDefault="00896825" w:rsidP="00896825">
      <w:pPr>
        <w:pStyle w:val="ConsPlusNormal0"/>
        <w:ind w:firstLine="709"/>
        <w:jc w:val="both"/>
        <w:rPr>
          <w:rFonts w:ascii="Times New Roman" w:hAnsi="Times New Roman"/>
          <w:sz w:val="28"/>
          <w:szCs w:val="28"/>
        </w:rPr>
      </w:pPr>
      <w:r w:rsidRPr="003E4C59">
        <w:rPr>
          <w:rFonts w:ascii="Times New Roman" w:hAnsi="Times New Roman"/>
          <w:sz w:val="28"/>
          <w:szCs w:val="28"/>
        </w:rPr>
        <w:t>Информирование заявителя, осуществляется по телефону и посредством отправления электронного сообщения на указанный зая</w:t>
      </w:r>
      <w:r>
        <w:rPr>
          <w:rFonts w:ascii="Times New Roman" w:hAnsi="Times New Roman"/>
          <w:sz w:val="28"/>
          <w:szCs w:val="28"/>
        </w:rPr>
        <w:t xml:space="preserve">вителем адрес электронной почты. </w:t>
      </w:r>
    </w:p>
    <w:p w:rsidR="00896825" w:rsidRPr="00F7391C" w:rsidRDefault="00896825" w:rsidP="00896825">
      <w:pPr>
        <w:pStyle w:val="ConsPlusNormal0"/>
        <w:ind w:firstLine="709"/>
        <w:jc w:val="both"/>
        <w:rPr>
          <w:rFonts w:ascii="Times New Roman" w:hAnsi="Times New Roman"/>
          <w:sz w:val="28"/>
          <w:szCs w:val="28"/>
        </w:rPr>
      </w:pPr>
      <w:proofErr w:type="gramStart"/>
      <w:r w:rsidRPr="00603B02">
        <w:rPr>
          <w:rFonts w:ascii="Times New Roman" w:hAnsi="Times New Roman"/>
          <w:color w:val="000000"/>
          <w:sz w:val="28"/>
          <w:szCs w:val="28"/>
          <w:shd w:val="clear" w:color="auto" w:fill="FFFFFF"/>
        </w:rPr>
        <w:t>В течение пяти рабочих дней со дня принятия решения о внесении изменений в разрешение на строительство</w:t>
      </w:r>
      <w:proofErr w:type="gramEnd"/>
      <w:r w:rsidRPr="00603B02">
        <w:rPr>
          <w:rFonts w:ascii="Times New Roman" w:hAnsi="Times New Roman"/>
          <w:color w:val="000000"/>
          <w:sz w:val="28"/>
          <w:szCs w:val="28"/>
          <w:shd w:val="clear" w:color="auto" w:fill="FFFFFF"/>
        </w:rPr>
        <w:t xml:space="preserve"> ОМСУ направляет уведомление застройщику по форме, согласно приложению 6 к настоящему административному регламенту.</w:t>
      </w:r>
    </w:p>
    <w:p w:rsidR="00896825" w:rsidRPr="003E4C59" w:rsidRDefault="00896825" w:rsidP="00896825">
      <w:pPr>
        <w:pStyle w:val="ConsPlusNormal0"/>
        <w:ind w:firstLine="709"/>
        <w:jc w:val="both"/>
        <w:rPr>
          <w:rFonts w:ascii="Times New Roman" w:hAnsi="Times New Roman"/>
          <w:sz w:val="28"/>
          <w:szCs w:val="28"/>
        </w:rPr>
      </w:pPr>
      <w:r w:rsidRPr="003E4C59">
        <w:rPr>
          <w:rFonts w:ascii="Times New Roman" w:hAnsi="Times New Roman"/>
          <w:sz w:val="28"/>
          <w:szCs w:val="28"/>
        </w:rPr>
        <w:t>Если заявитель обратился за предоставлением услуги через Портал, то информирование осуществляется, также через Портал.</w:t>
      </w:r>
    </w:p>
    <w:p w:rsidR="00896825" w:rsidRPr="003E4C59" w:rsidRDefault="00896825" w:rsidP="00896825">
      <w:pPr>
        <w:pStyle w:val="ConsPlusNormal0"/>
        <w:ind w:firstLine="709"/>
        <w:jc w:val="both"/>
        <w:rPr>
          <w:rFonts w:ascii="Times New Roman" w:hAnsi="Times New Roman"/>
          <w:sz w:val="28"/>
          <w:szCs w:val="28"/>
        </w:rPr>
      </w:pPr>
      <w:proofErr w:type="gramStart"/>
      <w:r w:rsidRPr="003E4C59">
        <w:rPr>
          <w:rFonts w:ascii="Times New Roman" w:hAnsi="Times New Roman"/>
          <w:sz w:val="28"/>
          <w:szCs w:val="28"/>
        </w:rPr>
        <w:t>Выдачу документа, являющегося результатом предоставления услуги, осуществляет специалист, ответственный за выдачу результата предоставления услуги, при личном приеме заявителя при предъявлении им документа удостоверяющего личность, а при обращении представителя также документа, подтверждающего полномочия представителя, под роспись, которая проставляется в журнале регистрации, либо документ, являющийся результатом предоставления услуги, направляется по почте заказным письмом с уведомлением.</w:t>
      </w:r>
      <w:proofErr w:type="gramEnd"/>
    </w:p>
    <w:p w:rsidR="00896825" w:rsidRPr="003E4C59" w:rsidRDefault="00896825" w:rsidP="00896825">
      <w:pPr>
        <w:pStyle w:val="ConsPlusNormal0"/>
        <w:ind w:firstLine="709"/>
        <w:jc w:val="both"/>
        <w:rPr>
          <w:rFonts w:ascii="Times New Roman" w:hAnsi="Times New Roman"/>
          <w:sz w:val="28"/>
          <w:szCs w:val="28"/>
        </w:rPr>
      </w:pPr>
      <w:r w:rsidRPr="003E4C59">
        <w:rPr>
          <w:rFonts w:ascii="Times New Roman" w:hAnsi="Times New Roman"/>
          <w:sz w:val="28"/>
          <w:szCs w:val="28"/>
        </w:rPr>
        <w:t xml:space="preserve">Сведения об уведомлении заявителя и приглашении его за получением </w:t>
      </w:r>
      <w:r w:rsidRPr="003E4C59">
        <w:rPr>
          <w:rFonts w:ascii="Times New Roman" w:hAnsi="Times New Roman"/>
          <w:sz w:val="28"/>
          <w:szCs w:val="28"/>
        </w:rPr>
        <w:lastRenderedPageBreak/>
        <w:t>документа, являющегося результатом предоставления услуги, сведения о выдаче документа, являющегося результатом предоставления муниципальной услуги, вносятся в электронный журнал регистрации.</w:t>
      </w:r>
    </w:p>
    <w:p w:rsidR="00896825" w:rsidRPr="003E4C59" w:rsidRDefault="00896825" w:rsidP="00896825">
      <w:pPr>
        <w:pStyle w:val="ConsPlusNormal0"/>
        <w:ind w:firstLine="709"/>
        <w:jc w:val="both"/>
        <w:rPr>
          <w:rFonts w:ascii="Times New Roman" w:hAnsi="Times New Roman"/>
          <w:sz w:val="28"/>
          <w:szCs w:val="28"/>
        </w:rPr>
      </w:pPr>
      <w:r w:rsidRPr="003E4C59">
        <w:rPr>
          <w:rFonts w:ascii="Times New Roman" w:hAnsi="Times New Roman"/>
          <w:sz w:val="28"/>
          <w:szCs w:val="28"/>
        </w:rPr>
        <w:t>В том случае, если заявитель обращался за предоставлением муниципальной услуги через Портал, специалист, ответственный за выдачу результата предоставления услуги, направляет через личный кабинет заявителя на Портале уведомление о принятии решения по его заявлению с приложением электронной копии документа, являющегося результатом предоставления муниципальной услуги.</w:t>
      </w:r>
    </w:p>
    <w:p w:rsidR="00896825" w:rsidRPr="003E4C59" w:rsidRDefault="00896825" w:rsidP="00896825">
      <w:pPr>
        <w:pStyle w:val="ConsPlusNormal0"/>
        <w:ind w:firstLine="709"/>
        <w:jc w:val="both"/>
        <w:rPr>
          <w:rFonts w:ascii="Times New Roman" w:hAnsi="Times New Roman"/>
          <w:sz w:val="28"/>
          <w:szCs w:val="28"/>
        </w:rPr>
      </w:pPr>
      <w:r w:rsidRPr="003E4C59">
        <w:rPr>
          <w:rFonts w:ascii="Times New Roman" w:hAnsi="Times New Roman"/>
          <w:sz w:val="28"/>
          <w:szCs w:val="28"/>
        </w:rPr>
        <w:t>Результатом исполнения административной процедуры является выдача заявителю решения о предоставлении услуги или решения об отказе в предоставлении услуги.</w:t>
      </w:r>
    </w:p>
    <w:p w:rsidR="003317E8" w:rsidRPr="00FE6A85" w:rsidRDefault="003317E8" w:rsidP="003317E8">
      <w:pPr>
        <w:pStyle w:val="ConsPlusNormal0"/>
        <w:jc w:val="both"/>
        <w:rPr>
          <w:rFonts w:ascii="Times New Roman" w:hAnsi="Times New Roman"/>
          <w:highlight w:val="yellow"/>
        </w:rPr>
      </w:pPr>
    </w:p>
    <w:p w:rsidR="003317E8" w:rsidRPr="004B743F" w:rsidRDefault="003317E8" w:rsidP="003317E8">
      <w:pPr>
        <w:pStyle w:val="ConsPlusNormal0"/>
        <w:ind w:firstLine="709"/>
        <w:jc w:val="center"/>
        <w:outlineLvl w:val="1"/>
        <w:rPr>
          <w:rFonts w:ascii="Times New Roman" w:hAnsi="Times New Roman"/>
          <w:b/>
        </w:rPr>
      </w:pPr>
      <w:r w:rsidRPr="004B743F">
        <w:rPr>
          <w:rFonts w:ascii="Times New Roman" w:hAnsi="Times New Roman"/>
          <w:b/>
        </w:rPr>
        <w:t xml:space="preserve">4. </w:t>
      </w:r>
      <w:r>
        <w:rPr>
          <w:rFonts w:ascii="Times New Roman" w:hAnsi="Times New Roman"/>
          <w:b/>
        </w:rPr>
        <w:t>Ф</w:t>
      </w:r>
      <w:r w:rsidRPr="004B743F">
        <w:rPr>
          <w:rFonts w:ascii="Times New Roman" w:hAnsi="Times New Roman"/>
          <w:b/>
        </w:rPr>
        <w:t xml:space="preserve">ормы контроля за </w:t>
      </w:r>
      <w:r>
        <w:rPr>
          <w:rFonts w:ascii="Times New Roman" w:hAnsi="Times New Roman"/>
          <w:b/>
        </w:rPr>
        <w:t>исполнением административного регламента</w:t>
      </w:r>
    </w:p>
    <w:p w:rsidR="003317E8" w:rsidRPr="004B743F" w:rsidRDefault="003317E8" w:rsidP="003317E8">
      <w:pPr>
        <w:pStyle w:val="ConsPlusNormal0"/>
        <w:ind w:firstLine="709"/>
        <w:jc w:val="center"/>
        <w:outlineLvl w:val="1"/>
        <w:rPr>
          <w:rFonts w:ascii="Times New Roman" w:hAnsi="Times New Roman"/>
          <w:b/>
        </w:rPr>
      </w:pPr>
    </w:p>
    <w:p w:rsidR="003317E8" w:rsidRPr="004B743F" w:rsidRDefault="003317E8" w:rsidP="003317E8">
      <w:pPr>
        <w:pStyle w:val="ConsPlusNormal0"/>
        <w:ind w:firstLine="709"/>
        <w:jc w:val="center"/>
        <w:outlineLvl w:val="1"/>
        <w:rPr>
          <w:rFonts w:ascii="Times New Roman" w:hAnsi="Times New Roman"/>
          <w:b/>
        </w:rPr>
      </w:pPr>
      <w:r w:rsidRPr="004B743F">
        <w:rPr>
          <w:rFonts w:ascii="Times New Roman" w:hAnsi="Times New Roman"/>
          <w:b/>
        </w:rPr>
        <w:t>Порядок осуществления текущего контроля за соблюдением и исполнением положений административного регламента предоставления муниципальной услуги и иных нормативных правовых актов</w:t>
      </w:r>
    </w:p>
    <w:p w:rsidR="003317E8" w:rsidRPr="004B743F" w:rsidRDefault="003317E8" w:rsidP="003317E8">
      <w:pPr>
        <w:pStyle w:val="ConsPlusNormal0"/>
        <w:ind w:firstLine="709"/>
        <w:jc w:val="both"/>
        <w:rPr>
          <w:rFonts w:ascii="Times New Roman" w:hAnsi="Times New Roman"/>
        </w:rPr>
      </w:pPr>
    </w:p>
    <w:p w:rsidR="003317E8" w:rsidRPr="004B743F" w:rsidRDefault="003317E8" w:rsidP="003317E8">
      <w:pPr>
        <w:pStyle w:val="ConsPlusNormal0"/>
        <w:ind w:firstLine="709"/>
        <w:jc w:val="both"/>
        <w:rPr>
          <w:rFonts w:ascii="Times New Roman" w:hAnsi="Times New Roman"/>
        </w:rPr>
      </w:pPr>
      <w:r w:rsidRPr="004B743F">
        <w:rPr>
          <w:rFonts w:ascii="Times New Roman" w:hAnsi="Times New Roman"/>
        </w:rPr>
        <w:t xml:space="preserve">4.1.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w:t>
      </w:r>
      <w:r w:rsidRPr="00841E7C">
        <w:rPr>
          <w:rFonts w:ascii="Times New Roman" w:hAnsi="Times New Roman"/>
        </w:rPr>
        <w:t>руководителем ОМСУ</w:t>
      </w:r>
      <w:r w:rsidRPr="004B743F">
        <w:rPr>
          <w:rFonts w:ascii="Times New Roman" w:hAnsi="Times New Roman"/>
        </w:rPr>
        <w:t>.</w:t>
      </w:r>
    </w:p>
    <w:p w:rsidR="003317E8" w:rsidRPr="00841E7C" w:rsidRDefault="003317E8" w:rsidP="003317E8">
      <w:pPr>
        <w:pStyle w:val="ConsPlusNormal0"/>
        <w:ind w:firstLine="709"/>
        <w:jc w:val="both"/>
        <w:rPr>
          <w:rFonts w:ascii="Times New Roman" w:hAnsi="Times New Roman"/>
        </w:rPr>
      </w:pPr>
      <w:r w:rsidRPr="004B743F">
        <w:rPr>
          <w:rFonts w:ascii="Times New Roman" w:hAnsi="Times New Roman"/>
        </w:rPr>
        <w:t xml:space="preserve">Контроль за деятельностью </w:t>
      </w:r>
      <w:r w:rsidRPr="00841E7C">
        <w:rPr>
          <w:rFonts w:ascii="Times New Roman" w:hAnsi="Times New Roman"/>
        </w:rPr>
        <w:t>ОМСУ</w:t>
      </w:r>
      <w:r w:rsidRPr="004B743F">
        <w:rPr>
          <w:rFonts w:ascii="Times New Roman" w:hAnsi="Times New Roman"/>
        </w:rPr>
        <w:t xml:space="preserve"> по предоставлению муниципальной услуги осуществляется </w:t>
      </w:r>
      <w:r w:rsidRPr="00841E7C">
        <w:rPr>
          <w:rFonts w:ascii="Times New Roman" w:hAnsi="Times New Roman"/>
        </w:rPr>
        <w:t>заместителем Главы муниципального образования, курирующим работу ОМСУ.</w:t>
      </w:r>
    </w:p>
    <w:p w:rsidR="003317E8" w:rsidRPr="004B743F" w:rsidRDefault="003317E8" w:rsidP="003317E8">
      <w:pPr>
        <w:pStyle w:val="ConsPlusNormal0"/>
        <w:ind w:firstLine="709"/>
        <w:jc w:val="both"/>
        <w:rPr>
          <w:rFonts w:ascii="Times New Roman" w:hAnsi="Times New Roman"/>
        </w:rPr>
      </w:pPr>
      <w:r w:rsidRPr="004B743F">
        <w:rPr>
          <w:rFonts w:ascii="Times New Roman" w:hAnsi="Times New Roman"/>
        </w:rPr>
        <w:t>Контроль за исполнением настоящего административного регламента сотрудниками МФЦ осуществляется руководителем МФЦ.</w:t>
      </w:r>
    </w:p>
    <w:p w:rsidR="003317E8" w:rsidRPr="00FE6A85" w:rsidRDefault="003317E8" w:rsidP="003317E8">
      <w:pPr>
        <w:pStyle w:val="ConsPlusNormal0"/>
        <w:ind w:firstLine="709"/>
        <w:jc w:val="both"/>
        <w:rPr>
          <w:rFonts w:ascii="Times New Roman" w:hAnsi="Times New Roman"/>
          <w:b/>
          <w:highlight w:val="yellow"/>
        </w:rPr>
      </w:pPr>
    </w:p>
    <w:p w:rsidR="003317E8" w:rsidRPr="004B743F" w:rsidRDefault="003317E8" w:rsidP="003317E8">
      <w:pPr>
        <w:pStyle w:val="ConsPlusNormal0"/>
        <w:jc w:val="center"/>
        <w:rPr>
          <w:rFonts w:ascii="Times New Roman" w:hAnsi="Times New Roman"/>
          <w:b/>
        </w:rPr>
      </w:pPr>
      <w:r w:rsidRPr="004B743F">
        <w:rPr>
          <w:rFonts w:ascii="Times New Roman" w:hAnsi="Times New Roman"/>
          <w:b/>
        </w:rPr>
        <w:t>Порядок и периодичность осуществления плановых и внеплановых проверок полноты и качества предоставления муниципальной услуги</w:t>
      </w:r>
    </w:p>
    <w:p w:rsidR="003317E8" w:rsidRPr="004B743F" w:rsidRDefault="003317E8" w:rsidP="003317E8">
      <w:pPr>
        <w:pStyle w:val="ConsPlusNormal0"/>
        <w:ind w:firstLine="709"/>
        <w:jc w:val="both"/>
        <w:rPr>
          <w:rFonts w:ascii="Times New Roman" w:hAnsi="Times New Roman"/>
          <w:b/>
        </w:rPr>
      </w:pPr>
    </w:p>
    <w:p w:rsidR="003317E8" w:rsidRPr="00231D20" w:rsidRDefault="003317E8" w:rsidP="003317E8">
      <w:pPr>
        <w:pStyle w:val="ConsPlusNormal0"/>
        <w:ind w:firstLine="709"/>
        <w:jc w:val="both"/>
        <w:rPr>
          <w:rFonts w:ascii="Times New Roman" w:hAnsi="Times New Roman"/>
        </w:rPr>
      </w:pPr>
      <w:r w:rsidRPr="00231D20">
        <w:rPr>
          <w:rFonts w:ascii="Times New Roman" w:hAnsi="Times New Roman"/>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Контроль за полнотой и качеством предоставления муниципальной услуги включает в себя проведение плановых (в соответствии с утвержденным графиком) и внеплановых проверок, проверки также проводятся по конкретным обращениям заявителей.</w:t>
      </w:r>
    </w:p>
    <w:p w:rsidR="003317E8" w:rsidRPr="00231D20" w:rsidRDefault="003317E8" w:rsidP="003317E8">
      <w:pPr>
        <w:pStyle w:val="ConsPlusNormal0"/>
        <w:ind w:firstLine="709"/>
        <w:jc w:val="both"/>
        <w:rPr>
          <w:rFonts w:ascii="Times New Roman" w:hAnsi="Times New Roman"/>
        </w:rPr>
      </w:pPr>
      <w:r w:rsidRPr="00231D20">
        <w:rPr>
          <w:rFonts w:ascii="Times New Roman" w:hAnsi="Times New Roman"/>
        </w:rPr>
        <w:t>Плановые и внеплановые проверки проводятся заместителем Главы муниципального образования, координирующим работу ОМСУ.</w:t>
      </w:r>
    </w:p>
    <w:p w:rsidR="003317E8" w:rsidRPr="00231D20" w:rsidRDefault="003317E8" w:rsidP="003317E8">
      <w:pPr>
        <w:pStyle w:val="ConsPlusNormal0"/>
        <w:ind w:firstLine="709"/>
        <w:jc w:val="both"/>
        <w:rPr>
          <w:rFonts w:ascii="Times New Roman" w:hAnsi="Times New Roman"/>
        </w:rPr>
      </w:pPr>
      <w:r w:rsidRPr="00231D20">
        <w:rPr>
          <w:rFonts w:ascii="Times New Roman" w:hAnsi="Times New Roman"/>
        </w:rPr>
        <w:t>Все плановые проверки должны осуществляться регулярно, в течение всего периода деятельности по предоставлению муниципальной услуги</w:t>
      </w:r>
      <w:r w:rsidRPr="00231D20">
        <w:t xml:space="preserve"> </w:t>
      </w:r>
      <w:r w:rsidRPr="00231D20">
        <w:rPr>
          <w:rFonts w:ascii="Times New Roman" w:hAnsi="Times New Roman"/>
        </w:rPr>
        <w:t>в соответствии с утвержденным графиком.</w:t>
      </w:r>
    </w:p>
    <w:p w:rsidR="003317E8" w:rsidRPr="00231D20" w:rsidRDefault="003317E8" w:rsidP="003317E8">
      <w:pPr>
        <w:pStyle w:val="ConsPlusNormal0"/>
        <w:ind w:firstLine="709"/>
        <w:jc w:val="both"/>
        <w:rPr>
          <w:rFonts w:ascii="Times New Roman" w:hAnsi="Times New Roman"/>
        </w:rPr>
      </w:pPr>
      <w:r w:rsidRPr="00231D20">
        <w:rPr>
          <w:rFonts w:ascii="Times New Roman" w:hAnsi="Times New Roman"/>
        </w:rPr>
        <w:t xml:space="preserve">Внеплановые проверки, которые могут быть проведены в любое время, при </w:t>
      </w:r>
      <w:r w:rsidRPr="00231D20">
        <w:rPr>
          <w:rFonts w:ascii="Times New Roman" w:hAnsi="Times New Roman"/>
        </w:rPr>
        <w:lastRenderedPageBreak/>
        <w:t>поступлении в ОМСУ жалоб на некачественное предоставление муниципальных услуг.</w:t>
      </w:r>
    </w:p>
    <w:p w:rsidR="003317E8" w:rsidRPr="00231D20" w:rsidRDefault="003317E8" w:rsidP="003317E8">
      <w:pPr>
        <w:pStyle w:val="ConsPlusNormal0"/>
        <w:ind w:firstLine="709"/>
        <w:jc w:val="both"/>
        <w:rPr>
          <w:rFonts w:ascii="Times New Roman" w:hAnsi="Times New Roman"/>
        </w:rPr>
      </w:pPr>
      <w:r w:rsidRPr="00231D20">
        <w:rPr>
          <w:rFonts w:ascii="Times New Roman" w:hAnsi="Times New Roman"/>
        </w:rPr>
        <w:t xml:space="preserve">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действующим законодательством Российской Федерации</w:t>
      </w:r>
      <w:proofErr w:type="gramStart"/>
      <w:r w:rsidRPr="00231D20">
        <w:rPr>
          <w:rFonts w:ascii="Times New Roman" w:hAnsi="Times New Roman"/>
        </w:rPr>
        <w:t xml:space="preserve"> .</w:t>
      </w:r>
      <w:proofErr w:type="gramEnd"/>
    </w:p>
    <w:p w:rsidR="003317E8" w:rsidRPr="00231D20" w:rsidRDefault="003317E8" w:rsidP="003317E8">
      <w:pPr>
        <w:pStyle w:val="ConsPlusNormal0"/>
        <w:ind w:firstLine="709"/>
        <w:jc w:val="both"/>
        <w:rPr>
          <w:rFonts w:ascii="Times New Roman" w:hAnsi="Times New Roman"/>
          <w:b/>
          <w:highlight w:val="yellow"/>
        </w:rPr>
      </w:pPr>
    </w:p>
    <w:p w:rsidR="003317E8" w:rsidRPr="004B743F" w:rsidRDefault="003317E8" w:rsidP="003317E8">
      <w:pPr>
        <w:pStyle w:val="ConsPlusNormal0"/>
        <w:ind w:firstLine="709"/>
        <w:jc w:val="center"/>
        <w:outlineLvl w:val="2"/>
        <w:rPr>
          <w:rFonts w:ascii="Times New Roman" w:hAnsi="Times New Roman"/>
          <w:b/>
        </w:rPr>
      </w:pPr>
      <w:r w:rsidRPr="004B743F">
        <w:rPr>
          <w:rFonts w:ascii="Times New Roman" w:hAnsi="Times New Roman"/>
          <w:b/>
        </w:rPr>
        <w:t>Ответственность должностных лиц</w:t>
      </w:r>
    </w:p>
    <w:p w:rsidR="003317E8" w:rsidRPr="004B743F" w:rsidRDefault="003317E8" w:rsidP="003317E8">
      <w:pPr>
        <w:pStyle w:val="ConsPlusNormal0"/>
        <w:ind w:firstLine="709"/>
        <w:jc w:val="both"/>
        <w:rPr>
          <w:rFonts w:ascii="Times New Roman" w:hAnsi="Times New Roman"/>
        </w:rPr>
      </w:pPr>
    </w:p>
    <w:p w:rsidR="003317E8" w:rsidRPr="00841E7C" w:rsidRDefault="003317E8" w:rsidP="003317E8">
      <w:pPr>
        <w:pStyle w:val="ConsPlusNormal0"/>
        <w:ind w:firstLine="709"/>
        <w:jc w:val="both"/>
        <w:rPr>
          <w:rFonts w:ascii="Times New Roman" w:hAnsi="Times New Roman"/>
        </w:rPr>
      </w:pPr>
      <w:r w:rsidRPr="004B743F">
        <w:rPr>
          <w:rFonts w:ascii="Times New Roman" w:hAnsi="Times New Roman"/>
        </w:rPr>
        <w:t xml:space="preserve">4.3. </w:t>
      </w:r>
      <w:r w:rsidRPr="00841E7C">
        <w:rPr>
          <w:rFonts w:ascii="Times New Roman" w:hAnsi="Times New Roman"/>
        </w:rPr>
        <w:t>Специалист, ответственный за прием документов</w:t>
      </w:r>
      <w:r w:rsidRPr="004B743F">
        <w:rPr>
          <w:rFonts w:ascii="Times New Roman" w:hAnsi="Times New Roman"/>
          <w:i/>
        </w:rPr>
        <w:t>,</w:t>
      </w:r>
      <w:r w:rsidRPr="004B743F">
        <w:rPr>
          <w:rFonts w:ascii="Times New Roman" w:hAnsi="Times New Roman"/>
        </w:rPr>
        <w:t xml:space="preserve"> несет ответственность за сохранность принятых документов, порядок и сроки их приема и направления их </w:t>
      </w:r>
      <w:r w:rsidRPr="00841E7C">
        <w:rPr>
          <w:rFonts w:ascii="Times New Roman" w:hAnsi="Times New Roman"/>
        </w:rPr>
        <w:t>специалисту, ответственному за межведомственное взаимодействие.</w:t>
      </w:r>
    </w:p>
    <w:p w:rsidR="003317E8" w:rsidRPr="004B743F" w:rsidRDefault="003317E8" w:rsidP="003317E8">
      <w:pPr>
        <w:pStyle w:val="ConsPlusNormal0"/>
        <w:ind w:firstLine="709"/>
        <w:jc w:val="both"/>
        <w:rPr>
          <w:rFonts w:ascii="Times New Roman" w:hAnsi="Times New Roman"/>
        </w:rPr>
      </w:pPr>
      <w:r w:rsidRPr="00841E7C">
        <w:rPr>
          <w:rFonts w:ascii="Times New Roman" w:hAnsi="Times New Roman"/>
        </w:rPr>
        <w:t>Специалист ОМСУ, ответственный за принятие решения о предоставлении муниципальной услуги</w:t>
      </w:r>
      <w:r w:rsidRPr="004B743F">
        <w:rPr>
          <w:rFonts w:ascii="Times New Roman" w:hAnsi="Times New Roman"/>
          <w:i/>
        </w:rPr>
        <w:t>,</w:t>
      </w:r>
      <w:r w:rsidRPr="004B743F">
        <w:rPr>
          <w:rFonts w:ascii="Times New Roman" w:hAnsi="Times New Roman"/>
        </w:rPr>
        <w:t xml:space="preserve"> несет персональную ответственность за своевременность и качество подготовки документов, являющихся результатом муниципальной услуги.</w:t>
      </w:r>
    </w:p>
    <w:p w:rsidR="003317E8" w:rsidRPr="00FE6A85" w:rsidRDefault="003317E8" w:rsidP="003317E8">
      <w:pPr>
        <w:pStyle w:val="ConsPlusNormal0"/>
        <w:ind w:firstLine="709"/>
        <w:jc w:val="both"/>
        <w:rPr>
          <w:rFonts w:ascii="Times New Roman" w:hAnsi="Times New Roman"/>
        </w:rPr>
      </w:pPr>
    </w:p>
    <w:p w:rsidR="003317E8" w:rsidRPr="00FE6A85" w:rsidRDefault="003317E8" w:rsidP="003317E8">
      <w:pPr>
        <w:pStyle w:val="ConsPlusNormal0"/>
        <w:jc w:val="center"/>
        <w:outlineLvl w:val="2"/>
        <w:rPr>
          <w:rFonts w:ascii="Times New Roman" w:hAnsi="Times New Roman"/>
          <w:b/>
        </w:rPr>
      </w:pPr>
      <w:r w:rsidRPr="00FE6A85">
        <w:rPr>
          <w:rFonts w:ascii="Times New Roman" w:hAnsi="Times New Roman"/>
          <w:b/>
        </w:rPr>
        <w:t>Требования к порядку и формам контроля за предоставлением муниципальной услуги, в том числе со стороны граждан, их объединений и организаций</w:t>
      </w:r>
    </w:p>
    <w:p w:rsidR="003317E8" w:rsidRPr="00FE6A85" w:rsidRDefault="003317E8" w:rsidP="003317E8">
      <w:pPr>
        <w:pStyle w:val="ConsPlusNormal0"/>
        <w:ind w:firstLine="540"/>
        <w:jc w:val="both"/>
        <w:rPr>
          <w:rFonts w:ascii="Times New Roman" w:hAnsi="Times New Roman"/>
        </w:rPr>
      </w:pPr>
    </w:p>
    <w:p w:rsidR="003317E8" w:rsidRPr="00FE6A85" w:rsidRDefault="003317E8" w:rsidP="003317E8">
      <w:pPr>
        <w:pStyle w:val="ConsPlusNormal0"/>
        <w:ind w:firstLine="709"/>
        <w:jc w:val="both"/>
        <w:rPr>
          <w:rFonts w:ascii="Times New Roman" w:hAnsi="Times New Roman"/>
        </w:rPr>
      </w:pPr>
      <w:r w:rsidRPr="00FE6A85">
        <w:rPr>
          <w:rFonts w:ascii="Times New Roman" w:hAnsi="Times New Roman"/>
        </w:rPr>
        <w:t>4.4. Граждане, юридические лица,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ОМСУ, правоохранительные и органы государственной власти.</w:t>
      </w:r>
    </w:p>
    <w:p w:rsidR="003317E8" w:rsidRPr="00FE6A85" w:rsidRDefault="003317E8" w:rsidP="003317E8">
      <w:pPr>
        <w:pStyle w:val="ConsPlusNormal0"/>
        <w:ind w:firstLine="709"/>
        <w:jc w:val="both"/>
        <w:rPr>
          <w:rFonts w:ascii="Times New Roman" w:hAnsi="Times New Roman"/>
        </w:rPr>
      </w:pPr>
      <w:r w:rsidRPr="00FE6A85">
        <w:rPr>
          <w:rFonts w:ascii="Times New Roman" w:hAnsi="Times New Roman"/>
        </w:rPr>
        <w:t>Граждане, юридические лица, их объединения и организации вправе направлять замечания, рекомендации и предложения по оптимизации и улучшению качества и доступности предоставления муниципальной услуги.</w:t>
      </w:r>
    </w:p>
    <w:p w:rsidR="003317E8" w:rsidRPr="00FE6A85" w:rsidRDefault="003317E8" w:rsidP="003317E8">
      <w:pPr>
        <w:pStyle w:val="ConsPlusNormal0"/>
        <w:ind w:firstLine="709"/>
        <w:jc w:val="both"/>
        <w:rPr>
          <w:rFonts w:ascii="Times New Roman" w:hAnsi="Times New Roman"/>
        </w:rPr>
      </w:pPr>
      <w:r w:rsidRPr="00FE6A85">
        <w:rPr>
          <w:rFonts w:ascii="Times New Roman" w:hAnsi="Times New Roman"/>
        </w:rPr>
        <w:t xml:space="preserve">Общественный контроль за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ОМСУ, иными органами местного самоуправления, органами исполнительной власти Амурской области, подведомственными данным органам организациями, </w:t>
      </w:r>
      <w:r w:rsidRPr="00841E7C">
        <w:rPr>
          <w:rFonts w:ascii="Times New Roman" w:hAnsi="Times New Roman"/>
        </w:rPr>
        <w:t>МФЦ</w:t>
      </w:r>
      <w:r w:rsidRPr="00FE6A85">
        <w:rPr>
          <w:rFonts w:ascii="Times New Roman" w:hAnsi="Times New Roman"/>
        </w:rPr>
        <w:t>, участвующими в предоставлении муниципальной услуги, в дальнейшей работе по предоставлению муниципальной услуги.</w:t>
      </w:r>
    </w:p>
    <w:p w:rsidR="003317E8" w:rsidRPr="00FE6A85" w:rsidRDefault="003317E8" w:rsidP="003317E8">
      <w:pPr>
        <w:pStyle w:val="ConsPlusNormal0"/>
        <w:ind w:firstLine="709"/>
        <w:jc w:val="both"/>
        <w:rPr>
          <w:rFonts w:ascii="Times New Roman" w:hAnsi="Times New Roman"/>
        </w:rPr>
      </w:pPr>
    </w:p>
    <w:p w:rsidR="003317E8" w:rsidRPr="00FE6A85" w:rsidRDefault="003317E8" w:rsidP="003317E8">
      <w:pPr>
        <w:pStyle w:val="ConsPlusNormal0"/>
        <w:ind w:firstLine="709"/>
        <w:jc w:val="center"/>
        <w:outlineLvl w:val="1"/>
        <w:rPr>
          <w:rFonts w:ascii="Times New Roman" w:hAnsi="Times New Roman"/>
          <w:b/>
        </w:rPr>
      </w:pPr>
      <w:r w:rsidRPr="00FE6A85">
        <w:rPr>
          <w:rFonts w:ascii="Times New Roman" w:hAnsi="Times New Roman"/>
          <w:b/>
        </w:rPr>
        <w:t>5. Досудебный порядок обжалования решения и действия</w:t>
      </w:r>
    </w:p>
    <w:p w:rsidR="003317E8" w:rsidRPr="00FE6A85" w:rsidRDefault="003317E8" w:rsidP="003317E8">
      <w:pPr>
        <w:pStyle w:val="ConsPlusNormal0"/>
        <w:ind w:firstLine="709"/>
        <w:jc w:val="center"/>
        <w:rPr>
          <w:rFonts w:ascii="Times New Roman" w:hAnsi="Times New Roman"/>
          <w:b/>
        </w:rPr>
      </w:pPr>
      <w:r w:rsidRPr="00FE6A85">
        <w:rPr>
          <w:rFonts w:ascii="Times New Roman" w:hAnsi="Times New Roman"/>
          <w:b/>
        </w:rPr>
        <w:t>(бездействия) органа, представляющего муниципальную услугу,</w:t>
      </w:r>
    </w:p>
    <w:p w:rsidR="003317E8" w:rsidRPr="00FE6A85" w:rsidRDefault="003317E8" w:rsidP="003317E8">
      <w:pPr>
        <w:pStyle w:val="ConsPlusNormal0"/>
        <w:ind w:firstLine="709"/>
        <w:jc w:val="center"/>
        <w:rPr>
          <w:rFonts w:ascii="Times New Roman" w:hAnsi="Times New Roman"/>
          <w:b/>
        </w:rPr>
      </w:pPr>
      <w:r w:rsidRPr="00FE6A85">
        <w:rPr>
          <w:rFonts w:ascii="Times New Roman" w:hAnsi="Times New Roman"/>
          <w:b/>
        </w:rPr>
        <w:t>а также должностных лиц и муниципальных служащих,</w:t>
      </w:r>
    </w:p>
    <w:p w:rsidR="003317E8" w:rsidRPr="00FE6A85" w:rsidRDefault="003317E8" w:rsidP="003317E8">
      <w:pPr>
        <w:pStyle w:val="ConsPlusNormal0"/>
        <w:ind w:firstLine="709"/>
        <w:jc w:val="center"/>
        <w:rPr>
          <w:rFonts w:ascii="Times New Roman" w:hAnsi="Times New Roman"/>
          <w:b/>
        </w:rPr>
      </w:pPr>
      <w:proofErr w:type="gramStart"/>
      <w:r w:rsidRPr="00FE6A85">
        <w:rPr>
          <w:rFonts w:ascii="Times New Roman" w:hAnsi="Times New Roman"/>
          <w:b/>
        </w:rPr>
        <w:t>обеспечивающих</w:t>
      </w:r>
      <w:proofErr w:type="gramEnd"/>
      <w:r w:rsidRPr="00FE6A85">
        <w:rPr>
          <w:rFonts w:ascii="Times New Roman" w:hAnsi="Times New Roman"/>
          <w:b/>
        </w:rPr>
        <w:t xml:space="preserve"> ее предоставление</w:t>
      </w:r>
    </w:p>
    <w:p w:rsidR="003317E8" w:rsidRPr="00FE6A85" w:rsidRDefault="003317E8" w:rsidP="003317E8">
      <w:pPr>
        <w:pStyle w:val="ConsPlusNormal0"/>
        <w:ind w:firstLine="709"/>
        <w:jc w:val="both"/>
        <w:rPr>
          <w:rFonts w:ascii="Times New Roman" w:hAnsi="Times New Roman"/>
        </w:rPr>
      </w:pPr>
    </w:p>
    <w:p w:rsidR="003317E8" w:rsidRPr="00FE6A85" w:rsidRDefault="003317E8" w:rsidP="003317E8">
      <w:pPr>
        <w:pStyle w:val="ConsPlusNormal0"/>
        <w:ind w:firstLine="709"/>
        <w:jc w:val="both"/>
        <w:rPr>
          <w:rFonts w:ascii="Times New Roman" w:hAnsi="Times New Roman"/>
        </w:rPr>
      </w:pPr>
      <w:r w:rsidRPr="00FE6A85">
        <w:rPr>
          <w:rFonts w:ascii="Times New Roman" w:hAnsi="Times New Roman"/>
        </w:rPr>
        <w:t xml:space="preserve">5.1. Заявители имеют право на обжалование решений, принятых в ходе предоставления муниципальной услуги, действий или бездействия должностных лиц </w:t>
      </w:r>
      <w:r w:rsidRPr="00841E7C">
        <w:rPr>
          <w:rFonts w:ascii="Times New Roman" w:hAnsi="Times New Roman"/>
        </w:rPr>
        <w:t>МФЦ,</w:t>
      </w:r>
      <w:r w:rsidRPr="00FE6A85">
        <w:rPr>
          <w:rFonts w:ascii="Times New Roman" w:hAnsi="Times New Roman"/>
        </w:rPr>
        <w:t xml:space="preserve"> </w:t>
      </w:r>
      <w:r w:rsidRPr="00FE6A85">
        <w:rPr>
          <w:rFonts w:ascii="Times New Roman" w:hAnsi="Times New Roman"/>
          <w:i/>
        </w:rPr>
        <w:t>ОМСУ</w:t>
      </w:r>
      <w:r w:rsidRPr="00FE6A85">
        <w:rPr>
          <w:rFonts w:ascii="Times New Roman" w:hAnsi="Times New Roman"/>
        </w:rPr>
        <w:t xml:space="preserve"> в досудебном порядке.</w:t>
      </w:r>
    </w:p>
    <w:p w:rsidR="003317E8" w:rsidRPr="00FE6A85" w:rsidRDefault="003317E8" w:rsidP="003317E8">
      <w:pPr>
        <w:pStyle w:val="ConsPlusNormal0"/>
        <w:ind w:firstLine="709"/>
        <w:jc w:val="both"/>
        <w:rPr>
          <w:rFonts w:ascii="Times New Roman" w:hAnsi="Times New Roman"/>
        </w:rPr>
      </w:pPr>
      <w:r w:rsidRPr="00FE6A85">
        <w:rPr>
          <w:rFonts w:ascii="Times New Roman" w:hAnsi="Times New Roman"/>
        </w:rPr>
        <w:t xml:space="preserve">Жалоба может быть направлена по почте, </w:t>
      </w:r>
      <w:r w:rsidRPr="00841E7C">
        <w:rPr>
          <w:rFonts w:ascii="Times New Roman" w:hAnsi="Times New Roman"/>
        </w:rPr>
        <w:t>через МФЦ</w:t>
      </w:r>
      <w:r w:rsidRPr="00FE6A85">
        <w:rPr>
          <w:rFonts w:ascii="Times New Roman" w:hAnsi="Times New Roman"/>
        </w:rPr>
        <w:t xml:space="preserve">, с использованием информационно-телекоммуникационной сети «Интернет», с официального сайта </w:t>
      </w:r>
      <w:r w:rsidRPr="00FE6A85">
        <w:rPr>
          <w:rFonts w:ascii="Times New Roman" w:hAnsi="Times New Roman"/>
        </w:rPr>
        <w:lastRenderedPageBreak/>
        <w:t>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w:t>
      </w:r>
    </w:p>
    <w:p w:rsidR="003317E8" w:rsidRPr="00FE6A85" w:rsidRDefault="003317E8" w:rsidP="003317E8">
      <w:pPr>
        <w:pStyle w:val="ConsPlusNormal0"/>
        <w:ind w:firstLine="709"/>
        <w:jc w:val="both"/>
        <w:rPr>
          <w:rFonts w:ascii="Times New Roman" w:hAnsi="Times New Roman"/>
        </w:rPr>
      </w:pPr>
      <w:r w:rsidRPr="00FE6A85">
        <w:rPr>
          <w:rFonts w:ascii="Times New Roman" w:hAnsi="Times New Roman"/>
        </w:rPr>
        <w:t xml:space="preserve">Заявители имеют право обратиться с жалобой лично (устно) или направить жалобу в письменном виде (далее - письменное обращение) на бумажном носителе или в электронной форме по почте, </w:t>
      </w:r>
      <w:r w:rsidRPr="00841E7C">
        <w:rPr>
          <w:rFonts w:ascii="Times New Roman" w:hAnsi="Times New Roman"/>
        </w:rPr>
        <w:t>через МФЦ</w:t>
      </w:r>
      <w:r w:rsidRPr="00FE6A85">
        <w:rPr>
          <w:rFonts w:ascii="Times New Roman" w:hAnsi="Times New Roman"/>
        </w:rPr>
        <w:t>, с использованием информационно-телекоммуникационной сети «Интернет», официального сайта ОМСУ, сайта региональной информационной системы "Портал государственных и муниципальных услуг (функций) Амурской области", федеральной государственной информационной системы "Единый портал государственных и муниципальных услуг (функций)", а также письменная жалоба может быть принята при личном приеме заявителя.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3317E8" w:rsidRPr="00FE6A85" w:rsidRDefault="003317E8" w:rsidP="003317E8">
      <w:pPr>
        <w:pStyle w:val="ConsPlusNormal0"/>
        <w:ind w:firstLine="709"/>
        <w:jc w:val="both"/>
        <w:rPr>
          <w:rFonts w:ascii="Times New Roman" w:hAnsi="Times New Roman"/>
        </w:rPr>
      </w:pPr>
      <w:proofErr w:type="gramStart"/>
      <w:r w:rsidRPr="00FE6A85">
        <w:rPr>
          <w:rFonts w:ascii="Times New Roman" w:hAnsi="Times New Roman"/>
        </w:rPr>
        <w:t xml:space="preserve">Жалоба подлежит рассмотрению должностным лицом, наделенным полномочиями по рассмотрению жалоб, в течение </w:t>
      </w:r>
      <w:r w:rsidR="00896825">
        <w:rPr>
          <w:rFonts w:ascii="Times New Roman" w:hAnsi="Times New Roman"/>
        </w:rPr>
        <w:t>тридцати</w:t>
      </w:r>
      <w:r w:rsidRPr="00FE6A85">
        <w:rPr>
          <w:rFonts w:ascii="Times New Roman" w:hAnsi="Times New Roman"/>
        </w:rPr>
        <w:t xml:space="preserve">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3317E8" w:rsidRPr="00FE6A85" w:rsidRDefault="003317E8" w:rsidP="003317E8">
      <w:pPr>
        <w:pStyle w:val="ConsPlusNormal0"/>
        <w:ind w:firstLine="709"/>
        <w:jc w:val="both"/>
        <w:rPr>
          <w:rFonts w:ascii="Times New Roman" w:hAnsi="Times New Roman"/>
        </w:rPr>
      </w:pPr>
      <w:r w:rsidRPr="00FE6A85">
        <w:rPr>
          <w:rFonts w:ascii="Times New Roman" w:hAnsi="Times New Roman"/>
        </w:rPr>
        <w:t>Жалоба должна содержать:</w:t>
      </w:r>
    </w:p>
    <w:p w:rsidR="003317E8" w:rsidRPr="00FE6A85" w:rsidRDefault="003317E8" w:rsidP="003317E8">
      <w:pPr>
        <w:pStyle w:val="ConsPlusNormal0"/>
        <w:ind w:firstLine="709"/>
        <w:jc w:val="both"/>
        <w:rPr>
          <w:rFonts w:ascii="Times New Roman" w:hAnsi="Times New Roman"/>
        </w:rPr>
      </w:pPr>
      <w:r w:rsidRPr="00FE6A85">
        <w:rPr>
          <w:rFonts w:ascii="Times New Roman" w:hAnsi="Times New Roman"/>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317E8" w:rsidRPr="00FE6A85" w:rsidRDefault="003317E8" w:rsidP="003317E8">
      <w:pPr>
        <w:pStyle w:val="ConsPlusNormal0"/>
        <w:ind w:firstLine="709"/>
        <w:jc w:val="both"/>
        <w:rPr>
          <w:rFonts w:ascii="Times New Roman" w:hAnsi="Times New Roman"/>
        </w:rPr>
      </w:pPr>
      <w:r w:rsidRPr="00FE6A85">
        <w:rPr>
          <w:rFonts w:ascii="Times New Roman" w:hAnsi="Times New Roman"/>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317E8" w:rsidRPr="00FE6A85" w:rsidRDefault="003317E8" w:rsidP="003317E8">
      <w:pPr>
        <w:pStyle w:val="ConsPlusNormal0"/>
        <w:ind w:firstLine="709"/>
        <w:jc w:val="both"/>
        <w:rPr>
          <w:rFonts w:ascii="Times New Roman" w:hAnsi="Times New Roman"/>
        </w:rPr>
      </w:pPr>
      <w:r w:rsidRPr="00FE6A85">
        <w:rPr>
          <w:rFonts w:ascii="Times New Roman" w:hAnsi="Times New Roman"/>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317E8" w:rsidRPr="00FE6A85" w:rsidRDefault="003317E8" w:rsidP="003317E8">
      <w:pPr>
        <w:pStyle w:val="ConsPlusNormal0"/>
        <w:ind w:firstLine="709"/>
        <w:jc w:val="both"/>
        <w:rPr>
          <w:rFonts w:ascii="Times New Roman" w:hAnsi="Times New Roman"/>
        </w:rPr>
      </w:pPr>
      <w:r w:rsidRPr="00FE6A85">
        <w:rPr>
          <w:rFonts w:ascii="Times New Roman" w:hAnsi="Times New Roman"/>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317E8" w:rsidRPr="00FE6A85" w:rsidRDefault="003317E8" w:rsidP="003317E8">
      <w:pPr>
        <w:pStyle w:val="ConsPlusNormal0"/>
        <w:ind w:firstLine="709"/>
        <w:jc w:val="both"/>
        <w:rPr>
          <w:rFonts w:ascii="Times New Roman" w:hAnsi="Times New Roman"/>
        </w:rPr>
      </w:pPr>
      <w:r w:rsidRPr="00FE6A85">
        <w:rPr>
          <w:rFonts w:ascii="Times New Roman" w:hAnsi="Times New Roman"/>
        </w:rPr>
        <w:t>Заявитель вправе запрашивать и получать информацию и документы, необходимые для обоснования и рассмотрения жалобы.</w:t>
      </w:r>
    </w:p>
    <w:p w:rsidR="003317E8" w:rsidRPr="00FE6A85" w:rsidRDefault="003317E8" w:rsidP="003317E8">
      <w:pPr>
        <w:pStyle w:val="ConsPlusNormal0"/>
        <w:ind w:firstLine="709"/>
        <w:jc w:val="both"/>
        <w:rPr>
          <w:rFonts w:ascii="Times New Roman" w:hAnsi="Times New Roman"/>
        </w:rPr>
      </w:pPr>
      <w:r w:rsidRPr="00FE6A85">
        <w:rPr>
          <w:rFonts w:ascii="Times New Roman" w:hAnsi="Times New Roman"/>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r w:rsidRPr="00FE6A85">
        <w:rPr>
          <w:rFonts w:ascii="Times New Roman" w:hAnsi="Times New Roman"/>
        </w:rPr>
        <w:lastRenderedPageBreak/>
        <w:t>представлена:</w:t>
      </w:r>
    </w:p>
    <w:p w:rsidR="003317E8" w:rsidRPr="00FE6A85" w:rsidRDefault="003317E8" w:rsidP="003317E8">
      <w:pPr>
        <w:pStyle w:val="ConsPlusNormal0"/>
        <w:ind w:firstLine="709"/>
        <w:jc w:val="both"/>
        <w:rPr>
          <w:rFonts w:ascii="Times New Roman" w:hAnsi="Times New Roman"/>
        </w:rPr>
      </w:pPr>
      <w:r w:rsidRPr="00FE6A85">
        <w:rPr>
          <w:rFonts w:ascii="Times New Roman" w:hAnsi="Times New Roman"/>
        </w:rPr>
        <w:t>а) оформленная в соответствии с законодательством Российской Федерации доверенность (для физических лиц);</w:t>
      </w:r>
    </w:p>
    <w:p w:rsidR="003317E8" w:rsidRPr="00FE6A85" w:rsidRDefault="003317E8" w:rsidP="003317E8">
      <w:pPr>
        <w:pStyle w:val="ConsPlusNormal0"/>
        <w:ind w:firstLine="709"/>
        <w:jc w:val="both"/>
        <w:rPr>
          <w:rFonts w:ascii="Times New Roman" w:hAnsi="Times New Roman"/>
        </w:rPr>
      </w:pPr>
      <w:r w:rsidRPr="00FE6A85">
        <w:rPr>
          <w:rFonts w:ascii="Times New Roman" w:hAnsi="Times New Roman"/>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3317E8" w:rsidRPr="00FE6A85" w:rsidRDefault="003317E8" w:rsidP="003317E8">
      <w:pPr>
        <w:pStyle w:val="ConsPlusNormal0"/>
        <w:ind w:firstLine="709"/>
        <w:jc w:val="both"/>
        <w:rPr>
          <w:rFonts w:ascii="Times New Roman" w:hAnsi="Times New Roman"/>
        </w:rPr>
      </w:pPr>
      <w:r w:rsidRPr="00FE6A85">
        <w:rPr>
          <w:rFonts w:ascii="Times New Roman" w:hAnsi="Times New Roman"/>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3317E8" w:rsidRPr="00FE6A85" w:rsidRDefault="003317E8" w:rsidP="003317E8">
      <w:pPr>
        <w:pStyle w:val="ConsPlusNormal0"/>
        <w:ind w:firstLine="709"/>
        <w:jc w:val="both"/>
        <w:rPr>
          <w:rFonts w:ascii="Times New Roman" w:hAnsi="Times New Roman"/>
        </w:rPr>
      </w:pPr>
      <w:r w:rsidRPr="00FE6A85">
        <w:rPr>
          <w:rFonts w:ascii="Times New Roman" w:hAnsi="Times New Roman"/>
        </w:rPr>
        <w:t>Жалоба рассматривается органом, предоставляющим муниципальную услугу, порядок предоставления которой был нарушен вследствие решений и действий (бездействия) органа, предоставляющего муниципальную услугу, его должностного лица либо муниципальных служащих. В случае если обжалуются решения руководителя органа, предоставляющего муниципальную услугу, жалоба подается в вышестоящий орган (в порядке подчиненности) и рассматривается им в порядке, предусмотренном настоящим административным регламентом.</w:t>
      </w:r>
    </w:p>
    <w:p w:rsidR="003317E8" w:rsidRPr="00FE6A85" w:rsidRDefault="003317E8" w:rsidP="003317E8">
      <w:pPr>
        <w:pStyle w:val="ConsPlusNormal0"/>
        <w:ind w:firstLine="709"/>
        <w:jc w:val="both"/>
        <w:rPr>
          <w:rFonts w:ascii="Times New Roman" w:hAnsi="Times New Roman"/>
        </w:rPr>
      </w:pPr>
      <w:r w:rsidRPr="00FE6A85">
        <w:rPr>
          <w:rFonts w:ascii="Times New Roman" w:hAnsi="Times New Roman"/>
        </w:rPr>
        <w:t>При отсутствии вышестоящего органа жалоба подается непосредственно руководителю органа, предоставляющего муниципальную услугу, и рассматривается им в соответствии с настоящим административным регламентом.</w:t>
      </w:r>
    </w:p>
    <w:p w:rsidR="003317E8" w:rsidRPr="00FE6A85" w:rsidRDefault="003317E8" w:rsidP="003317E8">
      <w:pPr>
        <w:pStyle w:val="ConsPlusNormal0"/>
        <w:ind w:firstLine="709"/>
        <w:jc w:val="both"/>
        <w:rPr>
          <w:rFonts w:ascii="Times New Roman" w:hAnsi="Times New Roman"/>
        </w:rPr>
      </w:pPr>
      <w:r w:rsidRPr="00FE6A85">
        <w:rPr>
          <w:rFonts w:ascii="Times New Roman" w:hAnsi="Times New Roman"/>
        </w:rPr>
        <w:t>В случае если жалоба подана заявителем в орган, в компетенцию которого не входит принятие решения по жалобе, то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3317E8" w:rsidRPr="00F26B66" w:rsidRDefault="003317E8" w:rsidP="003317E8">
      <w:pPr>
        <w:pStyle w:val="ConsPlusNormal0"/>
        <w:ind w:firstLine="709"/>
        <w:jc w:val="both"/>
        <w:rPr>
          <w:rFonts w:ascii="Times New Roman" w:hAnsi="Times New Roman"/>
        </w:rPr>
      </w:pPr>
      <w:r w:rsidRPr="00F26B66">
        <w:rPr>
          <w:rFonts w:ascii="Times New Roman" w:hAnsi="Times New Roman"/>
        </w:rPr>
        <w:t>При этом срок рассмотрения жалобы исчисляется со дня регистрации жалобы в уполномоченном на ее рассмотрение органе.</w:t>
      </w:r>
    </w:p>
    <w:p w:rsidR="003317E8" w:rsidRPr="00F26B66" w:rsidRDefault="003317E8" w:rsidP="003317E8">
      <w:pPr>
        <w:pStyle w:val="ConsPlusNormal0"/>
        <w:ind w:firstLine="709"/>
        <w:jc w:val="both"/>
        <w:rPr>
          <w:rFonts w:ascii="Times New Roman" w:hAnsi="Times New Roman"/>
        </w:rPr>
      </w:pPr>
      <w:r w:rsidRPr="00F26B66">
        <w:rPr>
          <w:rFonts w:ascii="Times New Roman" w:hAnsi="Times New Roman"/>
        </w:rPr>
        <w:t>При поступлении жалобы через МФЦ,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F26B66" w:rsidRPr="00F26B66" w:rsidRDefault="00F26B66" w:rsidP="00F26B66">
      <w:pPr>
        <w:pStyle w:val="ConsPlusNormal0"/>
        <w:ind w:firstLine="709"/>
        <w:jc w:val="both"/>
        <w:rPr>
          <w:rFonts w:ascii="Times New Roman" w:hAnsi="Times New Roman"/>
        </w:rPr>
      </w:pPr>
      <w:r w:rsidRPr="00F26B66">
        <w:rPr>
          <w:rFonts w:ascii="Times New Roman" w:hAnsi="Times New Roman"/>
        </w:rPr>
        <w:t xml:space="preserve">По результатам рассмотрения жалобы </w:t>
      </w:r>
      <w:r w:rsidRPr="00F26B66">
        <w:rPr>
          <w:rFonts w:ascii="Times New Roman" w:hAnsi="Times New Roman"/>
          <w:i/>
        </w:rPr>
        <w:t>ОМСУ</w:t>
      </w:r>
      <w:r w:rsidRPr="00F26B66">
        <w:rPr>
          <w:rFonts w:ascii="Times New Roman" w:hAnsi="Times New Roman"/>
        </w:rPr>
        <w:t xml:space="preserve"> может быть принято одно из следующих решений:</w:t>
      </w:r>
    </w:p>
    <w:p w:rsidR="00F26B66" w:rsidRPr="00F26B66" w:rsidRDefault="00F26B66" w:rsidP="00F26B66">
      <w:pPr>
        <w:pStyle w:val="ConsPlusNormal0"/>
        <w:ind w:firstLine="709"/>
        <w:jc w:val="both"/>
        <w:rPr>
          <w:rFonts w:ascii="Times New Roman" w:hAnsi="Times New Roman"/>
        </w:rPr>
      </w:pPr>
      <w:proofErr w:type="gramStart"/>
      <w:r w:rsidRPr="00F26B66">
        <w:rPr>
          <w:rFonts w:ascii="Times New Roman" w:hAnsi="Times New Roman"/>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F26B66" w:rsidRPr="00F26B66" w:rsidRDefault="00F26B66" w:rsidP="00F26B66">
      <w:pPr>
        <w:pStyle w:val="ConsPlusNormal0"/>
        <w:ind w:firstLine="709"/>
        <w:jc w:val="both"/>
        <w:rPr>
          <w:rFonts w:ascii="Times New Roman" w:hAnsi="Times New Roman"/>
        </w:rPr>
      </w:pPr>
      <w:r w:rsidRPr="00F26B66">
        <w:rPr>
          <w:rFonts w:ascii="Times New Roman" w:hAnsi="Times New Roman"/>
        </w:rPr>
        <w:t>2) отказать в удовлетворении жалобы.</w:t>
      </w:r>
    </w:p>
    <w:p w:rsidR="00F26B66" w:rsidRPr="00F26B66" w:rsidRDefault="00F26B66" w:rsidP="00F26B66">
      <w:pPr>
        <w:pStyle w:val="ConsPlusNormal0"/>
        <w:ind w:firstLine="709"/>
        <w:jc w:val="both"/>
        <w:rPr>
          <w:rFonts w:ascii="Times New Roman" w:hAnsi="Times New Roman"/>
        </w:rPr>
      </w:pPr>
      <w:r w:rsidRPr="00F26B66">
        <w:rPr>
          <w:rFonts w:ascii="Times New Roman" w:hAnsi="Times New Roman"/>
        </w:rPr>
        <w:t>Ответ на обращение не дается в следующих случаях:</w:t>
      </w:r>
    </w:p>
    <w:p w:rsidR="00F26B66" w:rsidRPr="00F26B66" w:rsidRDefault="00F26B66" w:rsidP="00F26B66">
      <w:pPr>
        <w:autoSpaceDE w:val="0"/>
        <w:autoSpaceDN w:val="0"/>
        <w:adjustRightInd w:val="0"/>
        <w:ind w:firstLine="540"/>
        <w:jc w:val="both"/>
        <w:rPr>
          <w:sz w:val="26"/>
          <w:szCs w:val="26"/>
          <w:lang w:eastAsia="ru-RU"/>
        </w:rPr>
      </w:pPr>
      <w:r w:rsidRPr="00F26B66">
        <w:rPr>
          <w:sz w:val="26"/>
          <w:szCs w:val="26"/>
          <w:lang w:eastAsia="ru-RU"/>
        </w:rPr>
        <w:t>1. В случае</w:t>
      </w:r>
      <w:proofErr w:type="gramStart"/>
      <w:r w:rsidRPr="00F26B66">
        <w:rPr>
          <w:sz w:val="26"/>
          <w:szCs w:val="26"/>
          <w:lang w:eastAsia="ru-RU"/>
        </w:rPr>
        <w:t>,</w:t>
      </w:r>
      <w:proofErr w:type="gramEnd"/>
      <w:r w:rsidRPr="00F26B66">
        <w:rPr>
          <w:sz w:val="26"/>
          <w:szCs w:val="26"/>
          <w:lang w:eastAsia="ru-RU"/>
        </w:rPr>
        <w:t xml:space="preserve"> если в письменном обращении не указаны фамилия гражданина, направившего обращение, или почтовый адрес, по которому должен быть направлен ответ, </w:t>
      </w:r>
    </w:p>
    <w:p w:rsidR="00F26B66" w:rsidRPr="00F26B66" w:rsidRDefault="00F26B66" w:rsidP="00F26B66">
      <w:pPr>
        <w:autoSpaceDE w:val="0"/>
        <w:autoSpaceDN w:val="0"/>
        <w:adjustRightInd w:val="0"/>
        <w:ind w:firstLine="540"/>
        <w:jc w:val="both"/>
        <w:rPr>
          <w:sz w:val="26"/>
          <w:szCs w:val="26"/>
          <w:lang w:eastAsia="ru-RU"/>
        </w:rPr>
      </w:pPr>
      <w:r w:rsidRPr="00F26B66">
        <w:rPr>
          <w:sz w:val="26"/>
          <w:szCs w:val="26"/>
          <w:lang w:eastAsia="ru-RU"/>
        </w:rPr>
        <w:lastRenderedPageBreak/>
        <w:t xml:space="preserve">2. Обращение, в котором обжалуется судебное решение, в течение семи дней со дня регистрации возвращается гражданину, направившему обращение, с разъяснением </w:t>
      </w:r>
      <w:hyperlink r:id="rId24" w:history="1">
        <w:r w:rsidRPr="00F26B66">
          <w:rPr>
            <w:sz w:val="26"/>
            <w:szCs w:val="26"/>
            <w:lang w:eastAsia="ru-RU"/>
          </w:rPr>
          <w:t>порядка</w:t>
        </w:r>
      </w:hyperlink>
      <w:r w:rsidRPr="00F26B66">
        <w:rPr>
          <w:sz w:val="26"/>
          <w:szCs w:val="26"/>
          <w:lang w:eastAsia="ru-RU"/>
        </w:rPr>
        <w:t xml:space="preserve"> обжалования данного судебного решения.</w:t>
      </w:r>
    </w:p>
    <w:p w:rsidR="00F26B66" w:rsidRPr="00F26B66" w:rsidRDefault="00F26B66" w:rsidP="00F26B66">
      <w:pPr>
        <w:autoSpaceDE w:val="0"/>
        <w:autoSpaceDN w:val="0"/>
        <w:adjustRightInd w:val="0"/>
        <w:ind w:firstLine="540"/>
        <w:jc w:val="both"/>
        <w:rPr>
          <w:sz w:val="26"/>
          <w:szCs w:val="26"/>
          <w:lang w:eastAsia="ru-RU"/>
        </w:rPr>
      </w:pPr>
      <w:r w:rsidRPr="00F26B66">
        <w:rPr>
          <w:sz w:val="26"/>
          <w:szCs w:val="26"/>
          <w:lang w:eastAsia="ru-RU"/>
        </w:rPr>
        <w:t xml:space="preserve">3. </w:t>
      </w:r>
      <w:proofErr w:type="gramStart"/>
      <w:r w:rsidRPr="00F26B66">
        <w:rPr>
          <w:sz w:val="26"/>
          <w:szCs w:val="26"/>
          <w:lang w:eastAsia="ru-RU"/>
        </w:rPr>
        <w:t>Государственный орган, орган местного самоуправления или должностное лицо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roofErr w:type="gramEnd"/>
    </w:p>
    <w:p w:rsidR="00F26B66" w:rsidRPr="00F26B66" w:rsidRDefault="00F26B66" w:rsidP="00F26B66">
      <w:pPr>
        <w:autoSpaceDE w:val="0"/>
        <w:autoSpaceDN w:val="0"/>
        <w:adjustRightInd w:val="0"/>
        <w:ind w:firstLine="540"/>
        <w:jc w:val="both"/>
        <w:rPr>
          <w:sz w:val="26"/>
          <w:szCs w:val="26"/>
          <w:lang w:eastAsia="ru-RU"/>
        </w:rPr>
      </w:pPr>
      <w:r w:rsidRPr="00F26B66">
        <w:rPr>
          <w:sz w:val="26"/>
          <w:szCs w:val="26"/>
          <w:lang w:eastAsia="ru-RU"/>
        </w:rPr>
        <w:t>4. В случае</w:t>
      </w:r>
      <w:proofErr w:type="gramStart"/>
      <w:r w:rsidRPr="00F26B66">
        <w:rPr>
          <w:sz w:val="26"/>
          <w:szCs w:val="26"/>
          <w:lang w:eastAsia="ru-RU"/>
        </w:rPr>
        <w:t>,</w:t>
      </w:r>
      <w:proofErr w:type="gramEnd"/>
      <w:r w:rsidRPr="00F26B66">
        <w:rPr>
          <w:sz w:val="26"/>
          <w:szCs w:val="26"/>
          <w:lang w:eastAsia="ru-RU"/>
        </w:rPr>
        <w:t xml:space="preserve"> 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F26B66" w:rsidRPr="00F26B66" w:rsidRDefault="00F26B66" w:rsidP="00F26B66">
      <w:pPr>
        <w:autoSpaceDE w:val="0"/>
        <w:autoSpaceDN w:val="0"/>
        <w:adjustRightInd w:val="0"/>
        <w:ind w:firstLine="540"/>
        <w:jc w:val="both"/>
        <w:rPr>
          <w:sz w:val="26"/>
          <w:szCs w:val="26"/>
          <w:lang w:eastAsia="ru-RU"/>
        </w:rPr>
      </w:pPr>
      <w:r w:rsidRPr="00F26B66">
        <w:rPr>
          <w:sz w:val="26"/>
          <w:szCs w:val="26"/>
          <w:lang w:eastAsia="ru-RU"/>
        </w:rPr>
        <w:t>5. В случае</w:t>
      </w:r>
      <w:proofErr w:type="gramStart"/>
      <w:r w:rsidRPr="00F26B66">
        <w:rPr>
          <w:sz w:val="26"/>
          <w:szCs w:val="26"/>
          <w:lang w:eastAsia="ru-RU"/>
        </w:rPr>
        <w:t>,</w:t>
      </w:r>
      <w:proofErr w:type="gramEnd"/>
      <w:r w:rsidRPr="00F26B66">
        <w:rPr>
          <w:sz w:val="26"/>
          <w:szCs w:val="26"/>
          <w:lang w:eastAsia="ru-RU"/>
        </w:rPr>
        <w:t xml:space="preserve">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государственного органа или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 О данном решении уведомляется гражданин, направивший обращение.</w:t>
      </w:r>
    </w:p>
    <w:p w:rsidR="00F26B66" w:rsidRPr="00F26B66" w:rsidRDefault="00F26B66" w:rsidP="00F26B66">
      <w:pPr>
        <w:autoSpaceDE w:val="0"/>
        <w:autoSpaceDN w:val="0"/>
        <w:adjustRightInd w:val="0"/>
        <w:ind w:firstLine="540"/>
        <w:jc w:val="both"/>
        <w:rPr>
          <w:sz w:val="26"/>
          <w:szCs w:val="26"/>
          <w:lang w:eastAsia="ru-RU"/>
        </w:rPr>
      </w:pPr>
      <w:r w:rsidRPr="00F26B66">
        <w:rPr>
          <w:sz w:val="26"/>
          <w:szCs w:val="26"/>
          <w:lang w:eastAsia="ru-RU"/>
        </w:rPr>
        <w:t>6. В случае</w:t>
      </w:r>
      <w:proofErr w:type="gramStart"/>
      <w:r w:rsidRPr="00F26B66">
        <w:rPr>
          <w:sz w:val="26"/>
          <w:szCs w:val="26"/>
          <w:lang w:eastAsia="ru-RU"/>
        </w:rPr>
        <w:t>,</w:t>
      </w:r>
      <w:proofErr w:type="gramEnd"/>
      <w:r w:rsidRPr="00F26B66">
        <w:rPr>
          <w:sz w:val="26"/>
          <w:szCs w:val="26"/>
          <w:lang w:eastAsia="ru-RU"/>
        </w:rPr>
        <w:t xml:space="preserve">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w:t>
      </w:r>
      <w:hyperlink r:id="rId25" w:history="1">
        <w:r w:rsidRPr="00F26B66">
          <w:rPr>
            <w:sz w:val="26"/>
            <w:szCs w:val="26"/>
            <w:lang w:eastAsia="ru-RU"/>
          </w:rPr>
          <w:t>тайну</w:t>
        </w:r>
      </w:hyperlink>
      <w:r w:rsidRPr="00F26B66">
        <w:rPr>
          <w:sz w:val="26"/>
          <w:szCs w:val="26"/>
          <w:lang w:eastAsia="ru-RU"/>
        </w:rPr>
        <w:t>,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F26B66" w:rsidRPr="00F26B66" w:rsidRDefault="00F26B66" w:rsidP="00F26B66">
      <w:pPr>
        <w:autoSpaceDE w:val="0"/>
        <w:autoSpaceDN w:val="0"/>
        <w:adjustRightInd w:val="0"/>
        <w:ind w:firstLine="540"/>
        <w:jc w:val="both"/>
        <w:rPr>
          <w:color w:val="FF0000"/>
          <w:sz w:val="26"/>
          <w:szCs w:val="26"/>
        </w:rPr>
      </w:pPr>
      <w:r w:rsidRPr="00F26B66">
        <w:rPr>
          <w:sz w:val="26"/>
          <w:szCs w:val="26"/>
          <w:lang w:eastAsia="ru-RU"/>
        </w:rPr>
        <w:t>7. В случае</w:t>
      </w:r>
      <w:proofErr w:type="gramStart"/>
      <w:r w:rsidRPr="00F26B66">
        <w:rPr>
          <w:sz w:val="26"/>
          <w:szCs w:val="26"/>
          <w:lang w:eastAsia="ru-RU"/>
        </w:rPr>
        <w:t>,</w:t>
      </w:r>
      <w:proofErr w:type="gramEnd"/>
      <w:r w:rsidRPr="00F26B66">
        <w:rPr>
          <w:sz w:val="26"/>
          <w:szCs w:val="26"/>
          <w:lang w:eastAsia="ru-RU"/>
        </w:rPr>
        <w:t xml:space="preserve">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соответствующий государственный орган, орган местного самоуправления или соответствующему должностному лицу.</w:t>
      </w:r>
    </w:p>
    <w:p w:rsidR="00F26B66" w:rsidRPr="00F26B66" w:rsidRDefault="00F26B66" w:rsidP="00F26B66">
      <w:pPr>
        <w:pStyle w:val="ConsPlusNormal0"/>
        <w:ind w:firstLine="709"/>
        <w:jc w:val="both"/>
        <w:rPr>
          <w:rFonts w:ascii="Times New Roman" w:hAnsi="Times New Roman"/>
        </w:rPr>
      </w:pPr>
      <w:r w:rsidRPr="00F26B66">
        <w:rPr>
          <w:rFonts w:ascii="Times New Roman" w:hAnsi="Times New Roman"/>
        </w:rPr>
        <w:t>Основания для приостановления рассмотрения жалобы не предусмотрены.</w:t>
      </w:r>
    </w:p>
    <w:p w:rsidR="00F26B66" w:rsidRPr="00F26B66" w:rsidRDefault="00F26B66" w:rsidP="00F26B66">
      <w:pPr>
        <w:pStyle w:val="ConsPlusNormal0"/>
        <w:ind w:firstLine="709"/>
        <w:jc w:val="both"/>
        <w:rPr>
          <w:rFonts w:ascii="Times New Roman" w:hAnsi="Times New Roman"/>
        </w:rPr>
      </w:pPr>
      <w:r w:rsidRPr="00F26B66">
        <w:rPr>
          <w:rFonts w:ascii="Times New Roman" w:hAnsi="Times New Roman"/>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F26B66" w:rsidRPr="00F26B66" w:rsidRDefault="00F26B66" w:rsidP="00F26B66">
      <w:pPr>
        <w:pStyle w:val="ConsPlusNormal0"/>
        <w:ind w:firstLine="709"/>
        <w:jc w:val="both"/>
        <w:rPr>
          <w:rFonts w:ascii="Times New Roman" w:hAnsi="Times New Roman"/>
        </w:rPr>
      </w:pPr>
      <w:r w:rsidRPr="00F26B66">
        <w:rPr>
          <w:rFonts w:ascii="Times New Roman" w:hAnsi="Times New Roman"/>
        </w:rPr>
        <w:t xml:space="preserve">Не позднее дня, следующего за днем принятия указанного решения, заявителю в письменной форме и по желанию заявителя в электронной форме </w:t>
      </w:r>
      <w:r w:rsidRPr="00F26B66">
        <w:rPr>
          <w:rFonts w:ascii="Times New Roman" w:hAnsi="Times New Roman"/>
        </w:rPr>
        <w:lastRenderedPageBreak/>
        <w:t>направляется мотивированный ответ о результатах рассмотрения жалобы.</w:t>
      </w:r>
    </w:p>
    <w:p w:rsidR="00F26B66" w:rsidRPr="00F26B66" w:rsidRDefault="00F26B66" w:rsidP="00F26B66">
      <w:pPr>
        <w:pStyle w:val="ConsPlusNormal0"/>
        <w:ind w:firstLine="709"/>
        <w:jc w:val="both"/>
        <w:rPr>
          <w:rFonts w:ascii="Times New Roman" w:hAnsi="Times New Roman"/>
        </w:rPr>
      </w:pPr>
      <w:r w:rsidRPr="00F26B66">
        <w:rPr>
          <w:rFonts w:ascii="Times New Roman" w:hAnsi="Times New Roman"/>
        </w:rPr>
        <w:t>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порядке.</w:t>
      </w:r>
    </w:p>
    <w:p w:rsidR="003317E8" w:rsidRPr="000C5255" w:rsidRDefault="003317E8" w:rsidP="003317E8">
      <w:pPr>
        <w:pStyle w:val="ConsPlusNormal0"/>
        <w:ind w:firstLine="709"/>
        <w:jc w:val="both"/>
        <w:rPr>
          <w:rFonts w:ascii="Times New Roman" w:hAnsi="Times New Roman"/>
        </w:rPr>
      </w:pPr>
    </w:p>
    <w:p w:rsidR="003317E8" w:rsidRPr="000C5255" w:rsidRDefault="003317E8" w:rsidP="003317E8">
      <w:pPr>
        <w:pStyle w:val="ConsPlusNormal0"/>
        <w:ind w:firstLine="709"/>
        <w:jc w:val="both"/>
        <w:outlineLvl w:val="0"/>
        <w:rPr>
          <w:rFonts w:ascii="Times New Roman" w:hAnsi="Times New Roman"/>
        </w:rPr>
      </w:pPr>
      <w:r w:rsidRPr="000C5255">
        <w:rPr>
          <w:rFonts w:ascii="Times New Roman" w:hAnsi="Times New Roman"/>
        </w:rPr>
        <w:br w:type="page"/>
      </w:r>
    </w:p>
    <w:p w:rsidR="003317E8" w:rsidRPr="00841E7C" w:rsidRDefault="003317E8" w:rsidP="003317E8">
      <w:pPr>
        <w:widowControl w:val="0"/>
        <w:autoSpaceDE w:val="0"/>
        <w:autoSpaceDN w:val="0"/>
        <w:adjustRightInd w:val="0"/>
        <w:ind w:firstLine="709"/>
        <w:jc w:val="both"/>
        <w:outlineLvl w:val="0"/>
        <w:rPr>
          <w:sz w:val="26"/>
          <w:szCs w:val="26"/>
          <w:lang w:eastAsia="ru-RU"/>
        </w:rPr>
      </w:pPr>
    </w:p>
    <w:p w:rsidR="003317E8" w:rsidRPr="00841E7C" w:rsidRDefault="003317E8" w:rsidP="003317E8">
      <w:pPr>
        <w:autoSpaceDE w:val="0"/>
        <w:autoSpaceDN w:val="0"/>
        <w:adjustRightInd w:val="0"/>
        <w:ind w:firstLine="709"/>
        <w:jc w:val="right"/>
        <w:outlineLvl w:val="0"/>
        <w:rPr>
          <w:rFonts w:eastAsia="Calibri"/>
          <w:sz w:val="26"/>
          <w:szCs w:val="26"/>
        </w:rPr>
      </w:pPr>
      <w:r w:rsidRPr="00841E7C">
        <w:rPr>
          <w:rFonts w:eastAsia="Calibri"/>
          <w:sz w:val="26"/>
          <w:szCs w:val="26"/>
        </w:rPr>
        <w:t>Приложение 1</w:t>
      </w:r>
    </w:p>
    <w:p w:rsidR="003317E8" w:rsidRPr="00841E7C" w:rsidRDefault="003317E8" w:rsidP="003317E8">
      <w:pPr>
        <w:autoSpaceDE w:val="0"/>
        <w:autoSpaceDN w:val="0"/>
        <w:adjustRightInd w:val="0"/>
        <w:ind w:firstLine="709"/>
        <w:jc w:val="right"/>
        <w:rPr>
          <w:rFonts w:eastAsia="Calibri"/>
          <w:sz w:val="26"/>
          <w:szCs w:val="26"/>
        </w:rPr>
      </w:pPr>
      <w:r w:rsidRPr="00841E7C">
        <w:rPr>
          <w:rFonts w:eastAsia="Calibri"/>
          <w:sz w:val="26"/>
          <w:szCs w:val="26"/>
        </w:rPr>
        <w:t>к административному регламенту</w:t>
      </w:r>
    </w:p>
    <w:p w:rsidR="003317E8" w:rsidRPr="00841E7C" w:rsidRDefault="003317E8" w:rsidP="003317E8">
      <w:pPr>
        <w:autoSpaceDE w:val="0"/>
        <w:autoSpaceDN w:val="0"/>
        <w:adjustRightInd w:val="0"/>
        <w:ind w:firstLine="709"/>
        <w:jc w:val="right"/>
        <w:rPr>
          <w:rFonts w:eastAsia="Calibri"/>
          <w:sz w:val="26"/>
          <w:szCs w:val="26"/>
        </w:rPr>
      </w:pPr>
      <w:r w:rsidRPr="00841E7C">
        <w:rPr>
          <w:rFonts w:eastAsia="Calibri"/>
          <w:sz w:val="26"/>
          <w:szCs w:val="26"/>
        </w:rPr>
        <w:t>предоставления муниципальной услуги</w:t>
      </w:r>
    </w:p>
    <w:p w:rsidR="003317E8" w:rsidRPr="00841E7C" w:rsidRDefault="003317E8" w:rsidP="003317E8">
      <w:pPr>
        <w:autoSpaceDE w:val="0"/>
        <w:autoSpaceDN w:val="0"/>
        <w:adjustRightInd w:val="0"/>
        <w:ind w:firstLine="709"/>
        <w:jc w:val="right"/>
        <w:rPr>
          <w:rFonts w:eastAsia="Calibri"/>
          <w:sz w:val="26"/>
          <w:szCs w:val="26"/>
        </w:rPr>
      </w:pPr>
    </w:p>
    <w:p w:rsidR="003317E8" w:rsidRPr="00841E7C" w:rsidRDefault="003317E8" w:rsidP="003317E8">
      <w:pPr>
        <w:widowControl w:val="0"/>
        <w:spacing w:line="360" w:lineRule="auto"/>
        <w:ind w:firstLine="284"/>
        <w:jc w:val="center"/>
        <w:rPr>
          <w:rFonts w:eastAsia="SimSun"/>
          <w:b/>
          <w:i/>
          <w:sz w:val="26"/>
          <w:szCs w:val="26"/>
          <w:lang w:eastAsia="ru-RU"/>
        </w:rPr>
      </w:pPr>
      <w:r w:rsidRPr="00841E7C">
        <w:rPr>
          <w:rFonts w:eastAsia="SimSun"/>
          <w:b/>
          <w:sz w:val="26"/>
          <w:szCs w:val="26"/>
          <w:lang w:eastAsia="ru-RU"/>
        </w:rPr>
        <w:t>Общая информация об</w:t>
      </w:r>
      <w:r w:rsidRPr="00841E7C">
        <w:rPr>
          <w:rFonts w:eastAsia="SimSun"/>
          <w:b/>
          <w:i/>
          <w:sz w:val="26"/>
          <w:szCs w:val="26"/>
          <w:lang w:eastAsia="ru-RU"/>
        </w:rPr>
        <w:t xml:space="preserve"> </w:t>
      </w:r>
      <w:r w:rsidRPr="00841E7C">
        <w:rPr>
          <w:rFonts w:eastAsia="SimSun"/>
          <w:b/>
          <w:sz w:val="26"/>
          <w:szCs w:val="26"/>
          <w:lang w:eastAsia="ru-RU"/>
        </w:rPr>
        <w:t>архитектурно-строительном отделе Администрации Тамбовского района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9"/>
      </w:tblGrid>
      <w:tr w:rsidR="003317E8" w:rsidRPr="00841E7C" w:rsidTr="00A57616">
        <w:tc>
          <w:tcPr>
            <w:tcW w:w="2608" w:type="pct"/>
          </w:tcPr>
          <w:p w:rsidR="003317E8" w:rsidRPr="00841E7C" w:rsidRDefault="003317E8" w:rsidP="00A57616">
            <w:pPr>
              <w:widowControl w:val="0"/>
              <w:spacing w:line="360" w:lineRule="auto"/>
              <w:rPr>
                <w:rFonts w:eastAsia="SimSun"/>
                <w:sz w:val="26"/>
                <w:szCs w:val="26"/>
                <w:lang w:eastAsia="ru-RU"/>
              </w:rPr>
            </w:pPr>
            <w:r w:rsidRPr="00841E7C">
              <w:rPr>
                <w:rFonts w:eastAsia="SimSun"/>
                <w:sz w:val="26"/>
                <w:szCs w:val="26"/>
                <w:lang w:eastAsia="ru-RU"/>
              </w:rPr>
              <w:t>Почтовый адрес для направления корреспонденции</w:t>
            </w:r>
          </w:p>
        </w:tc>
        <w:tc>
          <w:tcPr>
            <w:tcW w:w="2392" w:type="pct"/>
          </w:tcPr>
          <w:p w:rsidR="003317E8" w:rsidRPr="00841E7C" w:rsidRDefault="003317E8" w:rsidP="00A57616">
            <w:pPr>
              <w:widowControl w:val="0"/>
              <w:spacing w:line="360" w:lineRule="auto"/>
              <w:ind w:firstLine="284"/>
              <w:jc w:val="both"/>
              <w:rPr>
                <w:rFonts w:eastAsia="SimSun"/>
                <w:sz w:val="26"/>
                <w:szCs w:val="26"/>
                <w:lang w:eastAsia="ru-RU"/>
              </w:rPr>
            </w:pPr>
            <w:r w:rsidRPr="00841E7C">
              <w:rPr>
                <w:rFonts w:eastAsia="SimSun"/>
                <w:sz w:val="26"/>
                <w:szCs w:val="26"/>
                <w:lang w:eastAsia="ru-RU"/>
              </w:rPr>
              <w:t>676950, Амурская область, с. Тамбовка, ул. Ленинская, 90</w:t>
            </w:r>
          </w:p>
        </w:tc>
      </w:tr>
      <w:tr w:rsidR="003317E8" w:rsidRPr="00841E7C" w:rsidTr="00A57616">
        <w:tc>
          <w:tcPr>
            <w:tcW w:w="2608" w:type="pct"/>
          </w:tcPr>
          <w:p w:rsidR="003317E8" w:rsidRPr="00841E7C" w:rsidRDefault="003317E8" w:rsidP="00A57616">
            <w:pPr>
              <w:widowControl w:val="0"/>
              <w:spacing w:line="360" w:lineRule="auto"/>
              <w:rPr>
                <w:rFonts w:eastAsia="SimSun"/>
                <w:sz w:val="26"/>
                <w:szCs w:val="26"/>
                <w:lang w:eastAsia="ru-RU"/>
              </w:rPr>
            </w:pPr>
            <w:r w:rsidRPr="00841E7C">
              <w:rPr>
                <w:rFonts w:eastAsia="SimSun"/>
                <w:sz w:val="26"/>
                <w:szCs w:val="26"/>
                <w:lang w:eastAsia="ru-RU"/>
              </w:rPr>
              <w:t>Фактический адрес месторасположения</w:t>
            </w:r>
          </w:p>
        </w:tc>
        <w:tc>
          <w:tcPr>
            <w:tcW w:w="2392" w:type="pct"/>
          </w:tcPr>
          <w:p w:rsidR="003317E8" w:rsidRPr="00841E7C" w:rsidRDefault="003317E8" w:rsidP="00A57616">
            <w:pPr>
              <w:widowControl w:val="0"/>
              <w:spacing w:line="360" w:lineRule="auto"/>
              <w:ind w:firstLine="284"/>
              <w:jc w:val="both"/>
              <w:rPr>
                <w:rFonts w:eastAsia="SimSun"/>
                <w:sz w:val="26"/>
                <w:szCs w:val="26"/>
                <w:lang w:eastAsia="ru-RU"/>
              </w:rPr>
            </w:pPr>
            <w:r w:rsidRPr="00841E7C">
              <w:rPr>
                <w:rFonts w:eastAsia="SimSun"/>
                <w:sz w:val="26"/>
                <w:szCs w:val="26"/>
                <w:lang w:eastAsia="ru-RU"/>
              </w:rPr>
              <w:t>Амурская область, с. Тамбовка, ул. 50 лет Октября 23 б</w:t>
            </w:r>
          </w:p>
        </w:tc>
      </w:tr>
      <w:tr w:rsidR="003317E8" w:rsidRPr="00841E7C" w:rsidTr="00A57616">
        <w:tc>
          <w:tcPr>
            <w:tcW w:w="2608" w:type="pct"/>
          </w:tcPr>
          <w:p w:rsidR="003317E8" w:rsidRPr="00841E7C" w:rsidRDefault="003317E8" w:rsidP="00A57616">
            <w:pPr>
              <w:widowControl w:val="0"/>
              <w:spacing w:line="360" w:lineRule="auto"/>
              <w:rPr>
                <w:rFonts w:eastAsia="SimSun"/>
                <w:sz w:val="26"/>
                <w:szCs w:val="26"/>
                <w:lang w:eastAsia="ru-RU"/>
              </w:rPr>
            </w:pPr>
            <w:r w:rsidRPr="00841E7C">
              <w:rPr>
                <w:rFonts w:eastAsia="SimSun"/>
                <w:sz w:val="26"/>
                <w:szCs w:val="26"/>
                <w:lang w:eastAsia="ru-RU"/>
              </w:rPr>
              <w:t>Адрес электронной почты для направления корреспонденции</w:t>
            </w:r>
          </w:p>
        </w:tc>
        <w:tc>
          <w:tcPr>
            <w:tcW w:w="2392" w:type="pct"/>
          </w:tcPr>
          <w:p w:rsidR="003317E8" w:rsidRPr="00841E7C" w:rsidRDefault="003317E8" w:rsidP="00A57616">
            <w:pPr>
              <w:widowControl w:val="0"/>
              <w:shd w:val="clear" w:color="auto" w:fill="FFFFFF"/>
              <w:spacing w:line="360" w:lineRule="auto"/>
              <w:ind w:firstLine="284"/>
              <w:rPr>
                <w:rFonts w:eastAsia="Calibri"/>
                <w:sz w:val="26"/>
                <w:szCs w:val="26"/>
                <w:lang w:val="en-US"/>
              </w:rPr>
            </w:pPr>
            <w:r w:rsidRPr="00841E7C">
              <w:rPr>
                <w:rFonts w:eastAsia="Calibri"/>
                <w:sz w:val="26"/>
                <w:szCs w:val="26"/>
                <w:lang w:val="en-US"/>
              </w:rPr>
              <w:t>otd-arch@yandex.ru</w:t>
            </w:r>
          </w:p>
        </w:tc>
      </w:tr>
      <w:tr w:rsidR="003317E8" w:rsidRPr="00841E7C" w:rsidTr="00A57616">
        <w:tc>
          <w:tcPr>
            <w:tcW w:w="2608" w:type="pct"/>
          </w:tcPr>
          <w:p w:rsidR="003317E8" w:rsidRPr="00841E7C" w:rsidRDefault="003317E8" w:rsidP="00A57616">
            <w:pPr>
              <w:widowControl w:val="0"/>
              <w:spacing w:line="360" w:lineRule="auto"/>
              <w:rPr>
                <w:rFonts w:eastAsia="SimSun"/>
                <w:sz w:val="26"/>
                <w:szCs w:val="26"/>
                <w:lang w:eastAsia="ru-RU"/>
              </w:rPr>
            </w:pPr>
            <w:r w:rsidRPr="00841E7C">
              <w:rPr>
                <w:rFonts w:eastAsia="SimSun"/>
                <w:sz w:val="26"/>
                <w:szCs w:val="26"/>
                <w:lang w:eastAsia="ru-RU"/>
              </w:rPr>
              <w:t>Телефон для справок</w:t>
            </w:r>
          </w:p>
        </w:tc>
        <w:tc>
          <w:tcPr>
            <w:tcW w:w="2392" w:type="pct"/>
          </w:tcPr>
          <w:p w:rsidR="003317E8" w:rsidRPr="00841E7C" w:rsidRDefault="003317E8" w:rsidP="00A57616">
            <w:pPr>
              <w:widowControl w:val="0"/>
              <w:spacing w:line="360" w:lineRule="auto"/>
              <w:ind w:firstLine="284"/>
              <w:jc w:val="both"/>
              <w:rPr>
                <w:rFonts w:eastAsia="SimSun"/>
                <w:sz w:val="26"/>
                <w:szCs w:val="26"/>
                <w:lang w:val="en-US" w:eastAsia="ru-RU"/>
              </w:rPr>
            </w:pPr>
            <w:r w:rsidRPr="00841E7C">
              <w:rPr>
                <w:rFonts w:eastAsia="SimSun"/>
                <w:sz w:val="26"/>
                <w:szCs w:val="26"/>
                <w:lang w:eastAsia="ru-RU"/>
              </w:rPr>
              <w:t xml:space="preserve">(41638) </w:t>
            </w:r>
            <w:r w:rsidRPr="00841E7C">
              <w:rPr>
                <w:rFonts w:eastAsia="SimSun"/>
                <w:sz w:val="26"/>
                <w:szCs w:val="26"/>
                <w:lang w:val="en-US" w:eastAsia="ru-RU"/>
              </w:rPr>
              <w:t>21-5-06</w:t>
            </w:r>
          </w:p>
        </w:tc>
      </w:tr>
      <w:tr w:rsidR="003317E8" w:rsidRPr="00841E7C" w:rsidTr="00A57616">
        <w:tc>
          <w:tcPr>
            <w:tcW w:w="2608" w:type="pct"/>
          </w:tcPr>
          <w:p w:rsidR="003317E8" w:rsidRPr="00841E7C" w:rsidRDefault="003317E8" w:rsidP="00A57616">
            <w:pPr>
              <w:widowControl w:val="0"/>
              <w:spacing w:line="360" w:lineRule="auto"/>
              <w:rPr>
                <w:rFonts w:eastAsia="SimSun"/>
                <w:sz w:val="26"/>
                <w:szCs w:val="26"/>
                <w:lang w:eastAsia="ru-RU"/>
              </w:rPr>
            </w:pPr>
            <w:r w:rsidRPr="00841E7C">
              <w:rPr>
                <w:rFonts w:eastAsia="SimSun"/>
                <w:sz w:val="26"/>
                <w:szCs w:val="26"/>
                <w:lang w:eastAsia="ru-RU"/>
              </w:rPr>
              <w:t>Телефоны отделов или иных структурных подразделений</w:t>
            </w:r>
          </w:p>
        </w:tc>
        <w:tc>
          <w:tcPr>
            <w:tcW w:w="2392" w:type="pct"/>
          </w:tcPr>
          <w:p w:rsidR="003317E8" w:rsidRPr="00841E7C" w:rsidRDefault="003317E8" w:rsidP="00A57616">
            <w:pPr>
              <w:widowControl w:val="0"/>
              <w:spacing w:line="360" w:lineRule="auto"/>
              <w:ind w:firstLine="284"/>
              <w:jc w:val="both"/>
              <w:rPr>
                <w:rFonts w:eastAsia="SimSun"/>
                <w:sz w:val="26"/>
                <w:szCs w:val="26"/>
                <w:lang w:val="en-US" w:eastAsia="ru-RU"/>
              </w:rPr>
            </w:pPr>
            <w:r w:rsidRPr="00841E7C">
              <w:rPr>
                <w:rFonts w:eastAsia="SimSun"/>
                <w:sz w:val="26"/>
                <w:szCs w:val="26"/>
                <w:lang w:eastAsia="ru-RU"/>
              </w:rPr>
              <w:t xml:space="preserve">(41638) </w:t>
            </w:r>
            <w:r w:rsidRPr="00841E7C">
              <w:rPr>
                <w:rFonts w:eastAsia="SimSun"/>
                <w:sz w:val="26"/>
                <w:szCs w:val="26"/>
                <w:lang w:val="en-US" w:eastAsia="ru-RU"/>
              </w:rPr>
              <w:t>21-5-06</w:t>
            </w:r>
          </w:p>
        </w:tc>
      </w:tr>
      <w:tr w:rsidR="003317E8" w:rsidRPr="00841E7C" w:rsidTr="00A57616">
        <w:tc>
          <w:tcPr>
            <w:tcW w:w="2608" w:type="pct"/>
          </w:tcPr>
          <w:p w:rsidR="003317E8" w:rsidRPr="00841E7C" w:rsidRDefault="003317E8" w:rsidP="00A57616">
            <w:pPr>
              <w:widowControl w:val="0"/>
              <w:spacing w:line="360" w:lineRule="auto"/>
              <w:rPr>
                <w:rFonts w:eastAsia="SimSun"/>
                <w:sz w:val="26"/>
                <w:szCs w:val="26"/>
                <w:lang w:eastAsia="ru-RU"/>
              </w:rPr>
            </w:pPr>
            <w:r w:rsidRPr="00841E7C">
              <w:rPr>
                <w:rFonts w:eastAsia="SimSun"/>
                <w:sz w:val="26"/>
                <w:szCs w:val="26"/>
                <w:lang w:eastAsia="ru-RU"/>
              </w:rPr>
              <w:t>Официальный сайт в сети Интернет (если имеется)</w:t>
            </w:r>
          </w:p>
        </w:tc>
        <w:tc>
          <w:tcPr>
            <w:tcW w:w="2392" w:type="pct"/>
          </w:tcPr>
          <w:p w:rsidR="003317E8" w:rsidRPr="00841E7C" w:rsidRDefault="006F0CBE" w:rsidP="00A57616">
            <w:pPr>
              <w:widowControl w:val="0"/>
              <w:shd w:val="clear" w:color="auto" w:fill="FFFFFF"/>
              <w:spacing w:line="360" w:lineRule="auto"/>
              <w:ind w:firstLine="284"/>
              <w:rPr>
                <w:rFonts w:eastAsia="Calibri"/>
                <w:color w:val="FF0000"/>
                <w:sz w:val="26"/>
                <w:szCs w:val="26"/>
              </w:rPr>
            </w:pPr>
            <w:hyperlink r:id="rId26" w:history="1">
              <w:r w:rsidR="003317E8" w:rsidRPr="00841E7C">
                <w:rPr>
                  <w:rFonts w:eastAsia="Calibri"/>
                  <w:color w:val="0000FF"/>
                  <w:sz w:val="26"/>
                  <w:szCs w:val="26"/>
                  <w:u w:val="single"/>
                  <w:lang w:val="en-US"/>
                </w:rPr>
                <w:t>http</w:t>
              </w:r>
              <w:r w:rsidR="003317E8" w:rsidRPr="00841E7C">
                <w:rPr>
                  <w:rFonts w:eastAsia="Calibri"/>
                  <w:color w:val="0000FF"/>
                  <w:sz w:val="26"/>
                  <w:szCs w:val="26"/>
                  <w:u w:val="single"/>
                </w:rPr>
                <w:t>://</w:t>
              </w:r>
              <w:proofErr w:type="spellStart"/>
              <w:r w:rsidR="003317E8" w:rsidRPr="00841E7C">
                <w:rPr>
                  <w:rFonts w:eastAsia="Calibri"/>
                  <w:color w:val="0000FF"/>
                  <w:sz w:val="26"/>
                  <w:szCs w:val="26"/>
                  <w:u w:val="single"/>
                  <w:lang w:val="en-US"/>
                </w:rPr>
                <w:t>tambr</w:t>
              </w:r>
              <w:proofErr w:type="spellEnd"/>
              <w:r w:rsidR="003317E8" w:rsidRPr="00841E7C">
                <w:rPr>
                  <w:rFonts w:eastAsia="Calibri"/>
                  <w:color w:val="0000FF"/>
                  <w:sz w:val="26"/>
                  <w:szCs w:val="26"/>
                  <w:u w:val="single"/>
                </w:rPr>
                <w:t>.</w:t>
              </w:r>
              <w:proofErr w:type="spellStart"/>
              <w:r w:rsidR="003317E8" w:rsidRPr="00841E7C">
                <w:rPr>
                  <w:rFonts w:eastAsia="Calibri"/>
                  <w:color w:val="0000FF"/>
                  <w:sz w:val="26"/>
                  <w:szCs w:val="26"/>
                  <w:u w:val="single"/>
                  <w:lang w:val="en-US"/>
                </w:rPr>
                <w:t>ru</w:t>
              </w:r>
              <w:proofErr w:type="spellEnd"/>
            </w:hyperlink>
          </w:p>
        </w:tc>
      </w:tr>
      <w:tr w:rsidR="003317E8" w:rsidRPr="00841E7C" w:rsidTr="00A57616">
        <w:tc>
          <w:tcPr>
            <w:tcW w:w="2608" w:type="pct"/>
          </w:tcPr>
          <w:p w:rsidR="003317E8" w:rsidRPr="00841E7C" w:rsidRDefault="003317E8" w:rsidP="00A57616">
            <w:pPr>
              <w:widowControl w:val="0"/>
              <w:spacing w:line="360" w:lineRule="auto"/>
              <w:rPr>
                <w:rFonts w:eastAsia="SimSun"/>
                <w:sz w:val="26"/>
                <w:szCs w:val="26"/>
                <w:lang w:eastAsia="ru-RU"/>
              </w:rPr>
            </w:pPr>
            <w:r w:rsidRPr="00841E7C">
              <w:rPr>
                <w:rFonts w:eastAsia="SimSun"/>
                <w:sz w:val="26"/>
                <w:szCs w:val="26"/>
                <w:lang w:eastAsia="ru-RU"/>
              </w:rPr>
              <w:t>ФИО и должность руководителя органа</w:t>
            </w:r>
          </w:p>
        </w:tc>
        <w:tc>
          <w:tcPr>
            <w:tcW w:w="2392" w:type="pct"/>
          </w:tcPr>
          <w:p w:rsidR="003317E8" w:rsidRPr="00841E7C" w:rsidRDefault="003317E8" w:rsidP="00A57616">
            <w:pPr>
              <w:widowControl w:val="0"/>
              <w:shd w:val="clear" w:color="auto" w:fill="FFFFFF"/>
              <w:spacing w:line="360" w:lineRule="auto"/>
              <w:ind w:firstLine="284"/>
              <w:rPr>
                <w:rFonts w:eastAsia="Calibri"/>
                <w:sz w:val="26"/>
                <w:szCs w:val="26"/>
              </w:rPr>
            </w:pPr>
            <w:proofErr w:type="spellStart"/>
            <w:r w:rsidRPr="00841E7C">
              <w:rPr>
                <w:rFonts w:eastAsia="Calibri"/>
                <w:sz w:val="26"/>
                <w:szCs w:val="26"/>
              </w:rPr>
              <w:t>Турулин</w:t>
            </w:r>
            <w:proofErr w:type="spellEnd"/>
            <w:r w:rsidRPr="00841E7C">
              <w:rPr>
                <w:rFonts w:eastAsia="Calibri"/>
                <w:sz w:val="26"/>
                <w:szCs w:val="26"/>
              </w:rPr>
              <w:t xml:space="preserve"> Николай Алексеевич</w:t>
            </w:r>
          </w:p>
        </w:tc>
      </w:tr>
    </w:tbl>
    <w:p w:rsidR="003317E8" w:rsidRPr="00841E7C" w:rsidRDefault="003317E8" w:rsidP="003317E8">
      <w:pPr>
        <w:widowControl w:val="0"/>
        <w:spacing w:line="360" w:lineRule="auto"/>
        <w:ind w:firstLine="284"/>
        <w:jc w:val="both"/>
        <w:rPr>
          <w:rFonts w:eastAsia="SimSun"/>
          <w:sz w:val="26"/>
          <w:szCs w:val="26"/>
          <w:lang w:eastAsia="ru-RU"/>
        </w:rPr>
      </w:pPr>
    </w:p>
    <w:p w:rsidR="003317E8" w:rsidRPr="00841E7C" w:rsidRDefault="003317E8" w:rsidP="003317E8">
      <w:pPr>
        <w:widowControl w:val="0"/>
        <w:spacing w:line="360" w:lineRule="auto"/>
        <w:ind w:firstLine="284"/>
        <w:jc w:val="center"/>
        <w:rPr>
          <w:rFonts w:eastAsia="SimSun"/>
          <w:b/>
          <w:i/>
          <w:sz w:val="26"/>
          <w:szCs w:val="26"/>
          <w:lang w:eastAsia="ru-RU"/>
        </w:rPr>
      </w:pPr>
      <w:r w:rsidRPr="00841E7C">
        <w:rPr>
          <w:rFonts w:eastAsia="SimSun"/>
          <w:b/>
          <w:sz w:val="26"/>
          <w:szCs w:val="26"/>
          <w:lang w:eastAsia="ru-RU"/>
        </w:rPr>
        <w:t>График работы архитектурно-строительного отдела</w:t>
      </w:r>
      <w:r w:rsidRPr="00841E7C">
        <w:rPr>
          <w:rFonts w:eastAsia="SimSun"/>
          <w:b/>
          <w:sz w:val="26"/>
          <w:szCs w:val="26"/>
          <w:lang w:eastAsia="ru-RU"/>
        </w:rPr>
        <w:br/>
        <w:t>Администрации Тамбовского района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9"/>
        <w:gridCol w:w="3543"/>
        <w:gridCol w:w="3509"/>
      </w:tblGrid>
      <w:tr w:rsidR="003317E8" w:rsidRPr="00841E7C" w:rsidTr="00A57616">
        <w:tc>
          <w:tcPr>
            <w:tcW w:w="1316" w:type="pct"/>
          </w:tcPr>
          <w:p w:rsidR="003317E8" w:rsidRPr="00841E7C" w:rsidRDefault="003317E8" w:rsidP="00A57616">
            <w:pPr>
              <w:widowControl w:val="0"/>
              <w:spacing w:line="360" w:lineRule="auto"/>
              <w:jc w:val="center"/>
              <w:rPr>
                <w:rFonts w:eastAsia="SimSun"/>
                <w:sz w:val="26"/>
                <w:szCs w:val="26"/>
                <w:lang w:eastAsia="ru-RU"/>
              </w:rPr>
            </w:pPr>
            <w:r w:rsidRPr="00841E7C">
              <w:rPr>
                <w:rFonts w:eastAsia="SimSun"/>
                <w:sz w:val="26"/>
                <w:szCs w:val="26"/>
                <w:lang w:eastAsia="ru-RU"/>
              </w:rPr>
              <w:t>День недели</w:t>
            </w:r>
          </w:p>
        </w:tc>
        <w:tc>
          <w:tcPr>
            <w:tcW w:w="1851" w:type="pct"/>
          </w:tcPr>
          <w:p w:rsidR="003317E8" w:rsidRPr="00841E7C" w:rsidRDefault="003317E8" w:rsidP="00A57616">
            <w:pPr>
              <w:widowControl w:val="0"/>
              <w:spacing w:line="360" w:lineRule="auto"/>
              <w:jc w:val="center"/>
              <w:rPr>
                <w:rFonts w:eastAsia="SimSun"/>
                <w:sz w:val="26"/>
                <w:szCs w:val="26"/>
                <w:lang w:eastAsia="ru-RU"/>
              </w:rPr>
            </w:pPr>
            <w:r w:rsidRPr="00841E7C">
              <w:rPr>
                <w:rFonts w:eastAsia="SimSun"/>
                <w:sz w:val="26"/>
                <w:szCs w:val="26"/>
                <w:lang w:eastAsia="ru-RU"/>
              </w:rPr>
              <w:t>Часы работы (обеденный перерыв)</w:t>
            </w:r>
          </w:p>
        </w:tc>
        <w:tc>
          <w:tcPr>
            <w:tcW w:w="1833" w:type="pct"/>
          </w:tcPr>
          <w:p w:rsidR="003317E8" w:rsidRPr="00841E7C" w:rsidRDefault="003317E8" w:rsidP="00A57616">
            <w:pPr>
              <w:widowControl w:val="0"/>
              <w:spacing w:line="360" w:lineRule="auto"/>
              <w:jc w:val="center"/>
              <w:rPr>
                <w:rFonts w:eastAsia="SimSun"/>
                <w:sz w:val="26"/>
                <w:szCs w:val="26"/>
                <w:lang w:eastAsia="ru-RU"/>
              </w:rPr>
            </w:pPr>
            <w:r w:rsidRPr="00841E7C">
              <w:rPr>
                <w:rFonts w:eastAsia="SimSun"/>
                <w:sz w:val="26"/>
                <w:szCs w:val="26"/>
                <w:lang w:eastAsia="ru-RU"/>
              </w:rPr>
              <w:t>Часы приема граждан</w:t>
            </w:r>
          </w:p>
        </w:tc>
      </w:tr>
      <w:tr w:rsidR="003317E8" w:rsidRPr="00841E7C" w:rsidTr="00A57616">
        <w:tc>
          <w:tcPr>
            <w:tcW w:w="1316" w:type="pct"/>
          </w:tcPr>
          <w:p w:rsidR="003317E8" w:rsidRPr="00841E7C" w:rsidRDefault="003317E8" w:rsidP="00A57616">
            <w:pPr>
              <w:widowControl w:val="0"/>
              <w:spacing w:line="360" w:lineRule="auto"/>
              <w:jc w:val="both"/>
              <w:rPr>
                <w:rFonts w:eastAsia="SimSun"/>
                <w:sz w:val="26"/>
                <w:szCs w:val="26"/>
                <w:lang w:eastAsia="ru-RU"/>
              </w:rPr>
            </w:pPr>
            <w:r w:rsidRPr="00841E7C">
              <w:rPr>
                <w:rFonts w:eastAsia="SimSun"/>
                <w:sz w:val="26"/>
                <w:szCs w:val="26"/>
                <w:lang w:eastAsia="ru-RU"/>
              </w:rPr>
              <w:t>Понедельник</w:t>
            </w:r>
          </w:p>
        </w:tc>
        <w:tc>
          <w:tcPr>
            <w:tcW w:w="1851" w:type="pct"/>
          </w:tcPr>
          <w:p w:rsidR="003317E8" w:rsidRPr="00841E7C" w:rsidRDefault="003317E8" w:rsidP="00A57616">
            <w:pPr>
              <w:widowControl w:val="0"/>
              <w:spacing w:line="360" w:lineRule="auto"/>
              <w:ind w:firstLine="284"/>
              <w:jc w:val="both"/>
              <w:rPr>
                <w:rFonts w:eastAsia="SimSun"/>
                <w:sz w:val="26"/>
                <w:szCs w:val="26"/>
                <w:lang w:eastAsia="ru-RU"/>
              </w:rPr>
            </w:pPr>
            <w:r w:rsidRPr="00841E7C">
              <w:rPr>
                <w:rFonts w:eastAsia="SimSun"/>
                <w:sz w:val="26"/>
                <w:szCs w:val="26"/>
                <w:lang w:eastAsia="ru-RU"/>
              </w:rPr>
              <w:t>8.00 – 17.00 (12.00 – 13.00)</w:t>
            </w:r>
          </w:p>
        </w:tc>
        <w:tc>
          <w:tcPr>
            <w:tcW w:w="1833" w:type="pct"/>
          </w:tcPr>
          <w:p w:rsidR="003317E8" w:rsidRPr="00451971" w:rsidRDefault="003317E8" w:rsidP="00A57616">
            <w:pPr>
              <w:pStyle w:val="af3"/>
              <w:widowControl w:val="0"/>
              <w:spacing w:before="0" w:after="0"/>
              <w:ind w:firstLine="284"/>
              <w:jc w:val="center"/>
              <w:rPr>
                <w:sz w:val="26"/>
                <w:szCs w:val="26"/>
              </w:rPr>
            </w:pPr>
            <w:r>
              <w:rPr>
                <w:sz w:val="26"/>
                <w:szCs w:val="26"/>
              </w:rPr>
              <w:t>9</w:t>
            </w:r>
            <w:r w:rsidRPr="00451971">
              <w:rPr>
                <w:sz w:val="26"/>
                <w:szCs w:val="26"/>
              </w:rPr>
              <w:t>.00 – 1</w:t>
            </w:r>
            <w:r>
              <w:rPr>
                <w:sz w:val="26"/>
                <w:szCs w:val="26"/>
              </w:rPr>
              <w:t>1</w:t>
            </w:r>
            <w:r w:rsidRPr="00451971">
              <w:rPr>
                <w:sz w:val="26"/>
                <w:szCs w:val="26"/>
              </w:rPr>
              <w:t>.00</w:t>
            </w:r>
          </w:p>
        </w:tc>
      </w:tr>
      <w:tr w:rsidR="003317E8" w:rsidRPr="00841E7C" w:rsidTr="00A57616">
        <w:tc>
          <w:tcPr>
            <w:tcW w:w="1316" w:type="pct"/>
          </w:tcPr>
          <w:p w:rsidR="003317E8" w:rsidRPr="00841E7C" w:rsidRDefault="003317E8" w:rsidP="00A57616">
            <w:pPr>
              <w:widowControl w:val="0"/>
              <w:spacing w:line="360" w:lineRule="auto"/>
              <w:jc w:val="both"/>
              <w:rPr>
                <w:rFonts w:eastAsia="SimSun"/>
                <w:sz w:val="26"/>
                <w:szCs w:val="26"/>
                <w:lang w:eastAsia="ru-RU"/>
              </w:rPr>
            </w:pPr>
            <w:r w:rsidRPr="00841E7C">
              <w:rPr>
                <w:rFonts w:eastAsia="SimSun"/>
                <w:sz w:val="26"/>
                <w:szCs w:val="26"/>
                <w:lang w:eastAsia="ru-RU"/>
              </w:rPr>
              <w:t>Вторник</w:t>
            </w:r>
          </w:p>
        </w:tc>
        <w:tc>
          <w:tcPr>
            <w:tcW w:w="1851" w:type="pct"/>
          </w:tcPr>
          <w:p w:rsidR="003317E8" w:rsidRPr="00841E7C" w:rsidRDefault="003317E8" w:rsidP="00A57616">
            <w:pPr>
              <w:widowControl w:val="0"/>
              <w:spacing w:line="360" w:lineRule="auto"/>
              <w:ind w:firstLine="284"/>
              <w:jc w:val="both"/>
              <w:rPr>
                <w:rFonts w:eastAsia="SimSun"/>
                <w:sz w:val="26"/>
                <w:szCs w:val="26"/>
                <w:lang w:eastAsia="ru-RU"/>
              </w:rPr>
            </w:pPr>
            <w:r w:rsidRPr="00841E7C">
              <w:rPr>
                <w:rFonts w:eastAsia="SimSun"/>
                <w:sz w:val="26"/>
                <w:szCs w:val="26"/>
                <w:lang w:eastAsia="ru-RU"/>
              </w:rPr>
              <w:t>8.00 – 17.00 (12.00 – 13.00)</w:t>
            </w:r>
          </w:p>
        </w:tc>
        <w:tc>
          <w:tcPr>
            <w:tcW w:w="1833" w:type="pct"/>
          </w:tcPr>
          <w:p w:rsidR="003317E8" w:rsidRPr="00451971" w:rsidRDefault="003317E8" w:rsidP="00A57616">
            <w:pPr>
              <w:pStyle w:val="af3"/>
              <w:widowControl w:val="0"/>
              <w:spacing w:before="0" w:after="0"/>
              <w:ind w:firstLine="284"/>
              <w:jc w:val="center"/>
              <w:rPr>
                <w:sz w:val="26"/>
                <w:szCs w:val="26"/>
              </w:rPr>
            </w:pPr>
            <w:r>
              <w:rPr>
                <w:sz w:val="26"/>
                <w:szCs w:val="26"/>
              </w:rPr>
              <w:t>–</w:t>
            </w:r>
          </w:p>
        </w:tc>
      </w:tr>
      <w:tr w:rsidR="003317E8" w:rsidRPr="00841E7C" w:rsidTr="00A57616">
        <w:tc>
          <w:tcPr>
            <w:tcW w:w="1316" w:type="pct"/>
          </w:tcPr>
          <w:p w:rsidR="003317E8" w:rsidRPr="00841E7C" w:rsidRDefault="003317E8" w:rsidP="00A57616">
            <w:pPr>
              <w:widowControl w:val="0"/>
              <w:spacing w:line="360" w:lineRule="auto"/>
              <w:jc w:val="both"/>
              <w:rPr>
                <w:rFonts w:eastAsia="SimSun"/>
                <w:sz w:val="26"/>
                <w:szCs w:val="26"/>
                <w:lang w:eastAsia="ru-RU"/>
              </w:rPr>
            </w:pPr>
            <w:r w:rsidRPr="00841E7C">
              <w:rPr>
                <w:rFonts w:eastAsia="SimSun"/>
                <w:sz w:val="26"/>
                <w:szCs w:val="26"/>
                <w:lang w:eastAsia="ru-RU"/>
              </w:rPr>
              <w:t>Среда</w:t>
            </w:r>
          </w:p>
        </w:tc>
        <w:tc>
          <w:tcPr>
            <w:tcW w:w="1851" w:type="pct"/>
          </w:tcPr>
          <w:p w:rsidR="003317E8" w:rsidRPr="00841E7C" w:rsidRDefault="003317E8" w:rsidP="00A57616">
            <w:pPr>
              <w:widowControl w:val="0"/>
              <w:spacing w:line="360" w:lineRule="auto"/>
              <w:ind w:firstLine="284"/>
              <w:jc w:val="both"/>
              <w:rPr>
                <w:rFonts w:eastAsia="SimSun"/>
                <w:sz w:val="26"/>
                <w:szCs w:val="26"/>
                <w:lang w:eastAsia="ru-RU"/>
              </w:rPr>
            </w:pPr>
            <w:r w:rsidRPr="00841E7C">
              <w:rPr>
                <w:rFonts w:eastAsia="SimSun"/>
                <w:sz w:val="26"/>
                <w:szCs w:val="26"/>
                <w:lang w:eastAsia="ru-RU"/>
              </w:rPr>
              <w:t>8.00 – 17.00 (12.00 – 13.00)</w:t>
            </w:r>
          </w:p>
        </w:tc>
        <w:tc>
          <w:tcPr>
            <w:tcW w:w="1833" w:type="pct"/>
          </w:tcPr>
          <w:p w:rsidR="003317E8" w:rsidRPr="00451971" w:rsidRDefault="003317E8" w:rsidP="00A57616">
            <w:pPr>
              <w:pStyle w:val="af3"/>
              <w:widowControl w:val="0"/>
              <w:spacing w:before="0" w:after="0"/>
              <w:ind w:firstLine="284"/>
              <w:jc w:val="center"/>
              <w:rPr>
                <w:sz w:val="26"/>
                <w:szCs w:val="26"/>
              </w:rPr>
            </w:pPr>
            <w:r>
              <w:rPr>
                <w:sz w:val="26"/>
                <w:szCs w:val="26"/>
              </w:rPr>
              <w:t>–</w:t>
            </w:r>
          </w:p>
        </w:tc>
      </w:tr>
      <w:tr w:rsidR="003317E8" w:rsidRPr="00841E7C" w:rsidTr="00A57616">
        <w:tc>
          <w:tcPr>
            <w:tcW w:w="1316" w:type="pct"/>
          </w:tcPr>
          <w:p w:rsidR="003317E8" w:rsidRPr="00841E7C" w:rsidRDefault="003317E8" w:rsidP="00A57616">
            <w:pPr>
              <w:widowControl w:val="0"/>
              <w:spacing w:line="360" w:lineRule="auto"/>
              <w:jc w:val="both"/>
              <w:rPr>
                <w:rFonts w:eastAsia="SimSun"/>
                <w:sz w:val="26"/>
                <w:szCs w:val="26"/>
                <w:lang w:eastAsia="ru-RU"/>
              </w:rPr>
            </w:pPr>
            <w:r w:rsidRPr="00841E7C">
              <w:rPr>
                <w:rFonts w:eastAsia="SimSun"/>
                <w:sz w:val="26"/>
                <w:szCs w:val="26"/>
                <w:lang w:eastAsia="ru-RU"/>
              </w:rPr>
              <w:t>Четверг</w:t>
            </w:r>
          </w:p>
        </w:tc>
        <w:tc>
          <w:tcPr>
            <w:tcW w:w="1851" w:type="pct"/>
          </w:tcPr>
          <w:p w:rsidR="003317E8" w:rsidRPr="00841E7C" w:rsidRDefault="003317E8" w:rsidP="00A57616">
            <w:pPr>
              <w:widowControl w:val="0"/>
              <w:spacing w:line="360" w:lineRule="auto"/>
              <w:ind w:firstLine="284"/>
              <w:jc w:val="both"/>
              <w:rPr>
                <w:rFonts w:eastAsia="SimSun"/>
                <w:sz w:val="26"/>
                <w:szCs w:val="26"/>
                <w:lang w:eastAsia="ru-RU"/>
              </w:rPr>
            </w:pPr>
            <w:r w:rsidRPr="00841E7C">
              <w:rPr>
                <w:rFonts w:eastAsia="SimSun"/>
                <w:sz w:val="26"/>
                <w:szCs w:val="26"/>
                <w:lang w:eastAsia="ru-RU"/>
              </w:rPr>
              <w:t>8.00 – 17.00 (12.00 – 13.00)</w:t>
            </w:r>
          </w:p>
        </w:tc>
        <w:tc>
          <w:tcPr>
            <w:tcW w:w="1833" w:type="pct"/>
          </w:tcPr>
          <w:p w:rsidR="003317E8" w:rsidRPr="00451971" w:rsidRDefault="003317E8" w:rsidP="00A57616">
            <w:pPr>
              <w:pStyle w:val="af3"/>
              <w:widowControl w:val="0"/>
              <w:spacing w:before="0" w:after="0"/>
              <w:ind w:firstLine="284"/>
              <w:jc w:val="center"/>
              <w:rPr>
                <w:sz w:val="26"/>
                <w:szCs w:val="26"/>
              </w:rPr>
            </w:pPr>
            <w:r>
              <w:rPr>
                <w:sz w:val="26"/>
                <w:szCs w:val="26"/>
              </w:rPr>
              <w:t>9</w:t>
            </w:r>
            <w:r w:rsidRPr="00451971">
              <w:rPr>
                <w:sz w:val="26"/>
                <w:szCs w:val="26"/>
              </w:rPr>
              <w:t>.00 – 1</w:t>
            </w:r>
            <w:r>
              <w:rPr>
                <w:sz w:val="26"/>
                <w:szCs w:val="26"/>
              </w:rPr>
              <w:t>1</w:t>
            </w:r>
            <w:r w:rsidRPr="00451971">
              <w:rPr>
                <w:sz w:val="26"/>
                <w:szCs w:val="26"/>
              </w:rPr>
              <w:t>.00</w:t>
            </w:r>
          </w:p>
        </w:tc>
      </w:tr>
      <w:tr w:rsidR="003317E8" w:rsidRPr="00841E7C" w:rsidTr="00A57616">
        <w:tc>
          <w:tcPr>
            <w:tcW w:w="1316" w:type="pct"/>
          </w:tcPr>
          <w:p w:rsidR="003317E8" w:rsidRPr="00841E7C" w:rsidRDefault="003317E8" w:rsidP="00A57616">
            <w:pPr>
              <w:widowControl w:val="0"/>
              <w:spacing w:line="360" w:lineRule="auto"/>
              <w:jc w:val="both"/>
              <w:rPr>
                <w:rFonts w:eastAsia="SimSun"/>
                <w:sz w:val="26"/>
                <w:szCs w:val="26"/>
                <w:lang w:eastAsia="ru-RU"/>
              </w:rPr>
            </w:pPr>
            <w:r w:rsidRPr="00841E7C">
              <w:rPr>
                <w:rFonts w:eastAsia="SimSun"/>
                <w:sz w:val="26"/>
                <w:szCs w:val="26"/>
                <w:lang w:eastAsia="ru-RU"/>
              </w:rPr>
              <w:t>Пятница</w:t>
            </w:r>
          </w:p>
        </w:tc>
        <w:tc>
          <w:tcPr>
            <w:tcW w:w="1851" w:type="pct"/>
          </w:tcPr>
          <w:p w:rsidR="003317E8" w:rsidRPr="00841E7C" w:rsidRDefault="003317E8" w:rsidP="00A57616">
            <w:pPr>
              <w:widowControl w:val="0"/>
              <w:spacing w:line="360" w:lineRule="auto"/>
              <w:ind w:firstLine="284"/>
              <w:jc w:val="both"/>
              <w:rPr>
                <w:rFonts w:eastAsia="SimSun"/>
                <w:sz w:val="26"/>
                <w:szCs w:val="26"/>
                <w:lang w:eastAsia="ru-RU"/>
              </w:rPr>
            </w:pPr>
            <w:r w:rsidRPr="00841E7C">
              <w:rPr>
                <w:rFonts w:eastAsia="SimSun"/>
                <w:sz w:val="26"/>
                <w:szCs w:val="26"/>
                <w:lang w:eastAsia="ru-RU"/>
              </w:rPr>
              <w:t>8.00 – 17.00 (12.00 – 13.00)</w:t>
            </w:r>
          </w:p>
        </w:tc>
        <w:tc>
          <w:tcPr>
            <w:tcW w:w="1833" w:type="pct"/>
          </w:tcPr>
          <w:p w:rsidR="003317E8" w:rsidRPr="00451971" w:rsidRDefault="003317E8" w:rsidP="00A57616">
            <w:pPr>
              <w:pStyle w:val="af3"/>
              <w:widowControl w:val="0"/>
              <w:spacing w:before="0" w:after="0"/>
              <w:ind w:firstLine="284"/>
              <w:jc w:val="center"/>
              <w:rPr>
                <w:sz w:val="26"/>
                <w:szCs w:val="26"/>
              </w:rPr>
            </w:pPr>
            <w:r>
              <w:rPr>
                <w:sz w:val="26"/>
                <w:szCs w:val="26"/>
              </w:rPr>
              <w:t>–</w:t>
            </w:r>
          </w:p>
        </w:tc>
      </w:tr>
      <w:tr w:rsidR="003317E8" w:rsidRPr="00841E7C" w:rsidTr="00A57616">
        <w:tc>
          <w:tcPr>
            <w:tcW w:w="1316" w:type="pct"/>
          </w:tcPr>
          <w:p w:rsidR="003317E8" w:rsidRPr="00841E7C" w:rsidRDefault="003317E8" w:rsidP="00A57616">
            <w:pPr>
              <w:widowControl w:val="0"/>
              <w:spacing w:line="360" w:lineRule="auto"/>
              <w:jc w:val="both"/>
              <w:rPr>
                <w:rFonts w:eastAsia="SimSun"/>
                <w:sz w:val="26"/>
                <w:szCs w:val="26"/>
                <w:lang w:eastAsia="ru-RU"/>
              </w:rPr>
            </w:pPr>
            <w:r w:rsidRPr="00841E7C">
              <w:rPr>
                <w:rFonts w:eastAsia="SimSun"/>
                <w:sz w:val="26"/>
                <w:szCs w:val="26"/>
                <w:lang w:eastAsia="ru-RU"/>
              </w:rPr>
              <w:t>Суббота</w:t>
            </w:r>
          </w:p>
        </w:tc>
        <w:tc>
          <w:tcPr>
            <w:tcW w:w="1851" w:type="pct"/>
          </w:tcPr>
          <w:p w:rsidR="003317E8" w:rsidRPr="00841E7C" w:rsidRDefault="003317E8" w:rsidP="00A57616">
            <w:pPr>
              <w:widowControl w:val="0"/>
              <w:spacing w:line="360" w:lineRule="auto"/>
              <w:ind w:firstLine="284"/>
              <w:jc w:val="both"/>
              <w:rPr>
                <w:rFonts w:eastAsia="SimSun"/>
                <w:sz w:val="26"/>
                <w:szCs w:val="26"/>
                <w:lang w:eastAsia="ru-RU"/>
              </w:rPr>
            </w:pPr>
            <w:r w:rsidRPr="00841E7C">
              <w:rPr>
                <w:rFonts w:eastAsia="SimSun"/>
                <w:sz w:val="26"/>
                <w:szCs w:val="26"/>
                <w:lang w:eastAsia="ru-RU"/>
              </w:rPr>
              <w:t>выходной</w:t>
            </w:r>
          </w:p>
        </w:tc>
        <w:tc>
          <w:tcPr>
            <w:tcW w:w="1833" w:type="pct"/>
          </w:tcPr>
          <w:p w:rsidR="003317E8" w:rsidRDefault="003317E8" w:rsidP="00A57616">
            <w:pPr>
              <w:pStyle w:val="af3"/>
              <w:widowControl w:val="0"/>
              <w:spacing w:before="0" w:after="0"/>
              <w:ind w:firstLine="284"/>
              <w:jc w:val="center"/>
              <w:rPr>
                <w:sz w:val="26"/>
                <w:szCs w:val="26"/>
              </w:rPr>
            </w:pPr>
            <w:r>
              <w:rPr>
                <w:sz w:val="26"/>
                <w:szCs w:val="26"/>
              </w:rPr>
              <w:t>–</w:t>
            </w:r>
          </w:p>
        </w:tc>
      </w:tr>
      <w:tr w:rsidR="003317E8" w:rsidRPr="00841E7C" w:rsidTr="00A57616">
        <w:tc>
          <w:tcPr>
            <w:tcW w:w="1316" w:type="pct"/>
          </w:tcPr>
          <w:p w:rsidR="003317E8" w:rsidRPr="00841E7C" w:rsidRDefault="003317E8" w:rsidP="00A57616">
            <w:pPr>
              <w:widowControl w:val="0"/>
              <w:spacing w:line="360" w:lineRule="auto"/>
              <w:jc w:val="both"/>
              <w:rPr>
                <w:rFonts w:eastAsia="SimSun"/>
                <w:sz w:val="26"/>
                <w:szCs w:val="26"/>
                <w:lang w:eastAsia="ru-RU"/>
              </w:rPr>
            </w:pPr>
            <w:r w:rsidRPr="00841E7C">
              <w:rPr>
                <w:rFonts w:eastAsia="SimSun"/>
                <w:sz w:val="26"/>
                <w:szCs w:val="26"/>
                <w:lang w:eastAsia="ru-RU"/>
              </w:rPr>
              <w:t>Воскресенье</w:t>
            </w:r>
          </w:p>
        </w:tc>
        <w:tc>
          <w:tcPr>
            <w:tcW w:w="1851" w:type="pct"/>
          </w:tcPr>
          <w:p w:rsidR="003317E8" w:rsidRPr="00841E7C" w:rsidRDefault="003317E8" w:rsidP="00A57616">
            <w:pPr>
              <w:widowControl w:val="0"/>
              <w:spacing w:line="360" w:lineRule="auto"/>
              <w:ind w:firstLine="284"/>
              <w:jc w:val="both"/>
              <w:rPr>
                <w:rFonts w:eastAsia="SimSun"/>
                <w:sz w:val="26"/>
                <w:szCs w:val="26"/>
                <w:lang w:eastAsia="ru-RU"/>
              </w:rPr>
            </w:pPr>
            <w:r w:rsidRPr="00841E7C">
              <w:rPr>
                <w:rFonts w:eastAsia="SimSun"/>
                <w:sz w:val="26"/>
                <w:szCs w:val="26"/>
                <w:lang w:eastAsia="ru-RU"/>
              </w:rPr>
              <w:t>выходной</w:t>
            </w:r>
          </w:p>
        </w:tc>
        <w:tc>
          <w:tcPr>
            <w:tcW w:w="1833" w:type="pct"/>
          </w:tcPr>
          <w:p w:rsidR="003317E8" w:rsidRDefault="003317E8" w:rsidP="00A57616">
            <w:pPr>
              <w:pStyle w:val="af3"/>
              <w:widowControl w:val="0"/>
              <w:spacing w:before="0" w:after="0"/>
              <w:ind w:firstLine="284"/>
              <w:jc w:val="center"/>
              <w:rPr>
                <w:sz w:val="26"/>
                <w:szCs w:val="26"/>
              </w:rPr>
            </w:pPr>
            <w:r>
              <w:rPr>
                <w:sz w:val="26"/>
                <w:szCs w:val="26"/>
              </w:rPr>
              <w:t>–</w:t>
            </w:r>
          </w:p>
        </w:tc>
      </w:tr>
    </w:tbl>
    <w:p w:rsidR="003317E8" w:rsidRPr="00841E7C" w:rsidRDefault="003317E8" w:rsidP="003317E8">
      <w:pPr>
        <w:widowControl w:val="0"/>
        <w:spacing w:line="360" w:lineRule="auto"/>
        <w:jc w:val="both"/>
        <w:rPr>
          <w:rFonts w:eastAsia="SimSun"/>
          <w:b/>
          <w:sz w:val="26"/>
          <w:szCs w:val="26"/>
          <w:lang w:eastAsia="ru-RU"/>
        </w:rPr>
      </w:pPr>
    </w:p>
    <w:p w:rsidR="003317E8" w:rsidRPr="00841E7C" w:rsidRDefault="003317E8" w:rsidP="003317E8">
      <w:pPr>
        <w:widowControl w:val="0"/>
        <w:spacing w:line="360" w:lineRule="auto"/>
        <w:jc w:val="both"/>
        <w:rPr>
          <w:rFonts w:eastAsia="SimSun"/>
          <w:b/>
          <w:sz w:val="26"/>
          <w:szCs w:val="26"/>
          <w:lang w:eastAsia="ru-RU"/>
        </w:rPr>
      </w:pPr>
    </w:p>
    <w:p w:rsidR="003317E8" w:rsidRDefault="003317E8" w:rsidP="003317E8">
      <w:pPr>
        <w:pStyle w:val="af3"/>
        <w:widowControl w:val="0"/>
        <w:spacing w:before="0" w:after="0"/>
        <w:rPr>
          <w:b/>
          <w:sz w:val="26"/>
          <w:szCs w:val="26"/>
        </w:rPr>
      </w:pPr>
    </w:p>
    <w:p w:rsidR="003317E8" w:rsidRPr="00841E7C" w:rsidRDefault="003317E8" w:rsidP="003317E8">
      <w:pPr>
        <w:widowControl w:val="0"/>
        <w:spacing w:line="360" w:lineRule="auto"/>
        <w:jc w:val="both"/>
        <w:rPr>
          <w:rFonts w:eastAsia="SimSun"/>
          <w:b/>
          <w:sz w:val="26"/>
          <w:szCs w:val="26"/>
          <w:lang w:eastAsia="ru-RU"/>
        </w:rPr>
      </w:pPr>
    </w:p>
    <w:p w:rsidR="003317E8" w:rsidRPr="00841E7C" w:rsidRDefault="003317E8" w:rsidP="003317E8">
      <w:pPr>
        <w:widowControl w:val="0"/>
        <w:spacing w:line="360" w:lineRule="auto"/>
        <w:jc w:val="both"/>
        <w:rPr>
          <w:rFonts w:eastAsia="SimSun"/>
          <w:b/>
          <w:sz w:val="26"/>
          <w:szCs w:val="26"/>
          <w:lang w:eastAsia="ru-RU"/>
        </w:rPr>
      </w:pPr>
      <w:r w:rsidRPr="00841E7C">
        <w:rPr>
          <w:rFonts w:eastAsia="SimSun"/>
          <w:b/>
          <w:sz w:val="26"/>
          <w:szCs w:val="26"/>
          <w:lang w:eastAsia="ru-RU"/>
        </w:rPr>
        <w:t>В случае организации предоставления муниципальной услуги в МФЦ:</w:t>
      </w:r>
    </w:p>
    <w:p w:rsidR="003317E8" w:rsidRPr="00841E7C" w:rsidRDefault="003317E8" w:rsidP="003317E8">
      <w:pPr>
        <w:widowControl w:val="0"/>
        <w:spacing w:line="360" w:lineRule="auto"/>
        <w:jc w:val="both"/>
        <w:rPr>
          <w:rFonts w:eastAsia="SimSun"/>
          <w:b/>
          <w:sz w:val="26"/>
          <w:szCs w:val="26"/>
          <w:lang w:eastAsia="ru-RU"/>
        </w:rPr>
      </w:pPr>
    </w:p>
    <w:p w:rsidR="003317E8" w:rsidRPr="00841E7C" w:rsidRDefault="003317E8" w:rsidP="003317E8">
      <w:pPr>
        <w:widowControl w:val="0"/>
        <w:spacing w:line="360" w:lineRule="auto"/>
        <w:jc w:val="center"/>
        <w:rPr>
          <w:rFonts w:eastAsia="SimSun"/>
          <w:b/>
          <w:sz w:val="26"/>
          <w:szCs w:val="26"/>
          <w:lang w:eastAsia="ru-RU"/>
        </w:rPr>
      </w:pPr>
      <w:r w:rsidRPr="00841E7C">
        <w:rPr>
          <w:rFonts w:eastAsia="SimSun"/>
          <w:b/>
          <w:sz w:val="26"/>
          <w:szCs w:val="26"/>
          <w:lang w:eastAsia="ru-RU"/>
        </w:rPr>
        <w:t xml:space="preserve">Общая информация о </w:t>
      </w:r>
      <w:r w:rsidR="00F26B66">
        <w:rPr>
          <w:rFonts w:eastAsia="SimSun"/>
          <w:b/>
          <w:sz w:val="26"/>
          <w:szCs w:val="26"/>
          <w:lang w:eastAsia="ru-RU"/>
        </w:rPr>
        <w:t>муниципальном</w:t>
      </w:r>
      <w:r w:rsidRPr="00841E7C">
        <w:rPr>
          <w:rFonts w:eastAsia="SimSun"/>
          <w:b/>
          <w:sz w:val="26"/>
          <w:szCs w:val="26"/>
          <w:lang w:eastAsia="ru-RU"/>
        </w:rPr>
        <w:t xml:space="preserve"> учреждении «Многофункциональный центр предоставления государственных и муниципальных услуг Амурской области» в Тамбовском районе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9"/>
      </w:tblGrid>
      <w:tr w:rsidR="003317E8" w:rsidRPr="00841E7C" w:rsidTr="00A57616">
        <w:tc>
          <w:tcPr>
            <w:tcW w:w="2608" w:type="pct"/>
          </w:tcPr>
          <w:p w:rsidR="003317E8" w:rsidRPr="00841E7C" w:rsidRDefault="003317E8" w:rsidP="00A57616">
            <w:pPr>
              <w:widowControl w:val="0"/>
              <w:spacing w:line="360" w:lineRule="auto"/>
              <w:jc w:val="both"/>
              <w:rPr>
                <w:rFonts w:eastAsia="SimSun"/>
                <w:sz w:val="26"/>
                <w:szCs w:val="26"/>
                <w:lang w:eastAsia="ru-RU"/>
              </w:rPr>
            </w:pPr>
            <w:r w:rsidRPr="00841E7C">
              <w:rPr>
                <w:rFonts w:eastAsia="SimSun"/>
                <w:sz w:val="26"/>
                <w:szCs w:val="26"/>
                <w:lang w:eastAsia="ru-RU"/>
              </w:rPr>
              <w:t>Почтовый адрес для направления корреспонденции</w:t>
            </w:r>
          </w:p>
        </w:tc>
        <w:tc>
          <w:tcPr>
            <w:tcW w:w="2392" w:type="pct"/>
          </w:tcPr>
          <w:p w:rsidR="003317E8" w:rsidRPr="00841E7C" w:rsidRDefault="003317E8" w:rsidP="00A57616">
            <w:pPr>
              <w:widowControl w:val="0"/>
              <w:spacing w:line="360" w:lineRule="auto"/>
              <w:jc w:val="both"/>
              <w:rPr>
                <w:rFonts w:eastAsia="SimSun"/>
                <w:sz w:val="26"/>
                <w:szCs w:val="26"/>
                <w:lang w:eastAsia="ru-RU"/>
              </w:rPr>
            </w:pPr>
            <w:r w:rsidRPr="00841E7C">
              <w:rPr>
                <w:rFonts w:eastAsia="SimSun"/>
                <w:sz w:val="26"/>
                <w:szCs w:val="26"/>
                <w:lang w:eastAsia="ru-RU"/>
              </w:rPr>
              <w:t>676950 Амурская область, с. Тамбовка, ул. Калининская, д.45б</w:t>
            </w:r>
          </w:p>
        </w:tc>
      </w:tr>
      <w:tr w:rsidR="003317E8" w:rsidRPr="00841E7C" w:rsidTr="00A57616">
        <w:tc>
          <w:tcPr>
            <w:tcW w:w="2608" w:type="pct"/>
          </w:tcPr>
          <w:p w:rsidR="003317E8" w:rsidRPr="00841E7C" w:rsidRDefault="003317E8" w:rsidP="00A57616">
            <w:pPr>
              <w:widowControl w:val="0"/>
              <w:spacing w:line="360" w:lineRule="auto"/>
              <w:jc w:val="both"/>
              <w:rPr>
                <w:rFonts w:eastAsia="SimSun"/>
                <w:sz w:val="26"/>
                <w:szCs w:val="26"/>
                <w:lang w:eastAsia="ru-RU"/>
              </w:rPr>
            </w:pPr>
            <w:r w:rsidRPr="00841E7C">
              <w:rPr>
                <w:rFonts w:eastAsia="SimSun"/>
                <w:sz w:val="26"/>
                <w:szCs w:val="26"/>
                <w:lang w:eastAsia="ru-RU"/>
              </w:rPr>
              <w:t>Фактический адрес месторасположения</w:t>
            </w:r>
          </w:p>
        </w:tc>
        <w:tc>
          <w:tcPr>
            <w:tcW w:w="2392" w:type="pct"/>
          </w:tcPr>
          <w:p w:rsidR="003317E8" w:rsidRPr="00841E7C" w:rsidRDefault="003317E8" w:rsidP="00A57616">
            <w:pPr>
              <w:widowControl w:val="0"/>
              <w:spacing w:line="360" w:lineRule="auto"/>
              <w:jc w:val="both"/>
              <w:rPr>
                <w:rFonts w:eastAsia="SimSun"/>
                <w:sz w:val="26"/>
                <w:szCs w:val="26"/>
                <w:lang w:eastAsia="ru-RU"/>
              </w:rPr>
            </w:pPr>
            <w:r w:rsidRPr="00841E7C">
              <w:rPr>
                <w:rFonts w:eastAsia="SimSun"/>
                <w:sz w:val="26"/>
                <w:szCs w:val="26"/>
                <w:lang w:eastAsia="ru-RU"/>
              </w:rPr>
              <w:t>676950 Амурская область, с. Тамбовка, ул. Калининская, д.45б</w:t>
            </w:r>
          </w:p>
        </w:tc>
      </w:tr>
      <w:tr w:rsidR="003317E8" w:rsidRPr="00841E7C" w:rsidTr="00A57616">
        <w:tc>
          <w:tcPr>
            <w:tcW w:w="2608" w:type="pct"/>
          </w:tcPr>
          <w:p w:rsidR="003317E8" w:rsidRPr="00841E7C" w:rsidRDefault="003317E8" w:rsidP="00A57616">
            <w:pPr>
              <w:widowControl w:val="0"/>
              <w:spacing w:line="360" w:lineRule="auto"/>
              <w:jc w:val="both"/>
              <w:rPr>
                <w:rFonts w:eastAsia="SimSun"/>
                <w:sz w:val="26"/>
                <w:szCs w:val="26"/>
                <w:lang w:eastAsia="ru-RU"/>
              </w:rPr>
            </w:pPr>
            <w:r w:rsidRPr="00841E7C">
              <w:rPr>
                <w:rFonts w:eastAsia="SimSun"/>
                <w:sz w:val="26"/>
                <w:szCs w:val="26"/>
                <w:lang w:eastAsia="ru-RU"/>
              </w:rPr>
              <w:t>Адрес электронной почты для направления корреспонденции</w:t>
            </w:r>
          </w:p>
        </w:tc>
        <w:tc>
          <w:tcPr>
            <w:tcW w:w="2392" w:type="pct"/>
          </w:tcPr>
          <w:p w:rsidR="003317E8" w:rsidRPr="00841E7C" w:rsidRDefault="003317E8" w:rsidP="00A57616">
            <w:pPr>
              <w:widowControl w:val="0"/>
              <w:shd w:val="clear" w:color="auto" w:fill="FFFFFF"/>
              <w:spacing w:line="360" w:lineRule="auto"/>
              <w:rPr>
                <w:rFonts w:eastAsia="Calibri"/>
                <w:sz w:val="26"/>
                <w:szCs w:val="26"/>
                <w:lang w:val="en-US"/>
              </w:rPr>
            </w:pPr>
            <w:r w:rsidRPr="00841E7C">
              <w:rPr>
                <w:rFonts w:eastAsia="Calibri"/>
                <w:sz w:val="26"/>
                <w:szCs w:val="26"/>
                <w:lang w:val="en-US"/>
              </w:rPr>
              <w:t>tambov@mfc-amur.ru</w:t>
            </w:r>
          </w:p>
        </w:tc>
      </w:tr>
      <w:tr w:rsidR="003317E8" w:rsidRPr="00841E7C" w:rsidTr="00A57616">
        <w:tc>
          <w:tcPr>
            <w:tcW w:w="2608" w:type="pct"/>
          </w:tcPr>
          <w:p w:rsidR="003317E8" w:rsidRPr="00841E7C" w:rsidRDefault="003317E8" w:rsidP="00A57616">
            <w:pPr>
              <w:widowControl w:val="0"/>
              <w:spacing w:line="360" w:lineRule="auto"/>
              <w:jc w:val="both"/>
              <w:rPr>
                <w:rFonts w:eastAsia="SimSun"/>
                <w:sz w:val="26"/>
                <w:szCs w:val="26"/>
                <w:lang w:eastAsia="ru-RU"/>
              </w:rPr>
            </w:pPr>
            <w:r w:rsidRPr="00841E7C">
              <w:rPr>
                <w:rFonts w:eastAsia="SimSun"/>
                <w:sz w:val="26"/>
                <w:szCs w:val="26"/>
                <w:lang w:eastAsia="ru-RU"/>
              </w:rPr>
              <w:t>Телефон для справок</w:t>
            </w:r>
          </w:p>
        </w:tc>
        <w:tc>
          <w:tcPr>
            <w:tcW w:w="2392" w:type="pct"/>
          </w:tcPr>
          <w:p w:rsidR="003317E8" w:rsidRPr="00841E7C" w:rsidRDefault="003317E8" w:rsidP="00A57616">
            <w:pPr>
              <w:widowControl w:val="0"/>
              <w:spacing w:line="360" w:lineRule="auto"/>
              <w:jc w:val="both"/>
              <w:rPr>
                <w:rFonts w:eastAsia="SimSun"/>
                <w:sz w:val="26"/>
                <w:szCs w:val="26"/>
                <w:lang w:eastAsia="ru-RU"/>
              </w:rPr>
            </w:pPr>
            <w:r w:rsidRPr="00841E7C">
              <w:rPr>
                <w:rFonts w:eastAsia="SimSun"/>
                <w:sz w:val="26"/>
                <w:szCs w:val="26"/>
                <w:lang w:val="en-US" w:eastAsia="ru-RU"/>
              </w:rPr>
              <w:t>(</w:t>
            </w:r>
            <w:r w:rsidRPr="00841E7C">
              <w:rPr>
                <w:rFonts w:eastAsia="SimSun"/>
                <w:sz w:val="26"/>
                <w:szCs w:val="26"/>
                <w:lang w:eastAsia="ru-RU"/>
              </w:rPr>
              <w:t>41638</w:t>
            </w:r>
            <w:r w:rsidRPr="00841E7C">
              <w:rPr>
                <w:rFonts w:eastAsia="SimSun"/>
                <w:sz w:val="26"/>
                <w:szCs w:val="26"/>
                <w:lang w:val="en-US" w:eastAsia="ru-RU"/>
              </w:rPr>
              <w:t xml:space="preserve">) </w:t>
            </w:r>
            <w:r w:rsidRPr="00841E7C">
              <w:rPr>
                <w:rFonts w:eastAsia="SimSun"/>
                <w:sz w:val="26"/>
                <w:szCs w:val="26"/>
                <w:lang w:eastAsia="ru-RU"/>
              </w:rPr>
              <w:t>21715</w:t>
            </w:r>
          </w:p>
        </w:tc>
      </w:tr>
      <w:tr w:rsidR="003317E8" w:rsidRPr="00841E7C" w:rsidTr="00A57616">
        <w:tc>
          <w:tcPr>
            <w:tcW w:w="2608" w:type="pct"/>
          </w:tcPr>
          <w:p w:rsidR="003317E8" w:rsidRPr="00841E7C" w:rsidRDefault="003317E8" w:rsidP="00A57616">
            <w:pPr>
              <w:widowControl w:val="0"/>
              <w:spacing w:line="360" w:lineRule="auto"/>
              <w:jc w:val="both"/>
              <w:rPr>
                <w:rFonts w:eastAsia="SimSun"/>
                <w:sz w:val="26"/>
                <w:szCs w:val="26"/>
                <w:lang w:eastAsia="ru-RU"/>
              </w:rPr>
            </w:pPr>
            <w:r w:rsidRPr="00841E7C">
              <w:rPr>
                <w:rFonts w:eastAsia="SimSun"/>
                <w:sz w:val="26"/>
                <w:szCs w:val="26"/>
                <w:lang w:eastAsia="ru-RU"/>
              </w:rPr>
              <w:t>Телефон-автоинформатор</w:t>
            </w:r>
          </w:p>
        </w:tc>
        <w:tc>
          <w:tcPr>
            <w:tcW w:w="2392" w:type="pct"/>
          </w:tcPr>
          <w:p w:rsidR="003317E8" w:rsidRPr="00841E7C" w:rsidRDefault="003317E8" w:rsidP="00A57616">
            <w:pPr>
              <w:widowControl w:val="0"/>
              <w:spacing w:line="360" w:lineRule="auto"/>
              <w:jc w:val="both"/>
              <w:rPr>
                <w:rFonts w:eastAsia="SimSun"/>
                <w:sz w:val="26"/>
                <w:szCs w:val="26"/>
                <w:lang w:eastAsia="ru-RU"/>
              </w:rPr>
            </w:pPr>
            <w:r w:rsidRPr="00841E7C">
              <w:rPr>
                <w:rFonts w:eastAsia="SimSun"/>
                <w:sz w:val="26"/>
                <w:szCs w:val="26"/>
                <w:lang w:eastAsia="ru-RU"/>
              </w:rPr>
              <w:t>Нет</w:t>
            </w:r>
          </w:p>
        </w:tc>
      </w:tr>
      <w:tr w:rsidR="003317E8" w:rsidRPr="00841E7C" w:rsidTr="00A57616">
        <w:tc>
          <w:tcPr>
            <w:tcW w:w="2608" w:type="pct"/>
          </w:tcPr>
          <w:p w:rsidR="003317E8" w:rsidRPr="00841E7C" w:rsidRDefault="003317E8" w:rsidP="00A57616">
            <w:pPr>
              <w:widowControl w:val="0"/>
              <w:spacing w:line="360" w:lineRule="auto"/>
              <w:jc w:val="both"/>
              <w:rPr>
                <w:rFonts w:eastAsia="SimSun"/>
                <w:sz w:val="26"/>
                <w:szCs w:val="26"/>
                <w:lang w:eastAsia="ru-RU"/>
              </w:rPr>
            </w:pPr>
            <w:r w:rsidRPr="00841E7C">
              <w:rPr>
                <w:rFonts w:eastAsia="SimSun"/>
                <w:sz w:val="26"/>
                <w:szCs w:val="26"/>
                <w:lang w:eastAsia="ru-RU"/>
              </w:rPr>
              <w:t xml:space="preserve">Официальный сайт в сети Интернет </w:t>
            </w:r>
          </w:p>
        </w:tc>
        <w:tc>
          <w:tcPr>
            <w:tcW w:w="2392" w:type="pct"/>
          </w:tcPr>
          <w:p w:rsidR="003317E8" w:rsidRPr="00841E7C" w:rsidRDefault="003317E8" w:rsidP="00A57616">
            <w:pPr>
              <w:widowControl w:val="0"/>
              <w:shd w:val="clear" w:color="auto" w:fill="FFFFFF"/>
              <w:spacing w:line="360" w:lineRule="auto"/>
              <w:rPr>
                <w:rFonts w:eastAsia="Calibri"/>
                <w:sz w:val="26"/>
                <w:szCs w:val="26"/>
                <w:lang w:val="en-US"/>
              </w:rPr>
            </w:pPr>
            <w:r w:rsidRPr="00841E7C">
              <w:rPr>
                <w:rFonts w:eastAsia="Calibri"/>
                <w:sz w:val="26"/>
                <w:szCs w:val="26"/>
              </w:rPr>
              <w:t>http://mfc-amur.ru</w:t>
            </w:r>
          </w:p>
        </w:tc>
      </w:tr>
      <w:tr w:rsidR="003317E8" w:rsidRPr="00841E7C" w:rsidTr="00A57616">
        <w:tc>
          <w:tcPr>
            <w:tcW w:w="2608" w:type="pct"/>
          </w:tcPr>
          <w:p w:rsidR="003317E8" w:rsidRPr="00841E7C" w:rsidRDefault="003317E8" w:rsidP="00A57616">
            <w:pPr>
              <w:widowControl w:val="0"/>
              <w:spacing w:line="360" w:lineRule="auto"/>
              <w:jc w:val="both"/>
              <w:rPr>
                <w:rFonts w:eastAsia="SimSun"/>
                <w:sz w:val="26"/>
                <w:szCs w:val="26"/>
                <w:lang w:eastAsia="ru-RU"/>
              </w:rPr>
            </w:pPr>
            <w:r w:rsidRPr="00841E7C">
              <w:rPr>
                <w:rFonts w:eastAsia="SimSun"/>
                <w:sz w:val="26"/>
                <w:szCs w:val="26"/>
                <w:lang w:eastAsia="ru-RU"/>
              </w:rPr>
              <w:t>ФИО руководителя</w:t>
            </w:r>
          </w:p>
        </w:tc>
        <w:tc>
          <w:tcPr>
            <w:tcW w:w="2392" w:type="pct"/>
          </w:tcPr>
          <w:p w:rsidR="003317E8" w:rsidRPr="00841E7C" w:rsidRDefault="003317E8" w:rsidP="00A57616">
            <w:pPr>
              <w:widowControl w:val="0"/>
              <w:shd w:val="clear" w:color="auto" w:fill="FFFFFF"/>
              <w:spacing w:line="360" w:lineRule="auto"/>
              <w:rPr>
                <w:rFonts w:eastAsia="Calibri"/>
                <w:sz w:val="26"/>
                <w:szCs w:val="26"/>
              </w:rPr>
            </w:pPr>
            <w:proofErr w:type="spellStart"/>
            <w:r w:rsidRPr="00841E7C">
              <w:rPr>
                <w:rFonts w:eastAsia="Calibri"/>
                <w:sz w:val="26"/>
                <w:szCs w:val="26"/>
              </w:rPr>
              <w:t>Вотинцева</w:t>
            </w:r>
            <w:proofErr w:type="spellEnd"/>
            <w:r w:rsidRPr="00841E7C">
              <w:rPr>
                <w:rFonts w:eastAsia="Calibri"/>
                <w:sz w:val="26"/>
                <w:szCs w:val="26"/>
              </w:rPr>
              <w:t xml:space="preserve"> Ирина Викторовна</w:t>
            </w:r>
          </w:p>
          <w:p w:rsidR="003317E8" w:rsidRPr="00841E7C" w:rsidRDefault="003317E8" w:rsidP="00A57616">
            <w:pPr>
              <w:widowControl w:val="0"/>
              <w:shd w:val="clear" w:color="auto" w:fill="FFFFFF"/>
              <w:spacing w:line="360" w:lineRule="auto"/>
              <w:rPr>
                <w:rFonts w:eastAsia="Calibri"/>
                <w:sz w:val="26"/>
                <w:szCs w:val="26"/>
              </w:rPr>
            </w:pPr>
            <w:r w:rsidRPr="00841E7C">
              <w:rPr>
                <w:rFonts w:eastAsia="Calibri"/>
                <w:sz w:val="26"/>
                <w:szCs w:val="26"/>
              </w:rPr>
              <w:t>(в Тамбовском отделении - Попова Надежда Николаевна)</w:t>
            </w:r>
          </w:p>
        </w:tc>
      </w:tr>
    </w:tbl>
    <w:p w:rsidR="003317E8" w:rsidRPr="00841E7C" w:rsidRDefault="003317E8" w:rsidP="003317E8">
      <w:pPr>
        <w:widowControl w:val="0"/>
        <w:shd w:val="clear" w:color="auto" w:fill="FFFFFF"/>
        <w:spacing w:line="360" w:lineRule="auto"/>
        <w:jc w:val="center"/>
        <w:rPr>
          <w:rFonts w:eastAsia="Calibri"/>
          <w:b/>
          <w:bCs/>
          <w:sz w:val="26"/>
          <w:szCs w:val="26"/>
        </w:rPr>
      </w:pPr>
    </w:p>
    <w:p w:rsidR="003317E8" w:rsidRPr="00841E7C" w:rsidRDefault="003317E8" w:rsidP="003317E8">
      <w:pPr>
        <w:widowControl w:val="0"/>
        <w:autoSpaceDE w:val="0"/>
        <w:autoSpaceDN w:val="0"/>
        <w:adjustRightInd w:val="0"/>
        <w:spacing w:line="360" w:lineRule="auto"/>
        <w:jc w:val="center"/>
        <w:rPr>
          <w:rFonts w:cs="Arial"/>
          <w:b/>
          <w:sz w:val="26"/>
          <w:szCs w:val="26"/>
          <w:lang w:eastAsia="ru-RU"/>
        </w:rPr>
      </w:pPr>
      <w:r w:rsidRPr="00841E7C">
        <w:rPr>
          <w:rFonts w:cs="Arial"/>
          <w:b/>
          <w:sz w:val="26"/>
          <w:szCs w:val="26"/>
          <w:lang w:eastAsia="ru-RU"/>
        </w:rPr>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6"/>
      </w:tblGrid>
      <w:tr w:rsidR="003317E8" w:rsidRPr="00841E7C" w:rsidTr="00A57616">
        <w:tc>
          <w:tcPr>
            <w:tcW w:w="4785" w:type="dxa"/>
            <w:vAlign w:val="center"/>
          </w:tcPr>
          <w:p w:rsidR="003317E8" w:rsidRPr="00841E7C" w:rsidRDefault="003317E8" w:rsidP="00A57616">
            <w:pPr>
              <w:widowControl w:val="0"/>
              <w:autoSpaceDE w:val="0"/>
              <w:autoSpaceDN w:val="0"/>
              <w:adjustRightInd w:val="0"/>
              <w:spacing w:line="360" w:lineRule="auto"/>
              <w:jc w:val="center"/>
              <w:rPr>
                <w:sz w:val="26"/>
                <w:szCs w:val="26"/>
                <w:lang w:eastAsia="ru-RU"/>
              </w:rPr>
            </w:pPr>
            <w:r w:rsidRPr="00841E7C">
              <w:rPr>
                <w:sz w:val="26"/>
                <w:szCs w:val="26"/>
                <w:lang w:eastAsia="ru-RU"/>
              </w:rPr>
              <w:t>Дни недели</w:t>
            </w:r>
          </w:p>
        </w:tc>
        <w:tc>
          <w:tcPr>
            <w:tcW w:w="4786" w:type="dxa"/>
            <w:vAlign w:val="center"/>
          </w:tcPr>
          <w:p w:rsidR="003317E8" w:rsidRPr="00841E7C" w:rsidRDefault="003317E8" w:rsidP="00A57616">
            <w:pPr>
              <w:widowControl w:val="0"/>
              <w:autoSpaceDE w:val="0"/>
              <w:autoSpaceDN w:val="0"/>
              <w:adjustRightInd w:val="0"/>
              <w:spacing w:line="360" w:lineRule="auto"/>
              <w:jc w:val="center"/>
              <w:rPr>
                <w:sz w:val="26"/>
                <w:szCs w:val="26"/>
                <w:lang w:eastAsia="ru-RU"/>
              </w:rPr>
            </w:pPr>
            <w:r w:rsidRPr="00841E7C">
              <w:rPr>
                <w:sz w:val="26"/>
                <w:szCs w:val="26"/>
                <w:lang w:eastAsia="ru-RU"/>
              </w:rPr>
              <w:t>Часы работы</w:t>
            </w:r>
          </w:p>
        </w:tc>
      </w:tr>
      <w:tr w:rsidR="003317E8" w:rsidRPr="00841E7C" w:rsidTr="00A57616">
        <w:tc>
          <w:tcPr>
            <w:tcW w:w="4785" w:type="dxa"/>
            <w:vAlign w:val="center"/>
          </w:tcPr>
          <w:p w:rsidR="003317E8" w:rsidRPr="00841E7C" w:rsidRDefault="003317E8" w:rsidP="00A57616">
            <w:pPr>
              <w:widowControl w:val="0"/>
              <w:autoSpaceDE w:val="0"/>
              <w:autoSpaceDN w:val="0"/>
              <w:adjustRightInd w:val="0"/>
              <w:spacing w:line="360" w:lineRule="auto"/>
              <w:jc w:val="center"/>
              <w:rPr>
                <w:sz w:val="26"/>
                <w:szCs w:val="26"/>
                <w:lang w:eastAsia="ru-RU"/>
              </w:rPr>
            </w:pPr>
            <w:r w:rsidRPr="00841E7C">
              <w:rPr>
                <w:sz w:val="26"/>
                <w:szCs w:val="26"/>
                <w:lang w:eastAsia="ru-RU"/>
              </w:rPr>
              <w:t>Понедельник</w:t>
            </w:r>
          </w:p>
        </w:tc>
        <w:tc>
          <w:tcPr>
            <w:tcW w:w="4786" w:type="dxa"/>
            <w:vAlign w:val="center"/>
          </w:tcPr>
          <w:p w:rsidR="003317E8" w:rsidRPr="00307773" w:rsidRDefault="003317E8" w:rsidP="00A57616">
            <w:pPr>
              <w:pStyle w:val="ConsPlusNonformat"/>
              <w:spacing w:line="360" w:lineRule="auto"/>
              <w:jc w:val="center"/>
              <w:rPr>
                <w:rFonts w:ascii="Times New Roman" w:hAnsi="Times New Roman" w:cs="Times New Roman"/>
                <w:sz w:val="26"/>
                <w:szCs w:val="26"/>
              </w:rPr>
            </w:pPr>
            <w:r w:rsidRPr="00307773">
              <w:rPr>
                <w:rFonts w:ascii="Times New Roman" w:hAnsi="Times New Roman" w:cs="Times New Roman"/>
                <w:sz w:val="26"/>
                <w:szCs w:val="26"/>
              </w:rPr>
              <w:t xml:space="preserve">с 8-00 до </w:t>
            </w:r>
            <w:r>
              <w:rPr>
                <w:rFonts w:ascii="Times New Roman" w:hAnsi="Times New Roman" w:cs="Times New Roman"/>
                <w:sz w:val="26"/>
                <w:szCs w:val="26"/>
              </w:rPr>
              <w:t>18</w:t>
            </w:r>
            <w:r w:rsidRPr="00307773">
              <w:rPr>
                <w:rFonts w:ascii="Times New Roman" w:hAnsi="Times New Roman" w:cs="Times New Roman"/>
                <w:sz w:val="26"/>
                <w:szCs w:val="26"/>
              </w:rPr>
              <w:t>-00</w:t>
            </w:r>
          </w:p>
        </w:tc>
      </w:tr>
      <w:tr w:rsidR="003317E8" w:rsidRPr="00841E7C" w:rsidTr="00A57616">
        <w:tc>
          <w:tcPr>
            <w:tcW w:w="4785" w:type="dxa"/>
            <w:vAlign w:val="center"/>
          </w:tcPr>
          <w:p w:rsidR="003317E8" w:rsidRPr="00841E7C" w:rsidRDefault="003317E8" w:rsidP="00A57616">
            <w:pPr>
              <w:widowControl w:val="0"/>
              <w:autoSpaceDE w:val="0"/>
              <w:autoSpaceDN w:val="0"/>
              <w:adjustRightInd w:val="0"/>
              <w:spacing w:line="360" w:lineRule="auto"/>
              <w:jc w:val="center"/>
              <w:rPr>
                <w:sz w:val="26"/>
                <w:szCs w:val="26"/>
                <w:lang w:eastAsia="ru-RU"/>
              </w:rPr>
            </w:pPr>
            <w:r w:rsidRPr="00841E7C">
              <w:rPr>
                <w:sz w:val="26"/>
                <w:szCs w:val="26"/>
                <w:lang w:eastAsia="ru-RU"/>
              </w:rPr>
              <w:t>Вторник</w:t>
            </w:r>
          </w:p>
        </w:tc>
        <w:tc>
          <w:tcPr>
            <w:tcW w:w="4786" w:type="dxa"/>
            <w:vAlign w:val="center"/>
          </w:tcPr>
          <w:p w:rsidR="003317E8" w:rsidRPr="00307773" w:rsidRDefault="003317E8" w:rsidP="00A57616">
            <w:pPr>
              <w:pStyle w:val="ConsPlusNonformat"/>
              <w:spacing w:line="360" w:lineRule="auto"/>
              <w:jc w:val="center"/>
              <w:rPr>
                <w:rFonts w:ascii="Times New Roman" w:hAnsi="Times New Roman" w:cs="Times New Roman"/>
                <w:sz w:val="26"/>
                <w:szCs w:val="26"/>
              </w:rPr>
            </w:pPr>
            <w:r w:rsidRPr="00307773">
              <w:rPr>
                <w:rFonts w:ascii="Times New Roman" w:hAnsi="Times New Roman" w:cs="Times New Roman"/>
                <w:sz w:val="26"/>
                <w:szCs w:val="26"/>
              </w:rPr>
              <w:t xml:space="preserve">с 8-00 до </w:t>
            </w:r>
            <w:r>
              <w:rPr>
                <w:rFonts w:ascii="Times New Roman" w:hAnsi="Times New Roman" w:cs="Times New Roman"/>
                <w:sz w:val="26"/>
                <w:szCs w:val="26"/>
              </w:rPr>
              <w:t>18</w:t>
            </w:r>
            <w:r w:rsidRPr="00307773">
              <w:rPr>
                <w:rFonts w:ascii="Times New Roman" w:hAnsi="Times New Roman" w:cs="Times New Roman"/>
                <w:sz w:val="26"/>
                <w:szCs w:val="26"/>
              </w:rPr>
              <w:t>-00</w:t>
            </w:r>
          </w:p>
        </w:tc>
      </w:tr>
      <w:tr w:rsidR="003317E8" w:rsidRPr="00841E7C" w:rsidTr="00A57616">
        <w:tc>
          <w:tcPr>
            <w:tcW w:w="4785" w:type="dxa"/>
            <w:vAlign w:val="center"/>
          </w:tcPr>
          <w:p w:rsidR="003317E8" w:rsidRPr="00841E7C" w:rsidRDefault="003317E8" w:rsidP="00A57616">
            <w:pPr>
              <w:widowControl w:val="0"/>
              <w:autoSpaceDE w:val="0"/>
              <w:autoSpaceDN w:val="0"/>
              <w:adjustRightInd w:val="0"/>
              <w:spacing w:line="360" w:lineRule="auto"/>
              <w:jc w:val="center"/>
              <w:rPr>
                <w:sz w:val="26"/>
                <w:szCs w:val="26"/>
                <w:lang w:eastAsia="ru-RU"/>
              </w:rPr>
            </w:pPr>
            <w:r w:rsidRPr="00841E7C">
              <w:rPr>
                <w:sz w:val="26"/>
                <w:szCs w:val="26"/>
                <w:lang w:eastAsia="ru-RU"/>
              </w:rPr>
              <w:t>Среда</w:t>
            </w:r>
          </w:p>
        </w:tc>
        <w:tc>
          <w:tcPr>
            <w:tcW w:w="4786" w:type="dxa"/>
            <w:vAlign w:val="center"/>
          </w:tcPr>
          <w:p w:rsidR="003317E8" w:rsidRPr="00307773" w:rsidRDefault="003317E8" w:rsidP="00A57616">
            <w:pPr>
              <w:pStyle w:val="ConsPlusNonformat"/>
              <w:spacing w:line="360" w:lineRule="auto"/>
              <w:jc w:val="center"/>
              <w:rPr>
                <w:rFonts w:ascii="Times New Roman" w:hAnsi="Times New Roman" w:cs="Times New Roman"/>
                <w:sz w:val="26"/>
                <w:szCs w:val="26"/>
              </w:rPr>
            </w:pPr>
            <w:r w:rsidRPr="00307773">
              <w:rPr>
                <w:rFonts w:ascii="Times New Roman" w:hAnsi="Times New Roman" w:cs="Times New Roman"/>
                <w:sz w:val="26"/>
                <w:szCs w:val="26"/>
              </w:rPr>
              <w:t xml:space="preserve">с 8-00 до </w:t>
            </w:r>
            <w:r>
              <w:rPr>
                <w:rFonts w:ascii="Times New Roman" w:hAnsi="Times New Roman" w:cs="Times New Roman"/>
                <w:sz w:val="26"/>
                <w:szCs w:val="26"/>
              </w:rPr>
              <w:t>18</w:t>
            </w:r>
            <w:r w:rsidRPr="00307773">
              <w:rPr>
                <w:rFonts w:ascii="Times New Roman" w:hAnsi="Times New Roman" w:cs="Times New Roman"/>
                <w:sz w:val="26"/>
                <w:szCs w:val="26"/>
              </w:rPr>
              <w:t>-00</w:t>
            </w:r>
          </w:p>
        </w:tc>
      </w:tr>
      <w:tr w:rsidR="003317E8" w:rsidRPr="00841E7C" w:rsidTr="00A57616">
        <w:tc>
          <w:tcPr>
            <w:tcW w:w="4785" w:type="dxa"/>
            <w:vAlign w:val="center"/>
          </w:tcPr>
          <w:p w:rsidR="003317E8" w:rsidRPr="00841E7C" w:rsidRDefault="003317E8" w:rsidP="00A57616">
            <w:pPr>
              <w:widowControl w:val="0"/>
              <w:autoSpaceDE w:val="0"/>
              <w:autoSpaceDN w:val="0"/>
              <w:adjustRightInd w:val="0"/>
              <w:spacing w:line="360" w:lineRule="auto"/>
              <w:jc w:val="center"/>
              <w:rPr>
                <w:sz w:val="26"/>
                <w:szCs w:val="26"/>
                <w:lang w:eastAsia="ru-RU"/>
              </w:rPr>
            </w:pPr>
            <w:r w:rsidRPr="00841E7C">
              <w:rPr>
                <w:sz w:val="26"/>
                <w:szCs w:val="26"/>
                <w:lang w:eastAsia="ru-RU"/>
              </w:rPr>
              <w:t>Четверг</w:t>
            </w:r>
          </w:p>
        </w:tc>
        <w:tc>
          <w:tcPr>
            <w:tcW w:w="4786" w:type="dxa"/>
            <w:vAlign w:val="center"/>
          </w:tcPr>
          <w:p w:rsidR="003317E8" w:rsidRPr="00307773" w:rsidRDefault="003317E8" w:rsidP="00A57616">
            <w:pPr>
              <w:pStyle w:val="ConsPlusNonformat"/>
              <w:spacing w:line="360" w:lineRule="auto"/>
              <w:jc w:val="center"/>
              <w:rPr>
                <w:rFonts w:ascii="Times New Roman" w:hAnsi="Times New Roman" w:cs="Times New Roman"/>
                <w:sz w:val="26"/>
                <w:szCs w:val="26"/>
              </w:rPr>
            </w:pPr>
            <w:r>
              <w:rPr>
                <w:rFonts w:ascii="Times New Roman" w:hAnsi="Times New Roman" w:cs="Times New Roman"/>
                <w:sz w:val="26"/>
                <w:szCs w:val="26"/>
              </w:rPr>
              <w:t>с 8-00 до 18</w:t>
            </w:r>
            <w:r w:rsidRPr="00307773">
              <w:rPr>
                <w:rFonts w:ascii="Times New Roman" w:hAnsi="Times New Roman" w:cs="Times New Roman"/>
                <w:sz w:val="26"/>
                <w:szCs w:val="26"/>
              </w:rPr>
              <w:t>-00</w:t>
            </w:r>
          </w:p>
        </w:tc>
      </w:tr>
      <w:tr w:rsidR="003317E8" w:rsidRPr="00841E7C" w:rsidTr="00A57616">
        <w:tc>
          <w:tcPr>
            <w:tcW w:w="4785" w:type="dxa"/>
            <w:vAlign w:val="center"/>
          </w:tcPr>
          <w:p w:rsidR="003317E8" w:rsidRPr="00841E7C" w:rsidRDefault="003317E8" w:rsidP="00A57616">
            <w:pPr>
              <w:widowControl w:val="0"/>
              <w:autoSpaceDE w:val="0"/>
              <w:autoSpaceDN w:val="0"/>
              <w:adjustRightInd w:val="0"/>
              <w:spacing w:line="360" w:lineRule="auto"/>
              <w:jc w:val="center"/>
              <w:rPr>
                <w:sz w:val="26"/>
                <w:szCs w:val="26"/>
                <w:lang w:eastAsia="ru-RU"/>
              </w:rPr>
            </w:pPr>
            <w:r w:rsidRPr="00841E7C">
              <w:rPr>
                <w:sz w:val="26"/>
                <w:szCs w:val="26"/>
                <w:lang w:eastAsia="ru-RU"/>
              </w:rPr>
              <w:t>Пятница</w:t>
            </w:r>
          </w:p>
        </w:tc>
        <w:tc>
          <w:tcPr>
            <w:tcW w:w="4786" w:type="dxa"/>
            <w:vAlign w:val="center"/>
          </w:tcPr>
          <w:p w:rsidR="003317E8" w:rsidRPr="00307773" w:rsidRDefault="003317E8" w:rsidP="00A57616">
            <w:pPr>
              <w:pStyle w:val="ConsPlusNonformat"/>
              <w:spacing w:line="360" w:lineRule="auto"/>
              <w:jc w:val="center"/>
              <w:rPr>
                <w:rFonts w:ascii="Times New Roman" w:hAnsi="Times New Roman" w:cs="Times New Roman"/>
                <w:sz w:val="26"/>
                <w:szCs w:val="26"/>
              </w:rPr>
            </w:pPr>
            <w:r w:rsidRPr="00307773">
              <w:rPr>
                <w:rFonts w:ascii="Times New Roman" w:hAnsi="Times New Roman" w:cs="Times New Roman"/>
                <w:sz w:val="26"/>
                <w:szCs w:val="26"/>
              </w:rPr>
              <w:t xml:space="preserve">с 8-00 до </w:t>
            </w:r>
            <w:r>
              <w:rPr>
                <w:rFonts w:ascii="Times New Roman" w:hAnsi="Times New Roman" w:cs="Times New Roman"/>
                <w:sz w:val="26"/>
                <w:szCs w:val="26"/>
              </w:rPr>
              <w:t>18</w:t>
            </w:r>
            <w:r w:rsidRPr="00307773">
              <w:rPr>
                <w:rFonts w:ascii="Times New Roman" w:hAnsi="Times New Roman" w:cs="Times New Roman"/>
                <w:sz w:val="26"/>
                <w:szCs w:val="26"/>
              </w:rPr>
              <w:t>-00</w:t>
            </w:r>
          </w:p>
        </w:tc>
      </w:tr>
      <w:tr w:rsidR="003317E8" w:rsidRPr="00841E7C" w:rsidTr="00A57616">
        <w:tc>
          <w:tcPr>
            <w:tcW w:w="4785" w:type="dxa"/>
            <w:vAlign w:val="center"/>
          </w:tcPr>
          <w:p w:rsidR="003317E8" w:rsidRPr="00841E7C" w:rsidRDefault="003317E8" w:rsidP="00A57616">
            <w:pPr>
              <w:widowControl w:val="0"/>
              <w:autoSpaceDE w:val="0"/>
              <w:autoSpaceDN w:val="0"/>
              <w:adjustRightInd w:val="0"/>
              <w:spacing w:line="360" w:lineRule="auto"/>
              <w:jc w:val="center"/>
              <w:rPr>
                <w:sz w:val="26"/>
                <w:szCs w:val="26"/>
                <w:lang w:eastAsia="ru-RU"/>
              </w:rPr>
            </w:pPr>
            <w:r w:rsidRPr="00841E7C">
              <w:rPr>
                <w:sz w:val="26"/>
                <w:szCs w:val="26"/>
                <w:lang w:eastAsia="ru-RU"/>
              </w:rPr>
              <w:t>Суббота</w:t>
            </w:r>
          </w:p>
        </w:tc>
        <w:tc>
          <w:tcPr>
            <w:tcW w:w="4786" w:type="dxa"/>
            <w:vAlign w:val="center"/>
          </w:tcPr>
          <w:p w:rsidR="003317E8" w:rsidRPr="00307773" w:rsidRDefault="003317E8" w:rsidP="00A57616">
            <w:pPr>
              <w:pStyle w:val="ConsPlusNonformat"/>
              <w:spacing w:line="360" w:lineRule="auto"/>
              <w:jc w:val="center"/>
              <w:rPr>
                <w:rFonts w:ascii="Times New Roman" w:hAnsi="Times New Roman" w:cs="Times New Roman"/>
                <w:sz w:val="26"/>
                <w:szCs w:val="26"/>
              </w:rPr>
            </w:pPr>
            <w:r w:rsidRPr="00307773">
              <w:rPr>
                <w:rFonts w:ascii="Times New Roman" w:hAnsi="Times New Roman" w:cs="Times New Roman"/>
                <w:sz w:val="26"/>
                <w:szCs w:val="26"/>
              </w:rPr>
              <w:t>выходной</w:t>
            </w:r>
          </w:p>
        </w:tc>
      </w:tr>
      <w:tr w:rsidR="003317E8" w:rsidRPr="00841E7C" w:rsidTr="00A57616">
        <w:tc>
          <w:tcPr>
            <w:tcW w:w="4785" w:type="dxa"/>
            <w:vAlign w:val="center"/>
          </w:tcPr>
          <w:p w:rsidR="003317E8" w:rsidRPr="00841E7C" w:rsidRDefault="003317E8" w:rsidP="00A57616">
            <w:pPr>
              <w:widowControl w:val="0"/>
              <w:autoSpaceDE w:val="0"/>
              <w:autoSpaceDN w:val="0"/>
              <w:adjustRightInd w:val="0"/>
              <w:spacing w:line="360" w:lineRule="auto"/>
              <w:jc w:val="center"/>
              <w:rPr>
                <w:b/>
                <w:bCs/>
                <w:color w:val="365F91"/>
                <w:sz w:val="26"/>
                <w:szCs w:val="26"/>
                <w:lang w:eastAsia="ru-RU"/>
              </w:rPr>
            </w:pPr>
            <w:r w:rsidRPr="00841E7C">
              <w:rPr>
                <w:sz w:val="26"/>
                <w:szCs w:val="26"/>
                <w:lang w:eastAsia="ru-RU"/>
              </w:rPr>
              <w:t>Воскресенье</w:t>
            </w:r>
          </w:p>
        </w:tc>
        <w:tc>
          <w:tcPr>
            <w:tcW w:w="4786" w:type="dxa"/>
            <w:vAlign w:val="center"/>
          </w:tcPr>
          <w:p w:rsidR="003317E8" w:rsidRPr="00307773" w:rsidRDefault="003317E8" w:rsidP="00A57616">
            <w:pPr>
              <w:pStyle w:val="ConsPlusNonformat"/>
              <w:spacing w:line="360" w:lineRule="auto"/>
              <w:jc w:val="center"/>
              <w:rPr>
                <w:rFonts w:ascii="Times New Roman" w:hAnsi="Times New Roman" w:cs="Times New Roman"/>
                <w:sz w:val="26"/>
                <w:szCs w:val="26"/>
              </w:rPr>
            </w:pPr>
            <w:r w:rsidRPr="00307773">
              <w:rPr>
                <w:rFonts w:ascii="Times New Roman" w:hAnsi="Times New Roman" w:cs="Times New Roman"/>
                <w:sz w:val="26"/>
                <w:szCs w:val="26"/>
              </w:rPr>
              <w:t>выходной</w:t>
            </w:r>
          </w:p>
        </w:tc>
      </w:tr>
    </w:tbl>
    <w:p w:rsidR="00F26B66" w:rsidRPr="00116171" w:rsidRDefault="003317E8" w:rsidP="00F26B66">
      <w:pPr>
        <w:pStyle w:val="ConsPlusNormal0"/>
        <w:spacing w:line="276" w:lineRule="auto"/>
        <w:jc w:val="right"/>
        <w:outlineLvl w:val="0"/>
        <w:rPr>
          <w:rFonts w:ascii="Times New Roman" w:hAnsi="Times New Roman"/>
          <w:sz w:val="24"/>
          <w:szCs w:val="24"/>
        </w:rPr>
      </w:pPr>
      <w:r w:rsidRPr="00841E7C">
        <w:rPr>
          <w:rFonts w:ascii="Times New Roman" w:hAnsi="Times New Roman"/>
          <w:sz w:val="28"/>
          <w:szCs w:val="22"/>
          <w:lang w:eastAsia="en-US"/>
        </w:rPr>
        <w:br w:type="page"/>
      </w:r>
      <w:r w:rsidR="00F26B66" w:rsidRPr="00116171">
        <w:rPr>
          <w:rFonts w:ascii="Times New Roman" w:hAnsi="Times New Roman"/>
          <w:sz w:val="24"/>
          <w:szCs w:val="24"/>
        </w:rPr>
        <w:lastRenderedPageBreak/>
        <w:t>Приложение 2</w:t>
      </w:r>
    </w:p>
    <w:p w:rsidR="00F26B66" w:rsidRPr="00116171" w:rsidRDefault="00F26B66" w:rsidP="00F26B66">
      <w:pPr>
        <w:autoSpaceDE w:val="0"/>
        <w:autoSpaceDN w:val="0"/>
        <w:adjustRightInd w:val="0"/>
        <w:ind w:firstLine="709"/>
        <w:jc w:val="right"/>
      </w:pPr>
      <w:r w:rsidRPr="00116171">
        <w:t xml:space="preserve">               к административному регламенту</w:t>
      </w:r>
    </w:p>
    <w:p w:rsidR="00F26B66" w:rsidRPr="00116171" w:rsidRDefault="00F26B66" w:rsidP="00F26B66">
      <w:pPr>
        <w:autoSpaceDE w:val="0"/>
        <w:autoSpaceDN w:val="0"/>
        <w:adjustRightInd w:val="0"/>
        <w:ind w:firstLine="709"/>
        <w:jc w:val="right"/>
      </w:pPr>
      <w:r w:rsidRPr="00116171">
        <w:t xml:space="preserve">                        предоставления муниципальной услуги</w:t>
      </w:r>
    </w:p>
    <w:p w:rsidR="00F26B66" w:rsidRPr="00116171" w:rsidRDefault="00F26B66" w:rsidP="00F26B66">
      <w:pPr>
        <w:pStyle w:val="ConsPlusNormal0"/>
        <w:spacing w:line="276" w:lineRule="auto"/>
        <w:ind w:firstLine="709"/>
        <w:jc w:val="right"/>
        <w:outlineLvl w:val="0"/>
        <w:rPr>
          <w:rFonts w:ascii="Times New Roman" w:hAnsi="Times New Roman"/>
          <w:sz w:val="24"/>
          <w:szCs w:val="24"/>
        </w:rPr>
      </w:pPr>
    </w:p>
    <w:p w:rsidR="00F26B66" w:rsidRPr="00116171" w:rsidRDefault="00F26B66" w:rsidP="00F26B66">
      <w:pPr>
        <w:pStyle w:val="ConsNormal"/>
        <w:spacing w:line="360" w:lineRule="auto"/>
        <w:ind w:right="0" w:firstLine="0"/>
        <w:jc w:val="right"/>
        <w:rPr>
          <w:rFonts w:ascii="Times New Roman" w:hAnsi="Times New Roman" w:cs="Times New Roman"/>
          <w:sz w:val="24"/>
          <w:szCs w:val="24"/>
        </w:rPr>
      </w:pPr>
    </w:p>
    <w:p w:rsidR="00F26B66" w:rsidRPr="00116171" w:rsidRDefault="00F26B66" w:rsidP="00F26B66">
      <w:pPr>
        <w:autoSpaceDE w:val="0"/>
        <w:autoSpaceDN w:val="0"/>
        <w:adjustRightInd w:val="0"/>
        <w:ind w:firstLine="2268"/>
        <w:rPr>
          <w:szCs w:val="28"/>
        </w:rPr>
      </w:pPr>
      <w:r w:rsidRPr="00116171">
        <w:rPr>
          <w:szCs w:val="28"/>
        </w:rPr>
        <w:t xml:space="preserve">кому: наименование органа местного самоуправления </w:t>
      </w:r>
    </w:p>
    <w:p w:rsidR="00F26B66" w:rsidRPr="00116171" w:rsidRDefault="00F26B66" w:rsidP="00F26B66">
      <w:pPr>
        <w:autoSpaceDE w:val="0"/>
        <w:autoSpaceDN w:val="0"/>
        <w:adjustRightInd w:val="0"/>
        <w:ind w:firstLine="2268"/>
        <w:rPr>
          <w:szCs w:val="28"/>
        </w:rPr>
      </w:pPr>
      <w:r w:rsidRPr="00116171">
        <w:rPr>
          <w:szCs w:val="28"/>
        </w:rPr>
        <w:t xml:space="preserve">          муниципального образования </w:t>
      </w:r>
    </w:p>
    <w:p w:rsidR="00F26B66" w:rsidRPr="00116171" w:rsidRDefault="00F26B66" w:rsidP="00F26B66">
      <w:pPr>
        <w:tabs>
          <w:tab w:val="left" w:pos="2268"/>
        </w:tabs>
        <w:autoSpaceDE w:val="0"/>
        <w:autoSpaceDN w:val="0"/>
        <w:adjustRightInd w:val="0"/>
        <w:ind w:left="2268"/>
      </w:pPr>
      <w:r w:rsidRPr="00116171">
        <w:rPr>
          <w:szCs w:val="28"/>
        </w:rPr>
        <w:t>от кого:</w:t>
      </w:r>
      <w:r w:rsidRPr="00116171">
        <w:t>___________________________________________________</w:t>
      </w:r>
    </w:p>
    <w:p w:rsidR="00F26B66" w:rsidRPr="00116171" w:rsidRDefault="00F26B66" w:rsidP="00F26B66">
      <w:pPr>
        <w:tabs>
          <w:tab w:val="left" w:pos="2268"/>
        </w:tabs>
        <w:autoSpaceDE w:val="0"/>
        <w:autoSpaceDN w:val="0"/>
        <w:adjustRightInd w:val="0"/>
        <w:ind w:left="2268"/>
        <w:jc w:val="center"/>
      </w:pPr>
      <w:r w:rsidRPr="00116171">
        <w:rPr>
          <w:sz w:val="20"/>
          <w:szCs w:val="20"/>
        </w:rPr>
        <w:t>(ФИО физического лица - застройщика),</w:t>
      </w:r>
      <w:r w:rsidRPr="00116171">
        <w:t xml:space="preserve">                   _________________________________________________________</w:t>
      </w:r>
    </w:p>
    <w:p w:rsidR="00F26B66" w:rsidRPr="00116171" w:rsidRDefault="00F26B66" w:rsidP="00F26B66">
      <w:pPr>
        <w:tabs>
          <w:tab w:val="left" w:pos="2268"/>
        </w:tabs>
        <w:autoSpaceDE w:val="0"/>
        <w:autoSpaceDN w:val="0"/>
        <w:adjustRightInd w:val="0"/>
        <w:ind w:left="2268"/>
        <w:jc w:val="center"/>
      </w:pPr>
      <w:r w:rsidRPr="00116171">
        <w:rPr>
          <w:sz w:val="20"/>
          <w:szCs w:val="20"/>
        </w:rPr>
        <w:t>(организационно-правовая форма, наименование юридического лица – застройщика)</w:t>
      </w:r>
      <w:r w:rsidRPr="00116171">
        <w:t xml:space="preserve">                    __________________________________________________________</w:t>
      </w:r>
    </w:p>
    <w:p w:rsidR="00F26B66" w:rsidRPr="00116171" w:rsidRDefault="00F26B66" w:rsidP="00F26B66">
      <w:pPr>
        <w:tabs>
          <w:tab w:val="left" w:pos="2268"/>
        </w:tabs>
        <w:autoSpaceDE w:val="0"/>
        <w:autoSpaceDN w:val="0"/>
        <w:adjustRightInd w:val="0"/>
        <w:ind w:left="2268"/>
      </w:pPr>
      <w:r w:rsidRPr="00116171">
        <w:t xml:space="preserve">  </w:t>
      </w:r>
    </w:p>
    <w:p w:rsidR="00F26B66" w:rsidRPr="00116171" w:rsidRDefault="00F26B66" w:rsidP="00F26B66">
      <w:pPr>
        <w:tabs>
          <w:tab w:val="left" w:pos="2268"/>
        </w:tabs>
        <w:autoSpaceDE w:val="0"/>
        <w:autoSpaceDN w:val="0"/>
        <w:adjustRightInd w:val="0"/>
        <w:ind w:left="2268"/>
      </w:pPr>
      <w:r w:rsidRPr="00116171">
        <w:t>__________________________________________________________</w:t>
      </w:r>
    </w:p>
    <w:p w:rsidR="00F26B66" w:rsidRPr="00116171" w:rsidRDefault="00F26B66" w:rsidP="00F26B66">
      <w:pPr>
        <w:tabs>
          <w:tab w:val="left" w:pos="2268"/>
        </w:tabs>
        <w:autoSpaceDE w:val="0"/>
        <w:autoSpaceDN w:val="0"/>
        <w:adjustRightInd w:val="0"/>
        <w:ind w:left="2268"/>
      </w:pPr>
    </w:p>
    <w:p w:rsidR="00F26B66" w:rsidRPr="00116171" w:rsidRDefault="00F26B66" w:rsidP="00F26B66">
      <w:pPr>
        <w:tabs>
          <w:tab w:val="left" w:pos="2268"/>
        </w:tabs>
        <w:autoSpaceDE w:val="0"/>
        <w:autoSpaceDN w:val="0"/>
        <w:adjustRightInd w:val="0"/>
        <w:spacing w:line="360" w:lineRule="auto"/>
        <w:ind w:left="2268"/>
      </w:pPr>
      <w:r w:rsidRPr="00116171">
        <w:t>_________________________________________________________</w:t>
      </w:r>
    </w:p>
    <w:p w:rsidR="00F26B66" w:rsidRPr="00116171" w:rsidRDefault="00F26B66" w:rsidP="00F26B66">
      <w:pPr>
        <w:autoSpaceDE w:val="0"/>
        <w:autoSpaceDN w:val="0"/>
        <w:adjustRightInd w:val="0"/>
        <w:ind w:left="2268"/>
        <w:rPr>
          <w:sz w:val="20"/>
          <w:szCs w:val="20"/>
        </w:rPr>
      </w:pPr>
      <w:r w:rsidRPr="00116171">
        <w:rPr>
          <w:sz w:val="20"/>
          <w:szCs w:val="20"/>
        </w:rPr>
        <w:t>Для физических лиц указываются: реквизиты документа, удостоверяющего личность (серия, номер, кем и когда выдан), место жительства, номер телефона;</w:t>
      </w:r>
    </w:p>
    <w:p w:rsidR="00F26B66" w:rsidRPr="00116171" w:rsidRDefault="00F26B66" w:rsidP="00F26B66">
      <w:pPr>
        <w:autoSpaceDE w:val="0"/>
        <w:autoSpaceDN w:val="0"/>
        <w:adjustRightInd w:val="0"/>
        <w:ind w:left="2268"/>
        <w:rPr>
          <w:sz w:val="20"/>
          <w:szCs w:val="20"/>
        </w:rPr>
      </w:pPr>
      <w:r w:rsidRPr="00116171">
        <w:rPr>
          <w:sz w:val="20"/>
          <w:szCs w:val="20"/>
        </w:rPr>
        <w:t xml:space="preserve"> для представителя физического лица указываются: фамилия, имя, отчество представителя, реквизиты доверенности, которая прилагается к заявлению.</w:t>
      </w:r>
    </w:p>
    <w:p w:rsidR="00F26B66" w:rsidRPr="00116171" w:rsidRDefault="00F26B66" w:rsidP="00F26B66">
      <w:pPr>
        <w:autoSpaceDE w:val="0"/>
        <w:autoSpaceDN w:val="0"/>
        <w:adjustRightInd w:val="0"/>
        <w:ind w:left="2268"/>
        <w:rPr>
          <w:sz w:val="20"/>
          <w:szCs w:val="20"/>
        </w:rPr>
      </w:pPr>
      <w:r w:rsidRPr="00116171">
        <w:rPr>
          <w:sz w:val="20"/>
          <w:szCs w:val="20"/>
        </w:rPr>
        <w:t>Для юридических лиц указываются: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F26B66" w:rsidRPr="00116171" w:rsidRDefault="00F26B66" w:rsidP="00F26B66">
      <w:pPr>
        <w:autoSpaceDE w:val="0"/>
        <w:autoSpaceDN w:val="0"/>
        <w:adjustRightInd w:val="0"/>
        <w:ind w:firstLine="2268"/>
      </w:pPr>
    </w:p>
    <w:p w:rsidR="00F26B66" w:rsidRPr="00116171" w:rsidRDefault="00F26B66" w:rsidP="00F26B66">
      <w:pPr>
        <w:autoSpaceDE w:val="0"/>
        <w:autoSpaceDN w:val="0"/>
        <w:adjustRightInd w:val="0"/>
        <w:jc w:val="center"/>
        <w:rPr>
          <w:szCs w:val="28"/>
        </w:rPr>
      </w:pPr>
      <w:r w:rsidRPr="00116171">
        <w:rPr>
          <w:szCs w:val="28"/>
        </w:rPr>
        <w:t>Заявление</w:t>
      </w:r>
    </w:p>
    <w:p w:rsidR="00F26B66" w:rsidRPr="00116171" w:rsidRDefault="00F26B66" w:rsidP="00F26B66">
      <w:pPr>
        <w:autoSpaceDE w:val="0"/>
        <w:autoSpaceDN w:val="0"/>
        <w:adjustRightInd w:val="0"/>
        <w:jc w:val="center"/>
        <w:rPr>
          <w:szCs w:val="28"/>
        </w:rPr>
      </w:pPr>
      <w:r w:rsidRPr="00116171">
        <w:rPr>
          <w:szCs w:val="28"/>
        </w:rPr>
        <w:t>о выдаче разрешения на строительство</w:t>
      </w:r>
    </w:p>
    <w:p w:rsidR="00F26B66" w:rsidRPr="00116171" w:rsidRDefault="00F26B66" w:rsidP="00F26B66">
      <w:pPr>
        <w:autoSpaceDE w:val="0"/>
        <w:autoSpaceDN w:val="0"/>
        <w:adjustRightInd w:val="0"/>
        <w:jc w:val="center"/>
        <w:rPr>
          <w:sz w:val="26"/>
          <w:szCs w:val="26"/>
        </w:rPr>
      </w:pPr>
    </w:p>
    <w:tbl>
      <w:tblPr>
        <w:tblW w:w="9586" w:type="dxa"/>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2074"/>
        <w:gridCol w:w="2122"/>
        <w:gridCol w:w="847"/>
        <w:gridCol w:w="2268"/>
        <w:gridCol w:w="1247"/>
        <w:gridCol w:w="461"/>
      </w:tblGrid>
      <w:tr w:rsidR="00F26B66" w:rsidRPr="00116171" w:rsidTr="00A32530">
        <w:tc>
          <w:tcPr>
            <w:tcW w:w="567" w:type="dxa"/>
            <w:vMerge w:val="restart"/>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p>
        </w:tc>
        <w:tc>
          <w:tcPr>
            <w:tcW w:w="8558" w:type="dxa"/>
            <w:gridSpan w:val="5"/>
            <w:tcBorders>
              <w:top w:val="single" w:sz="4" w:space="0" w:color="auto"/>
              <w:left w:val="single" w:sz="4" w:space="0" w:color="auto"/>
              <w:right w:val="single" w:sz="4" w:space="0" w:color="auto"/>
            </w:tcBorders>
          </w:tcPr>
          <w:p w:rsidR="00F26B66" w:rsidRPr="00116171" w:rsidRDefault="00F26B66" w:rsidP="00A32530">
            <w:pPr>
              <w:widowControl w:val="0"/>
              <w:autoSpaceDE w:val="0"/>
              <w:autoSpaceDN w:val="0"/>
              <w:adjustRightInd w:val="0"/>
              <w:jc w:val="both"/>
              <w:rPr>
                <w:szCs w:val="28"/>
                <w:lang w:eastAsia="ru-RU"/>
              </w:rPr>
            </w:pPr>
            <w:r w:rsidRPr="00116171">
              <w:rPr>
                <w:szCs w:val="28"/>
                <w:lang w:eastAsia="ru-RU"/>
              </w:rPr>
              <w:t xml:space="preserve">Строительство объекта капитального строительства </w:t>
            </w:r>
            <w:hyperlink w:anchor="Par192" w:tooltip="&lt;4&gt; Указывается один из перечисленных видов строительства (реконструкции), на который оформляется разрешение на строительство." w:history="1">
              <w:r w:rsidRPr="00116171">
                <w:rPr>
                  <w:szCs w:val="28"/>
                  <w:lang w:eastAsia="ru-RU"/>
                </w:rPr>
                <w:t>&lt;1&gt;</w:t>
              </w:r>
            </w:hyperlink>
          </w:p>
        </w:tc>
        <w:tc>
          <w:tcPr>
            <w:tcW w:w="461" w:type="dxa"/>
            <w:tcBorders>
              <w:top w:val="single" w:sz="4" w:space="0" w:color="auto"/>
              <w:left w:val="single" w:sz="4" w:space="0" w:color="auto"/>
              <w:right w:val="single" w:sz="4" w:space="0" w:color="auto"/>
            </w:tcBorders>
          </w:tcPr>
          <w:p w:rsidR="00F26B66" w:rsidRPr="00116171" w:rsidRDefault="00F26B66" w:rsidP="00A32530">
            <w:pPr>
              <w:widowControl w:val="0"/>
              <w:autoSpaceDE w:val="0"/>
              <w:autoSpaceDN w:val="0"/>
              <w:adjustRightInd w:val="0"/>
              <w:rPr>
                <w:sz w:val="20"/>
                <w:szCs w:val="20"/>
                <w:lang w:eastAsia="ru-RU"/>
              </w:rPr>
            </w:pPr>
          </w:p>
        </w:tc>
      </w:tr>
      <w:tr w:rsidR="00F26B66" w:rsidRPr="00116171" w:rsidTr="00A32530">
        <w:trPr>
          <w:trHeight w:val="48"/>
        </w:trPr>
        <w:tc>
          <w:tcPr>
            <w:tcW w:w="567" w:type="dxa"/>
            <w:vMerge/>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jc w:val="both"/>
              <w:rPr>
                <w:sz w:val="20"/>
                <w:szCs w:val="20"/>
                <w:lang w:eastAsia="ru-RU"/>
              </w:rPr>
            </w:pPr>
          </w:p>
        </w:tc>
        <w:tc>
          <w:tcPr>
            <w:tcW w:w="8558" w:type="dxa"/>
            <w:gridSpan w:val="5"/>
            <w:tcBorders>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p>
        </w:tc>
        <w:tc>
          <w:tcPr>
            <w:tcW w:w="461" w:type="dxa"/>
            <w:tcBorders>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 w:val="20"/>
                <w:szCs w:val="20"/>
                <w:lang w:eastAsia="ru-RU"/>
              </w:rPr>
            </w:pPr>
          </w:p>
        </w:tc>
      </w:tr>
      <w:tr w:rsidR="00F26B66" w:rsidRPr="00116171" w:rsidTr="00A32530">
        <w:tc>
          <w:tcPr>
            <w:tcW w:w="567" w:type="dxa"/>
            <w:vMerge/>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jc w:val="both"/>
              <w:rPr>
                <w:sz w:val="20"/>
                <w:szCs w:val="20"/>
                <w:lang w:eastAsia="ru-RU"/>
              </w:rPr>
            </w:pPr>
          </w:p>
        </w:tc>
        <w:tc>
          <w:tcPr>
            <w:tcW w:w="8558" w:type="dxa"/>
            <w:gridSpan w:val="5"/>
            <w:tcBorders>
              <w:top w:val="single" w:sz="4" w:space="0" w:color="auto"/>
              <w:left w:val="single" w:sz="4" w:space="0" w:color="auto"/>
              <w:right w:val="single" w:sz="4" w:space="0" w:color="auto"/>
            </w:tcBorders>
          </w:tcPr>
          <w:p w:rsidR="00F26B66" w:rsidRPr="00116171" w:rsidRDefault="00F26B66" w:rsidP="00A32530">
            <w:pPr>
              <w:widowControl w:val="0"/>
              <w:autoSpaceDE w:val="0"/>
              <w:autoSpaceDN w:val="0"/>
              <w:adjustRightInd w:val="0"/>
              <w:jc w:val="both"/>
              <w:rPr>
                <w:szCs w:val="28"/>
                <w:lang w:eastAsia="ru-RU"/>
              </w:rPr>
            </w:pPr>
            <w:r w:rsidRPr="00116171">
              <w:rPr>
                <w:szCs w:val="28"/>
                <w:lang w:eastAsia="ru-RU"/>
              </w:rPr>
              <w:t xml:space="preserve">Реконструкцию объекта капитального строительства </w:t>
            </w:r>
            <w:hyperlink w:anchor="Par192" w:tooltip="&lt;4&gt; Указывается один из перечисленных видов строительства (реконструкции), на который оформляется разрешение на строительство." w:history="1">
              <w:r w:rsidRPr="00116171">
                <w:rPr>
                  <w:szCs w:val="28"/>
                  <w:lang w:eastAsia="ru-RU"/>
                </w:rPr>
                <w:t>&lt;1&gt;</w:t>
              </w:r>
            </w:hyperlink>
          </w:p>
        </w:tc>
        <w:tc>
          <w:tcPr>
            <w:tcW w:w="461" w:type="dxa"/>
            <w:tcBorders>
              <w:top w:val="single" w:sz="4" w:space="0" w:color="auto"/>
              <w:left w:val="single" w:sz="4" w:space="0" w:color="auto"/>
              <w:right w:val="single" w:sz="4" w:space="0" w:color="auto"/>
            </w:tcBorders>
          </w:tcPr>
          <w:p w:rsidR="00F26B66" w:rsidRPr="00116171" w:rsidRDefault="00F26B66" w:rsidP="00A32530">
            <w:pPr>
              <w:widowControl w:val="0"/>
              <w:autoSpaceDE w:val="0"/>
              <w:autoSpaceDN w:val="0"/>
              <w:adjustRightInd w:val="0"/>
              <w:rPr>
                <w:sz w:val="20"/>
                <w:szCs w:val="20"/>
                <w:lang w:eastAsia="ru-RU"/>
              </w:rPr>
            </w:pPr>
          </w:p>
        </w:tc>
      </w:tr>
      <w:tr w:rsidR="00F26B66" w:rsidRPr="00116171" w:rsidTr="00A32530">
        <w:trPr>
          <w:trHeight w:val="20"/>
        </w:trPr>
        <w:tc>
          <w:tcPr>
            <w:tcW w:w="567" w:type="dxa"/>
            <w:vMerge/>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jc w:val="both"/>
              <w:rPr>
                <w:sz w:val="20"/>
                <w:szCs w:val="20"/>
                <w:lang w:eastAsia="ru-RU"/>
              </w:rPr>
            </w:pPr>
          </w:p>
        </w:tc>
        <w:tc>
          <w:tcPr>
            <w:tcW w:w="8558" w:type="dxa"/>
            <w:gridSpan w:val="5"/>
            <w:tcBorders>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p>
        </w:tc>
        <w:tc>
          <w:tcPr>
            <w:tcW w:w="461" w:type="dxa"/>
            <w:tcBorders>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 w:val="20"/>
                <w:szCs w:val="20"/>
                <w:lang w:eastAsia="ru-RU"/>
              </w:rPr>
            </w:pPr>
          </w:p>
        </w:tc>
      </w:tr>
      <w:tr w:rsidR="00F26B66" w:rsidRPr="00116171" w:rsidTr="00A32530">
        <w:tc>
          <w:tcPr>
            <w:tcW w:w="567" w:type="dxa"/>
            <w:vMerge/>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jc w:val="both"/>
              <w:rPr>
                <w:sz w:val="20"/>
                <w:szCs w:val="20"/>
                <w:lang w:eastAsia="ru-RU"/>
              </w:rPr>
            </w:pPr>
          </w:p>
        </w:tc>
        <w:tc>
          <w:tcPr>
            <w:tcW w:w="8558" w:type="dxa"/>
            <w:gridSpan w:val="5"/>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jc w:val="both"/>
              <w:rPr>
                <w:szCs w:val="28"/>
                <w:lang w:eastAsia="ru-RU"/>
              </w:rPr>
            </w:pPr>
            <w:r w:rsidRPr="00116171">
              <w:rPr>
                <w:szCs w:val="28"/>
                <w:lang w:eastAsia="ru-RU"/>
              </w:rPr>
              <w:t xml:space="preserve">Строительство линейного объекта (объекта капитального строительства, входящего в состав линейного объекта) </w:t>
            </w:r>
            <w:hyperlink w:anchor="Par192" w:tooltip="&lt;4&gt; Указывается один из перечисленных видов строительства (реконструкции), на который оформляется разрешение на строительство." w:history="1">
              <w:r w:rsidRPr="00116171">
                <w:rPr>
                  <w:szCs w:val="28"/>
                  <w:lang w:eastAsia="ru-RU"/>
                </w:rPr>
                <w:t>&lt;1&gt;</w:t>
              </w:r>
            </w:hyperlink>
          </w:p>
        </w:tc>
        <w:tc>
          <w:tcPr>
            <w:tcW w:w="461" w:type="dxa"/>
            <w:vMerge w:val="restart"/>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 w:val="20"/>
                <w:szCs w:val="20"/>
                <w:lang w:eastAsia="ru-RU"/>
              </w:rPr>
            </w:pPr>
          </w:p>
        </w:tc>
      </w:tr>
      <w:tr w:rsidR="00F26B66" w:rsidRPr="00116171" w:rsidTr="00A32530">
        <w:tc>
          <w:tcPr>
            <w:tcW w:w="567" w:type="dxa"/>
            <w:vMerge/>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jc w:val="both"/>
              <w:rPr>
                <w:sz w:val="20"/>
                <w:szCs w:val="20"/>
                <w:lang w:eastAsia="ru-RU"/>
              </w:rPr>
            </w:pPr>
          </w:p>
        </w:tc>
        <w:tc>
          <w:tcPr>
            <w:tcW w:w="8558" w:type="dxa"/>
            <w:gridSpan w:val="5"/>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jc w:val="both"/>
              <w:rPr>
                <w:szCs w:val="28"/>
                <w:lang w:eastAsia="ru-RU"/>
              </w:rPr>
            </w:pPr>
            <w:r w:rsidRPr="00116171">
              <w:rPr>
                <w:szCs w:val="28"/>
                <w:lang w:eastAsia="ru-RU"/>
              </w:rPr>
              <w:t xml:space="preserve">Реконструкцию линейного объекта (объекта капитального строительства, входящего в состав линейного объекта) </w:t>
            </w:r>
            <w:hyperlink w:anchor="Par192" w:tooltip="&lt;4&gt; Указывается один из перечисленных видов строительства (реконструкции), на который оформляется разрешение на строительство." w:history="1">
              <w:r w:rsidRPr="00116171">
                <w:rPr>
                  <w:szCs w:val="28"/>
                  <w:lang w:eastAsia="ru-RU"/>
                </w:rPr>
                <w:t>&lt;1&gt;</w:t>
              </w:r>
            </w:hyperlink>
          </w:p>
        </w:tc>
        <w:tc>
          <w:tcPr>
            <w:tcW w:w="461" w:type="dxa"/>
            <w:vMerge/>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jc w:val="both"/>
              <w:rPr>
                <w:sz w:val="20"/>
                <w:szCs w:val="20"/>
                <w:lang w:eastAsia="ru-RU"/>
              </w:rPr>
            </w:pPr>
          </w:p>
        </w:tc>
      </w:tr>
      <w:tr w:rsidR="00F26B66" w:rsidRPr="00116171" w:rsidTr="00A32530">
        <w:tc>
          <w:tcPr>
            <w:tcW w:w="567" w:type="dxa"/>
            <w:vMerge w:val="restart"/>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r w:rsidRPr="00116171">
              <w:rPr>
                <w:szCs w:val="28"/>
                <w:lang w:eastAsia="ru-RU"/>
              </w:rPr>
              <w:t>2.</w:t>
            </w:r>
          </w:p>
        </w:tc>
        <w:tc>
          <w:tcPr>
            <w:tcW w:w="5043" w:type="dxa"/>
            <w:gridSpan w:val="3"/>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jc w:val="both"/>
              <w:rPr>
                <w:szCs w:val="28"/>
                <w:lang w:eastAsia="ru-RU"/>
              </w:rPr>
            </w:pPr>
            <w:r w:rsidRPr="00116171">
              <w:rPr>
                <w:szCs w:val="28"/>
                <w:lang w:eastAsia="ru-RU"/>
              </w:rPr>
              <w:t xml:space="preserve">Наименование объекта капитального строительства (этапа) в соответствии с проектной документацией </w:t>
            </w:r>
            <w:hyperlink w:anchor="Par193" w:tooltip="&lt;5&gt; Указывается наименование объекта капитального строительства в соответствии с утвержденной застройщиком или заказчиком проектной документацией." w:history="1">
              <w:r w:rsidRPr="00116171">
                <w:rPr>
                  <w:szCs w:val="28"/>
                  <w:lang w:eastAsia="ru-RU"/>
                </w:rPr>
                <w:t>&lt;2&gt;</w:t>
              </w:r>
            </w:hyperlink>
          </w:p>
        </w:tc>
        <w:tc>
          <w:tcPr>
            <w:tcW w:w="3976" w:type="dxa"/>
            <w:gridSpan w:val="3"/>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 w:val="20"/>
                <w:szCs w:val="20"/>
                <w:lang w:eastAsia="ru-RU"/>
              </w:rPr>
            </w:pPr>
          </w:p>
        </w:tc>
      </w:tr>
      <w:tr w:rsidR="00F26B66" w:rsidRPr="00116171" w:rsidTr="00A32530">
        <w:trPr>
          <w:trHeight w:val="2297"/>
        </w:trPr>
        <w:tc>
          <w:tcPr>
            <w:tcW w:w="567" w:type="dxa"/>
            <w:vMerge/>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jc w:val="both"/>
              <w:rPr>
                <w:sz w:val="20"/>
                <w:szCs w:val="20"/>
                <w:lang w:eastAsia="ru-RU"/>
              </w:rPr>
            </w:pPr>
          </w:p>
        </w:tc>
        <w:tc>
          <w:tcPr>
            <w:tcW w:w="5043" w:type="dxa"/>
            <w:gridSpan w:val="3"/>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jc w:val="both"/>
              <w:rPr>
                <w:szCs w:val="28"/>
                <w:lang w:eastAsia="ru-RU"/>
              </w:rPr>
            </w:pPr>
            <w:r w:rsidRPr="00116171">
              <w:rPr>
                <w:szCs w:val="28"/>
                <w:lang w:eastAsia="ru-RU"/>
              </w:rPr>
              <w:t>Наименование организации, выдавшей положительное заключение экспертизы проектной документации, и в случаях, предусмотренных законодательством Российской Федерации, реквизиты приказа об утверждении положительного заключения государственной экологической экспертизы</w:t>
            </w:r>
          </w:p>
        </w:tc>
        <w:tc>
          <w:tcPr>
            <w:tcW w:w="3976" w:type="dxa"/>
            <w:gridSpan w:val="3"/>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 w:val="20"/>
                <w:szCs w:val="20"/>
                <w:lang w:eastAsia="ru-RU"/>
              </w:rPr>
            </w:pPr>
          </w:p>
        </w:tc>
      </w:tr>
      <w:tr w:rsidR="00F26B66" w:rsidRPr="00116171" w:rsidTr="00A32530">
        <w:tc>
          <w:tcPr>
            <w:tcW w:w="567" w:type="dxa"/>
            <w:vMerge/>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jc w:val="both"/>
              <w:rPr>
                <w:sz w:val="20"/>
                <w:szCs w:val="20"/>
                <w:lang w:eastAsia="ru-RU"/>
              </w:rPr>
            </w:pPr>
          </w:p>
        </w:tc>
        <w:tc>
          <w:tcPr>
            <w:tcW w:w="5043" w:type="dxa"/>
            <w:gridSpan w:val="3"/>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jc w:val="both"/>
              <w:rPr>
                <w:szCs w:val="28"/>
                <w:lang w:eastAsia="ru-RU"/>
              </w:rPr>
            </w:pPr>
            <w:r w:rsidRPr="00116171">
              <w:rPr>
                <w:szCs w:val="28"/>
                <w:lang w:eastAsia="ru-RU"/>
              </w:rPr>
              <w:t xml:space="preserve">Регистрационный номер и дата выдачи положительного заключения экспертизы проектной документации и в случаях, предусмотренных законодательством Российской Федерации, реквизиты приказа об утверждении положительного заключения государственной экологической экспертизы </w:t>
            </w:r>
          </w:p>
        </w:tc>
        <w:tc>
          <w:tcPr>
            <w:tcW w:w="3976" w:type="dxa"/>
            <w:gridSpan w:val="3"/>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 w:val="20"/>
                <w:szCs w:val="20"/>
                <w:lang w:eastAsia="ru-RU"/>
              </w:rPr>
            </w:pPr>
          </w:p>
        </w:tc>
      </w:tr>
      <w:tr w:rsidR="00F26B66" w:rsidRPr="00116171" w:rsidTr="00A32530">
        <w:tc>
          <w:tcPr>
            <w:tcW w:w="567" w:type="dxa"/>
            <w:vMerge w:val="restart"/>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r w:rsidRPr="00116171">
              <w:rPr>
                <w:szCs w:val="28"/>
                <w:lang w:eastAsia="ru-RU"/>
              </w:rPr>
              <w:t>3.</w:t>
            </w:r>
          </w:p>
        </w:tc>
        <w:tc>
          <w:tcPr>
            <w:tcW w:w="5043" w:type="dxa"/>
            <w:gridSpan w:val="3"/>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jc w:val="both"/>
              <w:rPr>
                <w:szCs w:val="28"/>
                <w:lang w:eastAsia="ru-RU"/>
              </w:rPr>
            </w:pPr>
            <w:r w:rsidRPr="00116171">
              <w:rPr>
                <w:szCs w:val="28"/>
                <w:lang w:eastAsia="ru-RU"/>
              </w:rPr>
              <w:t xml:space="preserve">Адрес и кадастровый номер (при наличии) земельного участка (земельных участков), в пределах которого (которых) расположен или планируется расположение объекта капитального строительства </w:t>
            </w:r>
          </w:p>
        </w:tc>
        <w:tc>
          <w:tcPr>
            <w:tcW w:w="3976" w:type="dxa"/>
            <w:gridSpan w:val="3"/>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 w:val="20"/>
                <w:szCs w:val="20"/>
                <w:lang w:eastAsia="ru-RU"/>
              </w:rPr>
            </w:pPr>
          </w:p>
        </w:tc>
      </w:tr>
      <w:tr w:rsidR="00F26B66" w:rsidRPr="00116171" w:rsidTr="00A32530">
        <w:tc>
          <w:tcPr>
            <w:tcW w:w="567" w:type="dxa"/>
            <w:vMerge/>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jc w:val="both"/>
              <w:rPr>
                <w:sz w:val="20"/>
                <w:szCs w:val="20"/>
                <w:lang w:eastAsia="ru-RU"/>
              </w:rPr>
            </w:pPr>
          </w:p>
        </w:tc>
        <w:tc>
          <w:tcPr>
            <w:tcW w:w="5043" w:type="dxa"/>
            <w:gridSpan w:val="3"/>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jc w:val="both"/>
              <w:rPr>
                <w:szCs w:val="28"/>
                <w:lang w:eastAsia="ru-RU"/>
              </w:rPr>
            </w:pPr>
            <w:r w:rsidRPr="00116171">
              <w:rPr>
                <w:szCs w:val="28"/>
                <w:lang w:eastAsia="ru-RU"/>
              </w:rPr>
              <w:t xml:space="preserve">Номер кадастрового квартала (кадастровых кварталов), в пределах которого (которых) расположен или планируется расположение объекта </w:t>
            </w:r>
            <w:r w:rsidRPr="00116171">
              <w:rPr>
                <w:szCs w:val="28"/>
                <w:lang w:eastAsia="ru-RU"/>
              </w:rPr>
              <w:lastRenderedPageBreak/>
              <w:t xml:space="preserve">капитального строительства </w:t>
            </w:r>
            <w:hyperlink w:anchor="Par195" w:tooltip="&lt;7&gt; Заполнение не является обязательным при выдаче разрешения на строительство (реконструкцию) линейного объекта." w:history="1">
              <w:r w:rsidRPr="00116171">
                <w:rPr>
                  <w:szCs w:val="28"/>
                  <w:lang w:eastAsia="ru-RU"/>
                </w:rPr>
                <w:t>&lt;3&gt;</w:t>
              </w:r>
            </w:hyperlink>
          </w:p>
        </w:tc>
        <w:tc>
          <w:tcPr>
            <w:tcW w:w="3976" w:type="dxa"/>
            <w:gridSpan w:val="3"/>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 w:val="20"/>
                <w:szCs w:val="20"/>
                <w:lang w:eastAsia="ru-RU"/>
              </w:rPr>
            </w:pPr>
          </w:p>
        </w:tc>
      </w:tr>
      <w:tr w:rsidR="00F26B66" w:rsidRPr="00116171" w:rsidTr="00A32530">
        <w:tc>
          <w:tcPr>
            <w:tcW w:w="567" w:type="dxa"/>
            <w:vMerge/>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jc w:val="both"/>
              <w:rPr>
                <w:sz w:val="20"/>
                <w:szCs w:val="20"/>
                <w:lang w:eastAsia="ru-RU"/>
              </w:rPr>
            </w:pPr>
          </w:p>
        </w:tc>
        <w:tc>
          <w:tcPr>
            <w:tcW w:w="5043" w:type="dxa"/>
            <w:gridSpan w:val="3"/>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jc w:val="both"/>
              <w:rPr>
                <w:szCs w:val="28"/>
                <w:lang w:eastAsia="ru-RU"/>
              </w:rPr>
            </w:pPr>
            <w:r w:rsidRPr="00116171">
              <w:rPr>
                <w:szCs w:val="28"/>
                <w:lang w:eastAsia="ru-RU"/>
              </w:rPr>
              <w:t xml:space="preserve">Кадастровый номер реконструируемого объекта капитального строительства </w:t>
            </w:r>
          </w:p>
        </w:tc>
        <w:tc>
          <w:tcPr>
            <w:tcW w:w="3976" w:type="dxa"/>
            <w:gridSpan w:val="3"/>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 w:val="20"/>
                <w:szCs w:val="20"/>
                <w:lang w:eastAsia="ru-RU"/>
              </w:rPr>
            </w:pPr>
          </w:p>
        </w:tc>
      </w:tr>
      <w:tr w:rsidR="00F26B66" w:rsidRPr="00116171" w:rsidTr="00A32530">
        <w:tc>
          <w:tcPr>
            <w:tcW w:w="567" w:type="dxa"/>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r w:rsidRPr="00116171">
              <w:rPr>
                <w:szCs w:val="28"/>
                <w:lang w:eastAsia="ru-RU"/>
              </w:rPr>
              <w:t>3.1.</w:t>
            </w:r>
          </w:p>
        </w:tc>
        <w:tc>
          <w:tcPr>
            <w:tcW w:w="5043" w:type="dxa"/>
            <w:gridSpan w:val="3"/>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jc w:val="both"/>
              <w:rPr>
                <w:szCs w:val="28"/>
                <w:lang w:eastAsia="ru-RU"/>
              </w:rPr>
            </w:pPr>
            <w:r w:rsidRPr="00116171">
              <w:rPr>
                <w:szCs w:val="28"/>
                <w:lang w:eastAsia="ru-RU"/>
              </w:rPr>
              <w:t xml:space="preserve">Сведения о градостроительном плане земельного участка </w:t>
            </w:r>
            <w:hyperlink w:anchor="Par197" w:tooltip="&lt;9&gt; Указывается дата выдачи градостроительного плана земельного участка, его номер и орган, выдавший градостроительный план земельного участка (не заполняется в отношении линейных объектов, кроме случаев, предусмотренных законодательством Российской Федерации)" w:history="1">
              <w:r w:rsidRPr="00116171">
                <w:rPr>
                  <w:szCs w:val="28"/>
                  <w:lang w:eastAsia="ru-RU"/>
                </w:rPr>
                <w:t>&lt;4&gt;</w:t>
              </w:r>
            </w:hyperlink>
          </w:p>
        </w:tc>
        <w:tc>
          <w:tcPr>
            <w:tcW w:w="3976" w:type="dxa"/>
            <w:gridSpan w:val="3"/>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p>
        </w:tc>
      </w:tr>
      <w:tr w:rsidR="00F26B66" w:rsidRPr="00116171" w:rsidTr="00A32530">
        <w:tc>
          <w:tcPr>
            <w:tcW w:w="567" w:type="dxa"/>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r w:rsidRPr="00116171">
              <w:rPr>
                <w:szCs w:val="28"/>
                <w:lang w:eastAsia="ru-RU"/>
              </w:rPr>
              <w:t>3.2.</w:t>
            </w:r>
          </w:p>
        </w:tc>
        <w:tc>
          <w:tcPr>
            <w:tcW w:w="5043" w:type="dxa"/>
            <w:gridSpan w:val="3"/>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jc w:val="both"/>
              <w:rPr>
                <w:szCs w:val="28"/>
                <w:lang w:eastAsia="ru-RU"/>
              </w:rPr>
            </w:pPr>
            <w:r w:rsidRPr="00116171">
              <w:rPr>
                <w:szCs w:val="28"/>
                <w:lang w:eastAsia="ru-RU"/>
              </w:rPr>
              <w:t xml:space="preserve">Сведения о проекте планировки и проекте межевания территории </w:t>
            </w:r>
            <w:hyperlink w:anchor="Par198" w:tooltip="&lt;10&gt; Заполняется в отношении линейных объектов, кроме случаев, предусмотренных законодательством Российской Федерации. Указываются дата и номер решения об утверждении проекта планировки и проекта межевания территории (в соответствии со сведениями, содержащимис" w:history="1">
              <w:r w:rsidRPr="00116171">
                <w:rPr>
                  <w:szCs w:val="28"/>
                  <w:lang w:eastAsia="ru-RU"/>
                </w:rPr>
                <w:t>&lt;5&gt;</w:t>
              </w:r>
            </w:hyperlink>
          </w:p>
        </w:tc>
        <w:tc>
          <w:tcPr>
            <w:tcW w:w="3976" w:type="dxa"/>
            <w:gridSpan w:val="3"/>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p>
        </w:tc>
      </w:tr>
      <w:tr w:rsidR="00F26B66" w:rsidRPr="00116171" w:rsidTr="00A32530">
        <w:tc>
          <w:tcPr>
            <w:tcW w:w="567" w:type="dxa"/>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r w:rsidRPr="00116171">
              <w:rPr>
                <w:szCs w:val="28"/>
                <w:lang w:eastAsia="ru-RU"/>
              </w:rPr>
              <w:t>3.3.</w:t>
            </w:r>
          </w:p>
        </w:tc>
        <w:tc>
          <w:tcPr>
            <w:tcW w:w="5043" w:type="dxa"/>
            <w:gridSpan w:val="3"/>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jc w:val="both"/>
              <w:rPr>
                <w:szCs w:val="28"/>
                <w:lang w:eastAsia="ru-RU"/>
              </w:rPr>
            </w:pPr>
            <w:r w:rsidRPr="00116171">
              <w:rPr>
                <w:szCs w:val="28"/>
              </w:rPr>
              <w:t>Сведения о проектной документации объекта капитального строительства, планируемого к строительству, реконструкции</w:t>
            </w:r>
            <w:hyperlink w:anchor="Par200" w:tooltip="&lt;12&gt; В отношении линейных объектов допускается заполнение не всех граф раздела." w:history="1">
              <w:r w:rsidRPr="00116171">
                <w:rPr>
                  <w:szCs w:val="28"/>
                  <w:lang w:eastAsia="ru-RU"/>
                </w:rPr>
                <w:t>&lt;6&gt;</w:t>
              </w:r>
            </w:hyperlink>
          </w:p>
        </w:tc>
        <w:tc>
          <w:tcPr>
            <w:tcW w:w="3976" w:type="dxa"/>
            <w:gridSpan w:val="3"/>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p>
        </w:tc>
      </w:tr>
      <w:tr w:rsidR="00F26B66" w:rsidRPr="00116171" w:rsidTr="00A32530">
        <w:tc>
          <w:tcPr>
            <w:tcW w:w="567" w:type="dxa"/>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r w:rsidRPr="00116171">
              <w:rPr>
                <w:szCs w:val="28"/>
                <w:lang w:eastAsia="ru-RU"/>
              </w:rPr>
              <w:t>3.4.</w:t>
            </w:r>
          </w:p>
        </w:tc>
        <w:tc>
          <w:tcPr>
            <w:tcW w:w="5043" w:type="dxa"/>
            <w:gridSpan w:val="3"/>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jc w:val="both"/>
              <w:rPr>
                <w:szCs w:val="28"/>
                <w:lang w:eastAsia="ru-RU"/>
              </w:rPr>
            </w:pPr>
            <w:r w:rsidRPr="00116171">
              <w:rPr>
                <w:szCs w:val="28"/>
                <w:lang w:eastAsia="ru-RU"/>
              </w:rPr>
              <w:t xml:space="preserve">Срок строительства объекта капитального строительства по </w:t>
            </w:r>
            <w:proofErr w:type="gramStart"/>
            <w:r w:rsidRPr="00116171">
              <w:rPr>
                <w:szCs w:val="28"/>
                <w:lang w:eastAsia="ru-RU"/>
              </w:rPr>
              <w:t>ПОС</w:t>
            </w:r>
            <w:proofErr w:type="gramEnd"/>
            <w:r w:rsidRPr="00116171">
              <w:rPr>
                <w:szCs w:val="28"/>
                <w:lang w:eastAsia="ru-RU"/>
              </w:rPr>
              <w:t xml:space="preserve">  </w:t>
            </w:r>
            <w:hyperlink w:anchor="Par206" w:tooltip="&lt;18&gt; Указываются основания для установления срока действия разрешения на строительство:" w:history="1">
              <w:r w:rsidRPr="00116171">
                <w:rPr>
                  <w:szCs w:val="28"/>
                  <w:lang w:eastAsia="ru-RU"/>
                </w:rPr>
                <w:t>&lt;7&gt;</w:t>
              </w:r>
            </w:hyperlink>
          </w:p>
        </w:tc>
        <w:tc>
          <w:tcPr>
            <w:tcW w:w="3976" w:type="dxa"/>
            <w:gridSpan w:val="3"/>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p>
        </w:tc>
      </w:tr>
      <w:tr w:rsidR="00F26B66" w:rsidRPr="00116171" w:rsidTr="00A32530">
        <w:tc>
          <w:tcPr>
            <w:tcW w:w="567" w:type="dxa"/>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r w:rsidRPr="00116171">
              <w:rPr>
                <w:szCs w:val="28"/>
                <w:lang w:eastAsia="ru-RU"/>
              </w:rPr>
              <w:t>3.5.</w:t>
            </w:r>
          </w:p>
        </w:tc>
        <w:tc>
          <w:tcPr>
            <w:tcW w:w="5043" w:type="dxa"/>
            <w:gridSpan w:val="3"/>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jc w:val="both"/>
              <w:rPr>
                <w:szCs w:val="28"/>
                <w:lang w:eastAsia="ru-RU"/>
              </w:rPr>
            </w:pPr>
            <w:r w:rsidRPr="00116171">
              <w:rPr>
                <w:szCs w:val="28"/>
                <w:lang w:eastAsia="ru-RU"/>
              </w:rPr>
              <w:t xml:space="preserve">Сведения о разрешении на отклонение от предельных параметров разрешенного строительства, реконструкции </w:t>
            </w:r>
            <w:hyperlink w:anchor="Par200" w:tooltip="&lt;12&gt; В отношении линейных объектов допускается заполнение не всех граф раздела." w:history="1">
              <w:r w:rsidRPr="00116171">
                <w:rPr>
                  <w:szCs w:val="28"/>
                  <w:lang w:eastAsia="ru-RU"/>
                </w:rPr>
                <w:t>&lt;8&gt;</w:t>
              </w:r>
            </w:hyperlink>
          </w:p>
        </w:tc>
        <w:tc>
          <w:tcPr>
            <w:tcW w:w="3976" w:type="dxa"/>
            <w:gridSpan w:val="3"/>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p>
        </w:tc>
      </w:tr>
      <w:tr w:rsidR="00F26B66" w:rsidRPr="00116171" w:rsidTr="00A32530">
        <w:tc>
          <w:tcPr>
            <w:tcW w:w="567" w:type="dxa"/>
            <w:vMerge w:val="restart"/>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r w:rsidRPr="00116171">
              <w:rPr>
                <w:szCs w:val="28"/>
                <w:lang w:eastAsia="ru-RU"/>
              </w:rPr>
              <w:t>4.</w:t>
            </w:r>
          </w:p>
        </w:tc>
        <w:tc>
          <w:tcPr>
            <w:tcW w:w="9019" w:type="dxa"/>
            <w:gridSpan w:val="6"/>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jc w:val="both"/>
              <w:rPr>
                <w:szCs w:val="28"/>
                <w:lang w:eastAsia="ru-RU"/>
              </w:rPr>
            </w:pPr>
            <w:r w:rsidRPr="00116171">
              <w:rPr>
                <w:szCs w:val="28"/>
                <w:lang w:eastAsia="ru-RU"/>
              </w:rPr>
              <w:t xml:space="preserve">Краткие проектные характеристики для строительства, реконструкции объекта капитального строительства,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w:t>
            </w:r>
            <w:hyperlink w:anchor="Par200" w:tooltip="&lt;12&gt; В отношении линейных объектов допускается заполнение не всех граф раздела." w:history="1">
              <w:r w:rsidRPr="00116171">
                <w:rPr>
                  <w:szCs w:val="28"/>
                  <w:lang w:eastAsia="ru-RU"/>
                </w:rPr>
                <w:t>&lt;9&gt;</w:t>
              </w:r>
            </w:hyperlink>
          </w:p>
        </w:tc>
      </w:tr>
      <w:tr w:rsidR="00F26B66" w:rsidRPr="00116171" w:rsidTr="00A32530">
        <w:tc>
          <w:tcPr>
            <w:tcW w:w="567" w:type="dxa"/>
            <w:vMerge/>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jc w:val="both"/>
              <w:rPr>
                <w:szCs w:val="28"/>
                <w:lang w:eastAsia="ru-RU"/>
              </w:rPr>
            </w:pPr>
          </w:p>
        </w:tc>
        <w:tc>
          <w:tcPr>
            <w:tcW w:w="9019" w:type="dxa"/>
            <w:gridSpan w:val="6"/>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jc w:val="both"/>
              <w:rPr>
                <w:szCs w:val="28"/>
                <w:lang w:eastAsia="ru-RU"/>
              </w:rPr>
            </w:pPr>
            <w:r w:rsidRPr="00116171">
              <w:rPr>
                <w:szCs w:val="28"/>
                <w:lang w:eastAsia="ru-RU"/>
              </w:rPr>
              <w:t xml:space="preserve">Наименование объекта капитального строительства, входящего в состав имущественного комплекса, в соответствии с проектной документацией: </w:t>
            </w:r>
            <w:hyperlink w:anchor="Par201" w:tooltip="&lt;13&gt; Заполняется в случае выдачи разрешения на строительство сложного объекта (объекта, входящего в состав имущественного комплекса) в отношении каждого объекта капитального строительства." w:history="1">
              <w:r w:rsidRPr="00116171">
                <w:rPr>
                  <w:szCs w:val="28"/>
                  <w:lang w:eastAsia="ru-RU"/>
                </w:rPr>
                <w:t>&lt;10&gt;</w:t>
              </w:r>
            </w:hyperlink>
          </w:p>
        </w:tc>
      </w:tr>
      <w:tr w:rsidR="00F26B66" w:rsidRPr="00116171" w:rsidTr="00A32530">
        <w:tc>
          <w:tcPr>
            <w:tcW w:w="567" w:type="dxa"/>
            <w:vMerge/>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jc w:val="both"/>
              <w:rPr>
                <w:szCs w:val="28"/>
                <w:lang w:eastAsia="ru-RU"/>
              </w:rPr>
            </w:pPr>
          </w:p>
        </w:tc>
        <w:tc>
          <w:tcPr>
            <w:tcW w:w="2074" w:type="dxa"/>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r w:rsidRPr="00116171">
              <w:rPr>
                <w:szCs w:val="28"/>
                <w:lang w:eastAsia="ru-RU"/>
              </w:rPr>
              <w:t>Общая площадь (кв. м):</w:t>
            </w:r>
          </w:p>
        </w:tc>
        <w:tc>
          <w:tcPr>
            <w:tcW w:w="2122" w:type="dxa"/>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p>
        </w:tc>
        <w:tc>
          <w:tcPr>
            <w:tcW w:w="3115" w:type="dxa"/>
            <w:gridSpan w:val="2"/>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r w:rsidRPr="00116171">
              <w:rPr>
                <w:szCs w:val="28"/>
                <w:lang w:eastAsia="ru-RU"/>
              </w:rPr>
              <w:t>Площадь участка (кв. м):</w:t>
            </w:r>
          </w:p>
        </w:tc>
        <w:tc>
          <w:tcPr>
            <w:tcW w:w="1708" w:type="dxa"/>
            <w:gridSpan w:val="2"/>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p>
        </w:tc>
      </w:tr>
      <w:tr w:rsidR="00F26B66" w:rsidRPr="00116171" w:rsidTr="00A32530">
        <w:tc>
          <w:tcPr>
            <w:tcW w:w="567" w:type="dxa"/>
            <w:vMerge/>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jc w:val="both"/>
              <w:rPr>
                <w:szCs w:val="28"/>
                <w:lang w:eastAsia="ru-RU"/>
              </w:rPr>
            </w:pPr>
          </w:p>
        </w:tc>
        <w:tc>
          <w:tcPr>
            <w:tcW w:w="2074" w:type="dxa"/>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r w:rsidRPr="00116171">
              <w:rPr>
                <w:szCs w:val="28"/>
                <w:lang w:eastAsia="ru-RU"/>
              </w:rPr>
              <w:t>Объем (куб. м):</w:t>
            </w:r>
          </w:p>
        </w:tc>
        <w:tc>
          <w:tcPr>
            <w:tcW w:w="2122" w:type="dxa"/>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p>
        </w:tc>
        <w:tc>
          <w:tcPr>
            <w:tcW w:w="3115" w:type="dxa"/>
            <w:gridSpan w:val="2"/>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r w:rsidRPr="00116171">
              <w:rPr>
                <w:szCs w:val="28"/>
                <w:lang w:eastAsia="ru-RU"/>
              </w:rPr>
              <w:t>в том числе</w:t>
            </w:r>
          </w:p>
          <w:p w:rsidR="00F26B66" w:rsidRPr="00116171" w:rsidRDefault="00F26B66" w:rsidP="00A32530">
            <w:pPr>
              <w:widowControl w:val="0"/>
              <w:autoSpaceDE w:val="0"/>
              <w:autoSpaceDN w:val="0"/>
              <w:adjustRightInd w:val="0"/>
              <w:rPr>
                <w:szCs w:val="28"/>
                <w:lang w:eastAsia="ru-RU"/>
              </w:rPr>
            </w:pPr>
            <w:r w:rsidRPr="00116171">
              <w:rPr>
                <w:szCs w:val="28"/>
                <w:lang w:eastAsia="ru-RU"/>
              </w:rPr>
              <w:t>подземной части (куб. м):</w:t>
            </w:r>
          </w:p>
        </w:tc>
        <w:tc>
          <w:tcPr>
            <w:tcW w:w="1708" w:type="dxa"/>
            <w:gridSpan w:val="2"/>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p>
        </w:tc>
      </w:tr>
      <w:tr w:rsidR="00F26B66" w:rsidRPr="00116171" w:rsidTr="00A32530">
        <w:tc>
          <w:tcPr>
            <w:tcW w:w="567" w:type="dxa"/>
            <w:vMerge/>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jc w:val="both"/>
              <w:rPr>
                <w:szCs w:val="28"/>
                <w:lang w:eastAsia="ru-RU"/>
              </w:rPr>
            </w:pPr>
          </w:p>
        </w:tc>
        <w:tc>
          <w:tcPr>
            <w:tcW w:w="2074" w:type="dxa"/>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r w:rsidRPr="00116171">
              <w:rPr>
                <w:szCs w:val="28"/>
                <w:lang w:eastAsia="ru-RU"/>
              </w:rPr>
              <w:t xml:space="preserve">Количество </w:t>
            </w:r>
            <w:r w:rsidRPr="00116171">
              <w:rPr>
                <w:szCs w:val="28"/>
                <w:lang w:eastAsia="ru-RU"/>
              </w:rPr>
              <w:lastRenderedPageBreak/>
              <w:t>этажей (шт.):</w:t>
            </w:r>
          </w:p>
        </w:tc>
        <w:tc>
          <w:tcPr>
            <w:tcW w:w="2122" w:type="dxa"/>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p>
        </w:tc>
        <w:tc>
          <w:tcPr>
            <w:tcW w:w="3115" w:type="dxa"/>
            <w:gridSpan w:val="2"/>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r w:rsidRPr="00116171">
              <w:rPr>
                <w:szCs w:val="28"/>
                <w:lang w:eastAsia="ru-RU"/>
              </w:rPr>
              <w:t>Высота (м):</w:t>
            </w:r>
          </w:p>
        </w:tc>
        <w:tc>
          <w:tcPr>
            <w:tcW w:w="1708" w:type="dxa"/>
            <w:gridSpan w:val="2"/>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p>
        </w:tc>
      </w:tr>
      <w:tr w:rsidR="00F26B66" w:rsidRPr="00116171" w:rsidTr="00A32530">
        <w:tc>
          <w:tcPr>
            <w:tcW w:w="567" w:type="dxa"/>
            <w:vMerge/>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jc w:val="both"/>
              <w:rPr>
                <w:szCs w:val="28"/>
                <w:lang w:eastAsia="ru-RU"/>
              </w:rPr>
            </w:pPr>
          </w:p>
        </w:tc>
        <w:tc>
          <w:tcPr>
            <w:tcW w:w="2074" w:type="dxa"/>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r w:rsidRPr="00116171">
              <w:rPr>
                <w:szCs w:val="28"/>
                <w:lang w:eastAsia="ru-RU"/>
              </w:rPr>
              <w:t>Количество подземных этажей (шт.):</w:t>
            </w:r>
          </w:p>
        </w:tc>
        <w:tc>
          <w:tcPr>
            <w:tcW w:w="2122" w:type="dxa"/>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p>
        </w:tc>
        <w:tc>
          <w:tcPr>
            <w:tcW w:w="3115" w:type="dxa"/>
            <w:gridSpan w:val="2"/>
            <w:vMerge w:val="restart"/>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r w:rsidRPr="00116171">
              <w:rPr>
                <w:szCs w:val="28"/>
                <w:lang w:eastAsia="ru-RU"/>
              </w:rPr>
              <w:t>Вместимость (чел.):</w:t>
            </w:r>
          </w:p>
        </w:tc>
        <w:tc>
          <w:tcPr>
            <w:tcW w:w="1708" w:type="dxa"/>
            <w:gridSpan w:val="2"/>
            <w:vMerge w:val="restart"/>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p>
          <w:p w:rsidR="00F26B66" w:rsidRPr="00116171" w:rsidRDefault="00F26B66" w:rsidP="00A32530">
            <w:pPr>
              <w:widowControl w:val="0"/>
              <w:autoSpaceDE w:val="0"/>
              <w:autoSpaceDN w:val="0"/>
              <w:adjustRightInd w:val="0"/>
              <w:rPr>
                <w:szCs w:val="28"/>
                <w:lang w:eastAsia="ru-RU"/>
              </w:rPr>
            </w:pPr>
          </w:p>
          <w:p w:rsidR="00F26B66" w:rsidRPr="00116171" w:rsidRDefault="00F26B66" w:rsidP="00A32530">
            <w:pPr>
              <w:widowControl w:val="0"/>
              <w:autoSpaceDE w:val="0"/>
              <w:autoSpaceDN w:val="0"/>
              <w:adjustRightInd w:val="0"/>
              <w:rPr>
                <w:szCs w:val="28"/>
                <w:lang w:eastAsia="ru-RU"/>
              </w:rPr>
            </w:pPr>
          </w:p>
          <w:p w:rsidR="00F26B66" w:rsidRPr="00116171" w:rsidRDefault="00F26B66" w:rsidP="00A32530">
            <w:pPr>
              <w:widowControl w:val="0"/>
              <w:autoSpaceDE w:val="0"/>
              <w:autoSpaceDN w:val="0"/>
              <w:adjustRightInd w:val="0"/>
              <w:rPr>
                <w:szCs w:val="28"/>
                <w:lang w:eastAsia="ru-RU"/>
              </w:rPr>
            </w:pPr>
          </w:p>
          <w:p w:rsidR="00F26B66" w:rsidRPr="00116171" w:rsidRDefault="00F26B66" w:rsidP="00A32530">
            <w:pPr>
              <w:widowControl w:val="0"/>
              <w:autoSpaceDE w:val="0"/>
              <w:autoSpaceDN w:val="0"/>
              <w:adjustRightInd w:val="0"/>
              <w:rPr>
                <w:szCs w:val="28"/>
                <w:lang w:eastAsia="ru-RU"/>
              </w:rPr>
            </w:pPr>
          </w:p>
          <w:p w:rsidR="00F26B66" w:rsidRPr="00116171" w:rsidRDefault="00F26B66" w:rsidP="00A32530">
            <w:pPr>
              <w:widowControl w:val="0"/>
              <w:autoSpaceDE w:val="0"/>
              <w:autoSpaceDN w:val="0"/>
              <w:adjustRightInd w:val="0"/>
              <w:rPr>
                <w:szCs w:val="28"/>
                <w:lang w:eastAsia="ru-RU"/>
              </w:rPr>
            </w:pPr>
          </w:p>
          <w:p w:rsidR="00F26B66" w:rsidRPr="00116171" w:rsidRDefault="00F26B66" w:rsidP="00A32530">
            <w:pPr>
              <w:widowControl w:val="0"/>
              <w:autoSpaceDE w:val="0"/>
              <w:autoSpaceDN w:val="0"/>
              <w:adjustRightInd w:val="0"/>
              <w:rPr>
                <w:szCs w:val="28"/>
                <w:lang w:eastAsia="ru-RU"/>
              </w:rPr>
            </w:pPr>
          </w:p>
        </w:tc>
      </w:tr>
      <w:tr w:rsidR="00F26B66" w:rsidRPr="00116171" w:rsidTr="00A32530">
        <w:tc>
          <w:tcPr>
            <w:tcW w:w="567" w:type="dxa"/>
            <w:vMerge/>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jc w:val="both"/>
              <w:rPr>
                <w:szCs w:val="28"/>
                <w:lang w:eastAsia="ru-RU"/>
              </w:rPr>
            </w:pPr>
          </w:p>
        </w:tc>
        <w:tc>
          <w:tcPr>
            <w:tcW w:w="2074" w:type="dxa"/>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r w:rsidRPr="00116171">
              <w:rPr>
                <w:szCs w:val="28"/>
                <w:lang w:eastAsia="ru-RU"/>
              </w:rPr>
              <w:t>Площадь застройки (кв. м):</w:t>
            </w:r>
          </w:p>
        </w:tc>
        <w:tc>
          <w:tcPr>
            <w:tcW w:w="2122" w:type="dxa"/>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p>
        </w:tc>
        <w:tc>
          <w:tcPr>
            <w:tcW w:w="3115" w:type="dxa"/>
            <w:gridSpan w:val="2"/>
            <w:vMerge/>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p>
        </w:tc>
        <w:tc>
          <w:tcPr>
            <w:tcW w:w="1708" w:type="dxa"/>
            <w:gridSpan w:val="2"/>
            <w:vMerge/>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p>
        </w:tc>
      </w:tr>
      <w:tr w:rsidR="00F26B66" w:rsidRPr="00116171" w:rsidTr="00A32530">
        <w:tc>
          <w:tcPr>
            <w:tcW w:w="567" w:type="dxa"/>
            <w:vMerge/>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jc w:val="both"/>
              <w:rPr>
                <w:szCs w:val="28"/>
                <w:lang w:eastAsia="ru-RU"/>
              </w:rPr>
            </w:pPr>
          </w:p>
        </w:tc>
        <w:tc>
          <w:tcPr>
            <w:tcW w:w="2074" w:type="dxa"/>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r w:rsidRPr="00116171">
              <w:rPr>
                <w:szCs w:val="28"/>
                <w:lang w:eastAsia="ru-RU"/>
              </w:rPr>
              <w:t xml:space="preserve">Иные показатели: </w:t>
            </w:r>
            <w:hyperlink w:anchor="Par202" w:tooltip="&lt;14&gt; Указываются дополнительные характеристики, необходимые для осуществления государственного кадастрового учета объекта капитального строительства, в том числе объекта культурного наследия, если при проведении работ по сохранению объекта культурного наследия" w:history="1">
              <w:r w:rsidRPr="00116171">
                <w:rPr>
                  <w:szCs w:val="28"/>
                  <w:lang w:eastAsia="ru-RU"/>
                </w:rPr>
                <w:t>&lt;11&gt;</w:t>
              </w:r>
            </w:hyperlink>
          </w:p>
        </w:tc>
        <w:tc>
          <w:tcPr>
            <w:tcW w:w="6945" w:type="dxa"/>
            <w:gridSpan w:val="5"/>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p>
          <w:p w:rsidR="00F26B66" w:rsidRPr="00116171" w:rsidRDefault="00F26B66" w:rsidP="00A32530">
            <w:pPr>
              <w:widowControl w:val="0"/>
              <w:autoSpaceDE w:val="0"/>
              <w:autoSpaceDN w:val="0"/>
              <w:adjustRightInd w:val="0"/>
              <w:rPr>
                <w:szCs w:val="28"/>
                <w:lang w:eastAsia="ru-RU"/>
              </w:rPr>
            </w:pPr>
          </w:p>
          <w:p w:rsidR="00F26B66" w:rsidRPr="00116171" w:rsidRDefault="00F26B66" w:rsidP="00A32530">
            <w:pPr>
              <w:widowControl w:val="0"/>
              <w:autoSpaceDE w:val="0"/>
              <w:autoSpaceDN w:val="0"/>
              <w:adjustRightInd w:val="0"/>
              <w:rPr>
                <w:szCs w:val="28"/>
                <w:lang w:eastAsia="ru-RU"/>
              </w:rPr>
            </w:pPr>
          </w:p>
        </w:tc>
      </w:tr>
      <w:tr w:rsidR="00F26B66" w:rsidRPr="00116171" w:rsidTr="00A32530">
        <w:tc>
          <w:tcPr>
            <w:tcW w:w="567" w:type="dxa"/>
            <w:tcBorders>
              <w:top w:val="single" w:sz="4" w:space="0" w:color="auto"/>
              <w:left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r w:rsidRPr="00116171">
              <w:rPr>
                <w:szCs w:val="28"/>
                <w:lang w:eastAsia="ru-RU"/>
              </w:rPr>
              <w:t>5.</w:t>
            </w:r>
          </w:p>
        </w:tc>
        <w:tc>
          <w:tcPr>
            <w:tcW w:w="4196" w:type="dxa"/>
            <w:gridSpan w:val="2"/>
            <w:tcBorders>
              <w:top w:val="single" w:sz="4" w:space="0" w:color="auto"/>
              <w:left w:val="single" w:sz="4" w:space="0" w:color="auto"/>
              <w:right w:val="single" w:sz="4" w:space="0" w:color="auto"/>
            </w:tcBorders>
          </w:tcPr>
          <w:p w:rsidR="00F26B66" w:rsidRPr="00116171" w:rsidRDefault="00F26B66" w:rsidP="00A32530">
            <w:pPr>
              <w:widowControl w:val="0"/>
              <w:autoSpaceDE w:val="0"/>
              <w:autoSpaceDN w:val="0"/>
              <w:adjustRightInd w:val="0"/>
              <w:jc w:val="both"/>
              <w:rPr>
                <w:szCs w:val="28"/>
                <w:lang w:eastAsia="ru-RU"/>
              </w:rPr>
            </w:pPr>
            <w:r w:rsidRPr="00116171">
              <w:rPr>
                <w:szCs w:val="28"/>
                <w:lang w:eastAsia="ru-RU"/>
              </w:rPr>
              <w:t xml:space="preserve">Адрес (местоположение) объекта </w:t>
            </w:r>
            <w:hyperlink w:anchor="Par203" w:tooltip="&lt;15&gt; 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 w:history="1">
              <w:r w:rsidRPr="00116171">
                <w:rPr>
                  <w:szCs w:val="28"/>
                  <w:lang w:eastAsia="ru-RU"/>
                </w:rPr>
                <w:t>&lt;12&gt;</w:t>
              </w:r>
            </w:hyperlink>
            <w:r w:rsidRPr="00116171">
              <w:rPr>
                <w:szCs w:val="28"/>
                <w:lang w:eastAsia="ru-RU"/>
              </w:rPr>
              <w:t>:</w:t>
            </w:r>
          </w:p>
        </w:tc>
        <w:tc>
          <w:tcPr>
            <w:tcW w:w="4823" w:type="dxa"/>
            <w:gridSpan w:val="4"/>
            <w:tcBorders>
              <w:top w:val="single" w:sz="4" w:space="0" w:color="auto"/>
              <w:left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p>
        </w:tc>
      </w:tr>
      <w:tr w:rsidR="00F26B66" w:rsidRPr="00116171" w:rsidTr="00A32530">
        <w:tc>
          <w:tcPr>
            <w:tcW w:w="567" w:type="dxa"/>
            <w:tcBorders>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p>
        </w:tc>
        <w:tc>
          <w:tcPr>
            <w:tcW w:w="4196" w:type="dxa"/>
            <w:gridSpan w:val="2"/>
            <w:tcBorders>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p>
        </w:tc>
        <w:tc>
          <w:tcPr>
            <w:tcW w:w="4823" w:type="dxa"/>
            <w:gridSpan w:val="4"/>
            <w:tcBorders>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p>
        </w:tc>
      </w:tr>
      <w:tr w:rsidR="00F26B66" w:rsidRPr="00116171" w:rsidTr="00A32530">
        <w:tc>
          <w:tcPr>
            <w:tcW w:w="567" w:type="dxa"/>
            <w:vMerge w:val="restart"/>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r w:rsidRPr="00116171">
              <w:rPr>
                <w:szCs w:val="28"/>
                <w:lang w:eastAsia="ru-RU"/>
              </w:rPr>
              <w:t>6.</w:t>
            </w:r>
          </w:p>
        </w:tc>
        <w:tc>
          <w:tcPr>
            <w:tcW w:w="9019" w:type="dxa"/>
            <w:gridSpan w:val="6"/>
            <w:tcBorders>
              <w:top w:val="single" w:sz="4" w:space="0" w:color="auto"/>
              <w:left w:val="single" w:sz="4" w:space="0" w:color="auto"/>
              <w:right w:val="single" w:sz="4" w:space="0" w:color="auto"/>
            </w:tcBorders>
          </w:tcPr>
          <w:p w:rsidR="00F26B66" w:rsidRPr="00116171" w:rsidRDefault="00F26B66" w:rsidP="00A32530">
            <w:pPr>
              <w:widowControl w:val="0"/>
              <w:autoSpaceDE w:val="0"/>
              <w:autoSpaceDN w:val="0"/>
              <w:adjustRightInd w:val="0"/>
              <w:jc w:val="both"/>
              <w:rPr>
                <w:szCs w:val="28"/>
                <w:lang w:eastAsia="ru-RU"/>
              </w:rPr>
            </w:pPr>
            <w:r w:rsidRPr="00116171">
              <w:rPr>
                <w:szCs w:val="28"/>
                <w:lang w:eastAsia="ru-RU"/>
              </w:rPr>
              <w:t xml:space="preserve">Краткие проектные характеристики линейного объекта </w:t>
            </w:r>
            <w:hyperlink w:anchor="Par204" w:tooltip="&lt;16&gt; Заполняется только в отношении линейного объекта с учетом показателей, содержащихся в утвержденной проектной документации на основании положительного заключения экспертизы проектной документации. Допускается заполнение не всех граф раздела." w:history="1">
              <w:r w:rsidRPr="00116171">
                <w:rPr>
                  <w:szCs w:val="28"/>
                  <w:lang w:eastAsia="ru-RU"/>
                </w:rPr>
                <w:t>&lt;13&gt;</w:t>
              </w:r>
            </w:hyperlink>
            <w:r w:rsidRPr="00116171">
              <w:rPr>
                <w:szCs w:val="28"/>
                <w:lang w:eastAsia="ru-RU"/>
              </w:rPr>
              <w:t>:</w:t>
            </w:r>
          </w:p>
        </w:tc>
      </w:tr>
      <w:tr w:rsidR="00F26B66" w:rsidRPr="00116171" w:rsidTr="00A32530">
        <w:trPr>
          <w:trHeight w:val="20"/>
        </w:trPr>
        <w:tc>
          <w:tcPr>
            <w:tcW w:w="567" w:type="dxa"/>
            <w:vMerge/>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jc w:val="both"/>
              <w:rPr>
                <w:szCs w:val="28"/>
                <w:lang w:eastAsia="ru-RU"/>
              </w:rPr>
            </w:pPr>
          </w:p>
        </w:tc>
        <w:tc>
          <w:tcPr>
            <w:tcW w:w="9019" w:type="dxa"/>
            <w:gridSpan w:val="6"/>
            <w:tcBorders>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p>
        </w:tc>
      </w:tr>
      <w:tr w:rsidR="00F26B66" w:rsidRPr="00116171" w:rsidTr="00A32530">
        <w:tc>
          <w:tcPr>
            <w:tcW w:w="567" w:type="dxa"/>
            <w:vMerge/>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jc w:val="both"/>
              <w:rPr>
                <w:szCs w:val="28"/>
                <w:lang w:eastAsia="ru-RU"/>
              </w:rPr>
            </w:pPr>
          </w:p>
        </w:tc>
        <w:tc>
          <w:tcPr>
            <w:tcW w:w="5043" w:type="dxa"/>
            <w:gridSpan w:val="3"/>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jc w:val="both"/>
              <w:rPr>
                <w:szCs w:val="28"/>
                <w:lang w:eastAsia="ru-RU"/>
              </w:rPr>
            </w:pPr>
            <w:r w:rsidRPr="00116171">
              <w:rPr>
                <w:szCs w:val="28"/>
                <w:lang w:eastAsia="ru-RU"/>
              </w:rPr>
              <w:t>Категория:</w:t>
            </w:r>
          </w:p>
          <w:p w:rsidR="00F26B66" w:rsidRPr="00116171" w:rsidRDefault="00F26B66" w:rsidP="00A32530">
            <w:pPr>
              <w:widowControl w:val="0"/>
              <w:autoSpaceDE w:val="0"/>
              <w:autoSpaceDN w:val="0"/>
              <w:adjustRightInd w:val="0"/>
              <w:jc w:val="both"/>
              <w:rPr>
                <w:szCs w:val="28"/>
                <w:lang w:eastAsia="ru-RU"/>
              </w:rPr>
            </w:pPr>
            <w:r w:rsidRPr="00116171">
              <w:rPr>
                <w:szCs w:val="28"/>
                <w:lang w:eastAsia="ru-RU"/>
              </w:rPr>
              <w:t>(класс)</w:t>
            </w:r>
          </w:p>
        </w:tc>
        <w:tc>
          <w:tcPr>
            <w:tcW w:w="3976" w:type="dxa"/>
            <w:gridSpan w:val="3"/>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p>
        </w:tc>
      </w:tr>
      <w:tr w:rsidR="00F26B66" w:rsidRPr="00116171" w:rsidTr="00A32530">
        <w:tc>
          <w:tcPr>
            <w:tcW w:w="567" w:type="dxa"/>
            <w:vMerge/>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jc w:val="both"/>
              <w:rPr>
                <w:szCs w:val="28"/>
                <w:lang w:eastAsia="ru-RU"/>
              </w:rPr>
            </w:pPr>
          </w:p>
        </w:tc>
        <w:tc>
          <w:tcPr>
            <w:tcW w:w="5043" w:type="dxa"/>
            <w:gridSpan w:val="3"/>
            <w:tcBorders>
              <w:top w:val="single" w:sz="4" w:space="0" w:color="auto"/>
              <w:left w:val="single" w:sz="4" w:space="0" w:color="auto"/>
              <w:right w:val="single" w:sz="4" w:space="0" w:color="auto"/>
            </w:tcBorders>
          </w:tcPr>
          <w:p w:rsidR="00F26B66" w:rsidRPr="00116171" w:rsidRDefault="00F26B66" w:rsidP="00A32530">
            <w:pPr>
              <w:widowControl w:val="0"/>
              <w:autoSpaceDE w:val="0"/>
              <w:autoSpaceDN w:val="0"/>
              <w:adjustRightInd w:val="0"/>
              <w:jc w:val="both"/>
              <w:rPr>
                <w:szCs w:val="28"/>
                <w:lang w:eastAsia="ru-RU"/>
              </w:rPr>
            </w:pPr>
            <w:r w:rsidRPr="00116171">
              <w:rPr>
                <w:szCs w:val="28"/>
                <w:lang w:eastAsia="ru-RU"/>
              </w:rPr>
              <w:t>Протяженность:</w:t>
            </w:r>
          </w:p>
        </w:tc>
        <w:tc>
          <w:tcPr>
            <w:tcW w:w="3976" w:type="dxa"/>
            <w:gridSpan w:val="3"/>
            <w:tcBorders>
              <w:top w:val="single" w:sz="4" w:space="0" w:color="auto"/>
              <w:left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p>
        </w:tc>
      </w:tr>
      <w:tr w:rsidR="00F26B66" w:rsidRPr="00116171" w:rsidTr="00A32530">
        <w:tc>
          <w:tcPr>
            <w:tcW w:w="567" w:type="dxa"/>
            <w:vMerge/>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jc w:val="both"/>
              <w:rPr>
                <w:szCs w:val="28"/>
                <w:lang w:eastAsia="ru-RU"/>
              </w:rPr>
            </w:pPr>
          </w:p>
        </w:tc>
        <w:tc>
          <w:tcPr>
            <w:tcW w:w="5043" w:type="dxa"/>
            <w:gridSpan w:val="3"/>
            <w:tcBorders>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p>
        </w:tc>
        <w:tc>
          <w:tcPr>
            <w:tcW w:w="3976" w:type="dxa"/>
            <w:gridSpan w:val="3"/>
            <w:tcBorders>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p>
        </w:tc>
      </w:tr>
      <w:tr w:rsidR="00F26B66" w:rsidRPr="00116171" w:rsidTr="00A32530">
        <w:tc>
          <w:tcPr>
            <w:tcW w:w="567" w:type="dxa"/>
            <w:vMerge/>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jc w:val="both"/>
              <w:rPr>
                <w:szCs w:val="28"/>
                <w:lang w:eastAsia="ru-RU"/>
              </w:rPr>
            </w:pPr>
          </w:p>
        </w:tc>
        <w:tc>
          <w:tcPr>
            <w:tcW w:w="5043" w:type="dxa"/>
            <w:gridSpan w:val="3"/>
            <w:tcBorders>
              <w:top w:val="single" w:sz="4" w:space="0" w:color="auto"/>
              <w:left w:val="single" w:sz="4" w:space="0" w:color="auto"/>
              <w:right w:val="single" w:sz="4" w:space="0" w:color="auto"/>
            </w:tcBorders>
          </w:tcPr>
          <w:p w:rsidR="00F26B66" w:rsidRPr="00116171" w:rsidRDefault="00F26B66" w:rsidP="00A32530">
            <w:pPr>
              <w:widowControl w:val="0"/>
              <w:autoSpaceDE w:val="0"/>
              <w:autoSpaceDN w:val="0"/>
              <w:adjustRightInd w:val="0"/>
              <w:jc w:val="both"/>
              <w:rPr>
                <w:szCs w:val="28"/>
                <w:lang w:eastAsia="ru-RU"/>
              </w:rPr>
            </w:pPr>
            <w:r w:rsidRPr="00116171">
              <w:rPr>
                <w:szCs w:val="28"/>
                <w:lang w:eastAsia="ru-RU"/>
              </w:rPr>
              <w:t>Мощность (пропускная способность, грузооборот, интенсивность движения):</w:t>
            </w:r>
          </w:p>
        </w:tc>
        <w:tc>
          <w:tcPr>
            <w:tcW w:w="3976" w:type="dxa"/>
            <w:gridSpan w:val="3"/>
            <w:tcBorders>
              <w:top w:val="single" w:sz="4" w:space="0" w:color="auto"/>
              <w:left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p>
        </w:tc>
      </w:tr>
      <w:tr w:rsidR="00F26B66" w:rsidRPr="00116171" w:rsidTr="00A32530">
        <w:tc>
          <w:tcPr>
            <w:tcW w:w="567" w:type="dxa"/>
            <w:vMerge/>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jc w:val="both"/>
              <w:rPr>
                <w:szCs w:val="28"/>
                <w:lang w:eastAsia="ru-RU"/>
              </w:rPr>
            </w:pPr>
          </w:p>
        </w:tc>
        <w:tc>
          <w:tcPr>
            <w:tcW w:w="5043" w:type="dxa"/>
            <w:gridSpan w:val="3"/>
            <w:tcBorders>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p>
        </w:tc>
        <w:tc>
          <w:tcPr>
            <w:tcW w:w="3976" w:type="dxa"/>
            <w:gridSpan w:val="3"/>
            <w:tcBorders>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p>
        </w:tc>
      </w:tr>
      <w:tr w:rsidR="00F26B66" w:rsidRPr="00116171" w:rsidTr="00A32530">
        <w:tc>
          <w:tcPr>
            <w:tcW w:w="567" w:type="dxa"/>
            <w:vMerge/>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jc w:val="both"/>
              <w:rPr>
                <w:szCs w:val="28"/>
                <w:lang w:eastAsia="ru-RU"/>
              </w:rPr>
            </w:pPr>
          </w:p>
        </w:tc>
        <w:tc>
          <w:tcPr>
            <w:tcW w:w="5043" w:type="dxa"/>
            <w:gridSpan w:val="3"/>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jc w:val="both"/>
              <w:rPr>
                <w:szCs w:val="28"/>
                <w:lang w:eastAsia="ru-RU"/>
              </w:rPr>
            </w:pPr>
            <w:r w:rsidRPr="00116171">
              <w:rPr>
                <w:szCs w:val="28"/>
                <w:lang w:eastAsia="ru-RU"/>
              </w:rPr>
              <w:t xml:space="preserve">Тип (КЛ, </w:t>
            </w:r>
            <w:proofErr w:type="gramStart"/>
            <w:r w:rsidRPr="00116171">
              <w:rPr>
                <w:szCs w:val="28"/>
                <w:lang w:eastAsia="ru-RU"/>
              </w:rPr>
              <w:t>ВЛ</w:t>
            </w:r>
            <w:proofErr w:type="gramEnd"/>
            <w:r w:rsidRPr="00116171">
              <w:rPr>
                <w:szCs w:val="28"/>
                <w:lang w:eastAsia="ru-RU"/>
              </w:rPr>
              <w:t>, КВЛ), уровень напряжения линий электропередачи</w:t>
            </w:r>
          </w:p>
        </w:tc>
        <w:tc>
          <w:tcPr>
            <w:tcW w:w="3976" w:type="dxa"/>
            <w:gridSpan w:val="3"/>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p>
        </w:tc>
      </w:tr>
      <w:tr w:rsidR="00F26B66" w:rsidRPr="00116171" w:rsidTr="00A32530">
        <w:tc>
          <w:tcPr>
            <w:tcW w:w="567" w:type="dxa"/>
            <w:vMerge/>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jc w:val="both"/>
              <w:rPr>
                <w:szCs w:val="28"/>
                <w:lang w:eastAsia="ru-RU"/>
              </w:rPr>
            </w:pPr>
          </w:p>
        </w:tc>
        <w:tc>
          <w:tcPr>
            <w:tcW w:w="5043" w:type="dxa"/>
            <w:gridSpan w:val="3"/>
            <w:tcBorders>
              <w:top w:val="single" w:sz="4" w:space="0" w:color="auto"/>
              <w:left w:val="single" w:sz="4" w:space="0" w:color="auto"/>
              <w:right w:val="single" w:sz="4" w:space="0" w:color="auto"/>
            </w:tcBorders>
          </w:tcPr>
          <w:p w:rsidR="00F26B66" w:rsidRPr="00116171" w:rsidRDefault="00F26B66" w:rsidP="00A32530">
            <w:pPr>
              <w:widowControl w:val="0"/>
              <w:autoSpaceDE w:val="0"/>
              <w:autoSpaceDN w:val="0"/>
              <w:adjustRightInd w:val="0"/>
              <w:jc w:val="both"/>
              <w:rPr>
                <w:szCs w:val="28"/>
                <w:lang w:eastAsia="ru-RU"/>
              </w:rPr>
            </w:pPr>
            <w:r w:rsidRPr="00116171">
              <w:rPr>
                <w:szCs w:val="28"/>
                <w:lang w:eastAsia="ru-RU"/>
              </w:rPr>
              <w:t>Перечень конструктивных элементов, оказывающих влияние на безопасность:</w:t>
            </w:r>
          </w:p>
        </w:tc>
        <w:tc>
          <w:tcPr>
            <w:tcW w:w="3976" w:type="dxa"/>
            <w:gridSpan w:val="3"/>
            <w:tcBorders>
              <w:top w:val="single" w:sz="4" w:space="0" w:color="auto"/>
              <w:left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p>
        </w:tc>
      </w:tr>
      <w:tr w:rsidR="00F26B66" w:rsidRPr="00116171" w:rsidTr="00A32530">
        <w:tc>
          <w:tcPr>
            <w:tcW w:w="567" w:type="dxa"/>
            <w:vMerge/>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jc w:val="both"/>
              <w:rPr>
                <w:szCs w:val="28"/>
                <w:lang w:eastAsia="ru-RU"/>
              </w:rPr>
            </w:pPr>
          </w:p>
        </w:tc>
        <w:tc>
          <w:tcPr>
            <w:tcW w:w="5043" w:type="dxa"/>
            <w:gridSpan w:val="3"/>
            <w:tcBorders>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p>
        </w:tc>
        <w:tc>
          <w:tcPr>
            <w:tcW w:w="3976" w:type="dxa"/>
            <w:gridSpan w:val="3"/>
            <w:tcBorders>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p>
        </w:tc>
      </w:tr>
      <w:tr w:rsidR="00F26B66" w:rsidRPr="00116171" w:rsidTr="00A32530">
        <w:tc>
          <w:tcPr>
            <w:tcW w:w="567" w:type="dxa"/>
            <w:vMerge/>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jc w:val="both"/>
              <w:rPr>
                <w:szCs w:val="28"/>
                <w:lang w:eastAsia="ru-RU"/>
              </w:rPr>
            </w:pPr>
          </w:p>
        </w:tc>
        <w:tc>
          <w:tcPr>
            <w:tcW w:w="5043" w:type="dxa"/>
            <w:gridSpan w:val="3"/>
            <w:tcBorders>
              <w:top w:val="single" w:sz="4" w:space="0" w:color="auto"/>
              <w:left w:val="single" w:sz="4" w:space="0" w:color="auto"/>
              <w:right w:val="single" w:sz="4" w:space="0" w:color="auto"/>
            </w:tcBorders>
          </w:tcPr>
          <w:p w:rsidR="00F26B66" w:rsidRPr="00116171" w:rsidRDefault="00F26B66" w:rsidP="00A32530">
            <w:pPr>
              <w:widowControl w:val="0"/>
              <w:autoSpaceDE w:val="0"/>
              <w:autoSpaceDN w:val="0"/>
              <w:adjustRightInd w:val="0"/>
              <w:jc w:val="both"/>
              <w:rPr>
                <w:szCs w:val="28"/>
                <w:lang w:eastAsia="ru-RU"/>
              </w:rPr>
            </w:pPr>
            <w:r w:rsidRPr="00116171">
              <w:rPr>
                <w:szCs w:val="28"/>
                <w:lang w:eastAsia="ru-RU"/>
              </w:rPr>
              <w:t xml:space="preserve">Иные показатели </w:t>
            </w:r>
            <w:hyperlink w:anchor="Par205" w:tooltip="&lt;17&gt; Указываются дополнительные характеристики, необходимые для осуществления государственного кадастрового учета объекта капитального строительства, в том числе объекта культурного наследия, если при проведении работ по сохранению объекта культурного наследия" w:history="1">
              <w:r w:rsidRPr="00116171">
                <w:rPr>
                  <w:szCs w:val="28"/>
                  <w:lang w:eastAsia="ru-RU"/>
                </w:rPr>
                <w:t>&lt;14&gt;</w:t>
              </w:r>
            </w:hyperlink>
            <w:r w:rsidRPr="00116171">
              <w:rPr>
                <w:szCs w:val="28"/>
                <w:lang w:eastAsia="ru-RU"/>
              </w:rPr>
              <w:t>:</w:t>
            </w:r>
          </w:p>
        </w:tc>
        <w:tc>
          <w:tcPr>
            <w:tcW w:w="3976" w:type="dxa"/>
            <w:gridSpan w:val="3"/>
            <w:tcBorders>
              <w:top w:val="single" w:sz="4" w:space="0" w:color="auto"/>
              <w:left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p>
        </w:tc>
      </w:tr>
      <w:tr w:rsidR="00F26B66" w:rsidRPr="00116171" w:rsidTr="00A32530">
        <w:tc>
          <w:tcPr>
            <w:tcW w:w="567" w:type="dxa"/>
            <w:vMerge/>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jc w:val="both"/>
              <w:rPr>
                <w:szCs w:val="28"/>
                <w:lang w:eastAsia="ru-RU"/>
              </w:rPr>
            </w:pPr>
          </w:p>
        </w:tc>
        <w:tc>
          <w:tcPr>
            <w:tcW w:w="5043" w:type="dxa"/>
            <w:gridSpan w:val="3"/>
            <w:tcBorders>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p>
        </w:tc>
        <w:tc>
          <w:tcPr>
            <w:tcW w:w="3976" w:type="dxa"/>
            <w:gridSpan w:val="3"/>
            <w:tcBorders>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p>
        </w:tc>
      </w:tr>
      <w:tr w:rsidR="00F26B66" w:rsidRPr="00116171" w:rsidTr="00A32530">
        <w:tc>
          <w:tcPr>
            <w:tcW w:w="567" w:type="dxa"/>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r w:rsidRPr="00116171">
              <w:rPr>
                <w:szCs w:val="28"/>
                <w:lang w:eastAsia="ru-RU"/>
              </w:rPr>
              <w:t>7.</w:t>
            </w:r>
          </w:p>
        </w:tc>
        <w:tc>
          <w:tcPr>
            <w:tcW w:w="5043" w:type="dxa"/>
            <w:gridSpan w:val="3"/>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jc w:val="both"/>
              <w:rPr>
                <w:szCs w:val="28"/>
                <w:lang w:eastAsia="ru-RU"/>
              </w:rPr>
            </w:pPr>
            <w:r w:rsidRPr="00116171">
              <w:rPr>
                <w:szCs w:val="28"/>
                <w:lang w:eastAsia="ru-RU"/>
              </w:rPr>
              <w:t>Правоустанавливающие документы на земельный участок &lt;15&gt;</w:t>
            </w:r>
          </w:p>
        </w:tc>
        <w:tc>
          <w:tcPr>
            <w:tcW w:w="3976" w:type="dxa"/>
            <w:gridSpan w:val="3"/>
            <w:tcBorders>
              <w:top w:val="single" w:sz="4" w:space="0" w:color="auto"/>
              <w:left w:val="single" w:sz="4" w:space="0" w:color="auto"/>
              <w:bottom w:val="single" w:sz="4" w:space="0" w:color="auto"/>
              <w:right w:val="single" w:sz="4" w:space="0" w:color="auto"/>
            </w:tcBorders>
          </w:tcPr>
          <w:p w:rsidR="00F26B66" w:rsidRPr="00116171" w:rsidRDefault="00F26B66" w:rsidP="00A32530">
            <w:pPr>
              <w:widowControl w:val="0"/>
              <w:autoSpaceDE w:val="0"/>
              <w:autoSpaceDN w:val="0"/>
              <w:adjustRightInd w:val="0"/>
              <w:rPr>
                <w:szCs w:val="28"/>
                <w:lang w:eastAsia="ru-RU"/>
              </w:rPr>
            </w:pPr>
          </w:p>
        </w:tc>
      </w:tr>
    </w:tbl>
    <w:p w:rsidR="00F26B66" w:rsidRPr="00116171" w:rsidRDefault="00F26B66" w:rsidP="00F26B66">
      <w:pPr>
        <w:widowControl w:val="0"/>
        <w:autoSpaceDE w:val="0"/>
        <w:autoSpaceDN w:val="0"/>
        <w:adjustRightInd w:val="0"/>
        <w:jc w:val="both"/>
        <w:rPr>
          <w:szCs w:val="28"/>
          <w:lang w:eastAsia="ru-RU"/>
        </w:rPr>
      </w:pPr>
    </w:p>
    <w:p w:rsidR="00F26B66" w:rsidRPr="00116171" w:rsidRDefault="00F26B66" w:rsidP="00F26B66">
      <w:pPr>
        <w:widowControl w:val="0"/>
        <w:autoSpaceDE w:val="0"/>
        <w:autoSpaceDN w:val="0"/>
        <w:adjustRightInd w:val="0"/>
        <w:ind w:firstLine="540"/>
        <w:jc w:val="both"/>
        <w:rPr>
          <w:sz w:val="20"/>
          <w:szCs w:val="20"/>
          <w:lang w:eastAsia="ru-RU"/>
        </w:rPr>
      </w:pPr>
      <w:bookmarkStart w:id="6" w:name="Par180"/>
      <w:bookmarkStart w:id="7" w:name="Par192"/>
      <w:bookmarkEnd w:id="6"/>
      <w:bookmarkEnd w:id="7"/>
      <w:r w:rsidRPr="00116171">
        <w:rPr>
          <w:sz w:val="20"/>
          <w:szCs w:val="20"/>
          <w:lang w:eastAsia="ru-RU"/>
        </w:rPr>
        <w:t>&lt;1</w:t>
      </w:r>
      <w:proofErr w:type="gramStart"/>
      <w:r w:rsidRPr="00116171">
        <w:rPr>
          <w:sz w:val="20"/>
          <w:szCs w:val="20"/>
          <w:lang w:eastAsia="ru-RU"/>
        </w:rPr>
        <w:t>&gt; У</w:t>
      </w:r>
      <w:proofErr w:type="gramEnd"/>
      <w:r w:rsidRPr="00116171">
        <w:rPr>
          <w:sz w:val="20"/>
          <w:szCs w:val="20"/>
          <w:lang w:eastAsia="ru-RU"/>
        </w:rPr>
        <w:t>казывается один из перечисленных видов строительства (реконструкции), на который оформляется разрешение на строительство.</w:t>
      </w:r>
    </w:p>
    <w:p w:rsidR="00F26B66" w:rsidRPr="00116171" w:rsidRDefault="00F26B66" w:rsidP="00F26B66">
      <w:pPr>
        <w:widowControl w:val="0"/>
        <w:autoSpaceDE w:val="0"/>
        <w:autoSpaceDN w:val="0"/>
        <w:adjustRightInd w:val="0"/>
        <w:ind w:firstLine="540"/>
        <w:jc w:val="both"/>
        <w:rPr>
          <w:sz w:val="20"/>
          <w:szCs w:val="20"/>
          <w:lang w:eastAsia="ru-RU"/>
        </w:rPr>
      </w:pPr>
      <w:bookmarkStart w:id="8" w:name="Par193"/>
      <w:bookmarkEnd w:id="8"/>
      <w:r w:rsidRPr="00116171">
        <w:rPr>
          <w:sz w:val="20"/>
          <w:szCs w:val="20"/>
          <w:lang w:eastAsia="ru-RU"/>
        </w:rPr>
        <w:t>&lt;2</w:t>
      </w:r>
      <w:proofErr w:type="gramStart"/>
      <w:r w:rsidRPr="00116171">
        <w:rPr>
          <w:sz w:val="20"/>
          <w:szCs w:val="20"/>
          <w:lang w:eastAsia="ru-RU"/>
        </w:rPr>
        <w:t>&gt; У</w:t>
      </w:r>
      <w:proofErr w:type="gramEnd"/>
      <w:r w:rsidRPr="00116171">
        <w:rPr>
          <w:sz w:val="20"/>
          <w:szCs w:val="20"/>
          <w:lang w:eastAsia="ru-RU"/>
        </w:rPr>
        <w:t>казывается наименование объекта капитального строительства в соответствии с утвержденной застройщиком или заказчиком проектной документацией.</w:t>
      </w:r>
    </w:p>
    <w:p w:rsidR="00F26B66" w:rsidRPr="00116171" w:rsidRDefault="00F26B66" w:rsidP="00F26B66">
      <w:pPr>
        <w:widowControl w:val="0"/>
        <w:autoSpaceDE w:val="0"/>
        <w:autoSpaceDN w:val="0"/>
        <w:adjustRightInd w:val="0"/>
        <w:ind w:firstLine="540"/>
        <w:jc w:val="both"/>
        <w:rPr>
          <w:sz w:val="20"/>
          <w:szCs w:val="20"/>
          <w:lang w:eastAsia="ru-RU"/>
        </w:rPr>
      </w:pPr>
      <w:bookmarkStart w:id="9" w:name="Par194"/>
      <w:bookmarkEnd w:id="9"/>
      <w:r w:rsidRPr="00116171">
        <w:rPr>
          <w:sz w:val="20"/>
          <w:szCs w:val="20"/>
          <w:lang w:eastAsia="ru-RU"/>
        </w:rPr>
        <w:t>&lt;3&gt;</w:t>
      </w:r>
      <w:bookmarkStart w:id="10" w:name="Par195"/>
      <w:bookmarkEnd w:id="10"/>
      <w:r w:rsidRPr="00116171">
        <w:rPr>
          <w:sz w:val="20"/>
          <w:szCs w:val="20"/>
          <w:lang w:eastAsia="ru-RU"/>
        </w:rPr>
        <w:t xml:space="preserve"> Заполнение не является обязательным при выдаче разрешения на строительство (реконструкцию) линейного объекта.</w:t>
      </w:r>
    </w:p>
    <w:p w:rsidR="00F26B66" w:rsidRPr="00116171" w:rsidRDefault="00F26B66" w:rsidP="00F26B66">
      <w:pPr>
        <w:widowControl w:val="0"/>
        <w:autoSpaceDE w:val="0"/>
        <w:autoSpaceDN w:val="0"/>
        <w:adjustRightInd w:val="0"/>
        <w:ind w:firstLine="540"/>
        <w:jc w:val="both"/>
        <w:rPr>
          <w:sz w:val="20"/>
          <w:szCs w:val="20"/>
          <w:lang w:eastAsia="ru-RU"/>
        </w:rPr>
      </w:pPr>
      <w:bookmarkStart w:id="11" w:name="Par196"/>
      <w:bookmarkEnd w:id="11"/>
      <w:r w:rsidRPr="00116171">
        <w:rPr>
          <w:sz w:val="20"/>
          <w:szCs w:val="20"/>
          <w:lang w:eastAsia="ru-RU"/>
        </w:rPr>
        <w:t>&lt;4</w:t>
      </w:r>
      <w:proofErr w:type="gramStart"/>
      <w:r w:rsidRPr="00116171">
        <w:rPr>
          <w:sz w:val="20"/>
          <w:szCs w:val="20"/>
          <w:lang w:eastAsia="ru-RU"/>
        </w:rPr>
        <w:t xml:space="preserve">&gt; </w:t>
      </w:r>
      <w:bookmarkStart w:id="12" w:name="Par197"/>
      <w:bookmarkEnd w:id="12"/>
      <w:r w:rsidRPr="00116171">
        <w:rPr>
          <w:sz w:val="20"/>
          <w:szCs w:val="20"/>
          <w:lang w:eastAsia="ru-RU"/>
        </w:rPr>
        <w:t>У</w:t>
      </w:r>
      <w:proofErr w:type="gramEnd"/>
      <w:r w:rsidRPr="00116171">
        <w:rPr>
          <w:sz w:val="20"/>
          <w:szCs w:val="20"/>
          <w:lang w:eastAsia="ru-RU"/>
        </w:rPr>
        <w:t>казывается дата выдачи градостроительного плана земельного участка, его номер и орган, выдавший градостроительный план земельного участка (не заполняется в отношении линейных объектов, кроме случаев, предусмотренных законодательством Российской Федерации).</w:t>
      </w:r>
    </w:p>
    <w:p w:rsidR="00F26B66" w:rsidRPr="00116171" w:rsidRDefault="00F26B66" w:rsidP="00F26B66">
      <w:pPr>
        <w:widowControl w:val="0"/>
        <w:autoSpaceDE w:val="0"/>
        <w:autoSpaceDN w:val="0"/>
        <w:adjustRightInd w:val="0"/>
        <w:ind w:firstLine="540"/>
        <w:jc w:val="both"/>
        <w:rPr>
          <w:sz w:val="20"/>
          <w:szCs w:val="20"/>
          <w:lang w:eastAsia="ru-RU"/>
        </w:rPr>
      </w:pPr>
      <w:bookmarkStart w:id="13" w:name="Par198"/>
      <w:bookmarkEnd w:id="13"/>
      <w:r w:rsidRPr="00116171">
        <w:rPr>
          <w:sz w:val="20"/>
          <w:szCs w:val="20"/>
          <w:lang w:eastAsia="ru-RU"/>
        </w:rPr>
        <w:t>&lt;5</w:t>
      </w:r>
      <w:proofErr w:type="gramStart"/>
      <w:r w:rsidRPr="00116171">
        <w:rPr>
          <w:sz w:val="20"/>
          <w:szCs w:val="20"/>
          <w:lang w:eastAsia="ru-RU"/>
        </w:rPr>
        <w:t>&gt; З</w:t>
      </w:r>
      <w:proofErr w:type="gramEnd"/>
      <w:r w:rsidRPr="00116171">
        <w:rPr>
          <w:sz w:val="20"/>
          <w:szCs w:val="20"/>
          <w:lang w:eastAsia="ru-RU"/>
        </w:rPr>
        <w:t>аполняется в отношении линейных объектов, кроме случаев, предусмотренных законодательством Российской Федерации. Указываются дата и номер решения об утверждении проекта планировки и проекта межевания территории и лицо, принявшее такое решение (уполномоченный федеральный орган исполнительной власти, или высший исполнительный орган государственной власти субъекта Российской Федерации, или глава местной администрации).</w:t>
      </w:r>
    </w:p>
    <w:p w:rsidR="00F26B66" w:rsidRPr="00116171" w:rsidRDefault="00F26B66" w:rsidP="00F26B66">
      <w:pPr>
        <w:pStyle w:val="ConsPlusNormal0"/>
        <w:ind w:firstLine="540"/>
        <w:jc w:val="both"/>
        <w:rPr>
          <w:rFonts w:ascii="Times New Roman" w:eastAsia="Times New Roman" w:hAnsi="Times New Roman"/>
          <w:sz w:val="20"/>
          <w:szCs w:val="20"/>
        </w:rPr>
      </w:pPr>
      <w:bookmarkStart w:id="14" w:name="Par199"/>
      <w:bookmarkEnd w:id="14"/>
      <w:r w:rsidRPr="00116171">
        <w:rPr>
          <w:rFonts w:ascii="Times New Roman" w:eastAsia="Times New Roman" w:hAnsi="Times New Roman"/>
          <w:sz w:val="20"/>
          <w:szCs w:val="20"/>
        </w:rPr>
        <w:t>&lt;6</w:t>
      </w:r>
      <w:proofErr w:type="gramStart"/>
      <w:r w:rsidRPr="00116171">
        <w:rPr>
          <w:rFonts w:ascii="Times New Roman" w:eastAsia="Times New Roman" w:hAnsi="Times New Roman"/>
          <w:sz w:val="20"/>
          <w:szCs w:val="20"/>
        </w:rPr>
        <w:t>&gt; У</w:t>
      </w:r>
      <w:proofErr w:type="gramEnd"/>
      <w:r w:rsidRPr="00116171">
        <w:rPr>
          <w:rFonts w:ascii="Times New Roman" w:eastAsia="Times New Roman" w:hAnsi="Times New Roman"/>
          <w:sz w:val="20"/>
          <w:szCs w:val="20"/>
        </w:rPr>
        <w:t>казывается кем, когда разработана проектная документация (реквизиты документа, наименование проектной организации).</w:t>
      </w:r>
    </w:p>
    <w:p w:rsidR="00F26B66" w:rsidRPr="00116171" w:rsidRDefault="00F26B66" w:rsidP="00F26B66">
      <w:pPr>
        <w:widowControl w:val="0"/>
        <w:autoSpaceDE w:val="0"/>
        <w:autoSpaceDN w:val="0"/>
        <w:adjustRightInd w:val="0"/>
        <w:ind w:firstLine="540"/>
        <w:jc w:val="both"/>
        <w:rPr>
          <w:sz w:val="20"/>
          <w:szCs w:val="20"/>
          <w:lang w:eastAsia="ru-RU"/>
        </w:rPr>
      </w:pPr>
      <w:r w:rsidRPr="00116171">
        <w:rPr>
          <w:sz w:val="20"/>
          <w:szCs w:val="20"/>
          <w:lang w:eastAsia="ru-RU"/>
        </w:rPr>
        <w:t>&lt;7</w:t>
      </w:r>
      <w:proofErr w:type="gramStart"/>
      <w:r w:rsidRPr="00116171">
        <w:rPr>
          <w:sz w:val="20"/>
          <w:szCs w:val="20"/>
          <w:lang w:eastAsia="ru-RU"/>
        </w:rPr>
        <w:t>&gt; У</w:t>
      </w:r>
      <w:proofErr w:type="gramEnd"/>
      <w:r w:rsidRPr="00116171">
        <w:rPr>
          <w:sz w:val="20"/>
          <w:szCs w:val="20"/>
          <w:lang w:eastAsia="ru-RU"/>
        </w:rPr>
        <w:t>казываются основания для установления срока действия разрешения на строительство:</w:t>
      </w:r>
    </w:p>
    <w:p w:rsidR="00F26B66" w:rsidRPr="00116171" w:rsidRDefault="00F26B66" w:rsidP="00F26B66">
      <w:pPr>
        <w:widowControl w:val="0"/>
        <w:autoSpaceDE w:val="0"/>
        <w:autoSpaceDN w:val="0"/>
        <w:adjustRightInd w:val="0"/>
        <w:ind w:firstLine="540"/>
        <w:jc w:val="both"/>
        <w:rPr>
          <w:sz w:val="20"/>
          <w:szCs w:val="20"/>
          <w:lang w:eastAsia="ru-RU"/>
        </w:rPr>
      </w:pPr>
      <w:r w:rsidRPr="00116171">
        <w:rPr>
          <w:sz w:val="20"/>
          <w:szCs w:val="20"/>
          <w:lang w:eastAsia="ru-RU"/>
        </w:rPr>
        <w:t>- проектная документация (раздел);</w:t>
      </w:r>
    </w:p>
    <w:p w:rsidR="00F26B66" w:rsidRPr="00116171" w:rsidRDefault="00F26B66" w:rsidP="00F26B66">
      <w:pPr>
        <w:widowControl w:val="0"/>
        <w:autoSpaceDE w:val="0"/>
        <w:autoSpaceDN w:val="0"/>
        <w:adjustRightInd w:val="0"/>
        <w:ind w:firstLine="540"/>
        <w:jc w:val="both"/>
        <w:rPr>
          <w:sz w:val="20"/>
          <w:szCs w:val="20"/>
          <w:lang w:eastAsia="ru-RU"/>
        </w:rPr>
      </w:pPr>
      <w:r w:rsidRPr="00116171">
        <w:rPr>
          <w:sz w:val="20"/>
          <w:szCs w:val="20"/>
          <w:lang w:eastAsia="ru-RU"/>
        </w:rPr>
        <w:t>- нормативный правовой акт (номер, дата, статья).</w:t>
      </w:r>
    </w:p>
    <w:p w:rsidR="00F26B66" w:rsidRPr="00116171" w:rsidRDefault="00F26B66" w:rsidP="00F26B66">
      <w:pPr>
        <w:widowControl w:val="0"/>
        <w:autoSpaceDE w:val="0"/>
        <w:autoSpaceDN w:val="0"/>
        <w:adjustRightInd w:val="0"/>
        <w:ind w:firstLine="540"/>
        <w:jc w:val="both"/>
        <w:rPr>
          <w:rStyle w:val="apple-converted-space"/>
          <w:sz w:val="20"/>
          <w:szCs w:val="20"/>
          <w:shd w:val="clear" w:color="auto" w:fill="FFFFFF"/>
        </w:rPr>
      </w:pPr>
      <w:r w:rsidRPr="00116171">
        <w:rPr>
          <w:sz w:val="20"/>
          <w:szCs w:val="20"/>
          <w:lang w:eastAsia="ru-RU"/>
        </w:rPr>
        <w:t>&lt;8</w:t>
      </w:r>
      <w:proofErr w:type="gramStart"/>
      <w:r w:rsidRPr="00116171">
        <w:rPr>
          <w:sz w:val="20"/>
          <w:szCs w:val="20"/>
          <w:lang w:eastAsia="ru-RU"/>
        </w:rPr>
        <w:t>&gt; У</w:t>
      </w:r>
      <w:proofErr w:type="gramEnd"/>
      <w:r w:rsidRPr="00116171">
        <w:rPr>
          <w:sz w:val="20"/>
          <w:szCs w:val="20"/>
          <w:lang w:eastAsia="ru-RU"/>
        </w:rPr>
        <w:t xml:space="preserve">казывается кем, когда выдано разрешение (реквизиты документа, наименование органа местного самоуправления), заполняется </w:t>
      </w:r>
      <w:bookmarkStart w:id="15" w:name="Par200"/>
      <w:bookmarkEnd w:id="15"/>
      <w:r w:rsidRPr="00116171">
        <w:rPr>
          <w:sz w:val="20"/>
          <w:szCs w:val="20"/>
          <w:shd w:val="clear" w:color="auto" w:fill="FFFFFF"/>
        </w:rPr>
        <w:t>(в случае, если застройщику было предоставлено такое разрешение.</w:t>
      </w:r>
      <w:r w:rsidRPr="00116171">
        <w:rPr>
          <w:rStyle w:val="apple-converted-space"/>
          <w:sz w:val="20"/>
          <w:szCs w:val="20"/>
          <w:shd w:val="clear" w:color="auto" w:fill="FFFFFF"/>
        </w:rPr>
        <w:t> </w:t>
      </w:r>
    </w:p>
    <w:p w:rsidR="00F26B66" w:rsidRPr="00116171" w:rsidRDefault="00F26B66" w:rsidP="00F26B66">
      <w:pPr>
        <w:widowControl w:val="0"/>
        <w:autoSpaceDE w:val="0"/>
        <w:autoSpaceDN w:val="0"/>
        <w:adjustRightInd w:val="0"/>
        <w:ind w:firstLine="540"/>
        <w:jc w:val="both"/>
        <w:rPr>
          <w:sz w:val="20"/>
          <w:szCs w:val="20"/>
          <w:lang w:eastAsia="ru-RU"/>
        </w:rPr>
      </w:pPr>
      <w:r w:rsidRPr="00116171">
        <w:rPr>
          <w:sz w:val="20"/>
          <w:szCs w:val="20"/>
          <w:lang w:eastAsia="ru-RU"/>
        </w:rPr>
        <w:t>&lt;9</w:t>
      </w:r>
      <w:proofErr w:type="gramStart"/>
      <w:r w:rsidRPr="00116171">
        <w:rPr>
          <w:sz w:val="20"/>
          <w:szCs w:val="20"/>
          <w:lang w:eastAsia="ru-RU"/>
        </w:rPr>
        <w:t>&gt; В</w:t>
      </w:r>
      <w:proofErr w:type="gramEnd"/>
      <w:r w:rsidRPr="00116171">
        <w:rPr>
          <w:sz w:val="20"/>
          <w:szCs w:val="20"/>
          <w:lang w:eastAsia="ru-RU"/>
        </w:rPr>
        <w:t xml:space="preserve"> отношении линейных объектов допускается заполнение не всех граф раздела.</w:t>
      </w:r>
    </w:p>
    <w:p w:rsidR="00F26B66" w:rsidRPr="00116171" w:rsidRDefault="00F26B66" w:rsidP="00F26B66">
      <w:pPr>
        <w:widowControl w:val="0"/>
        <w:autoSpaceDE w:val="0"/>
        <w:autoSpaceDN w:val="0"/>
        <w:adjustRightInd w:val="0"/>
        <w:ind w:firstLine="540"/>
        <w:jc w:val="both"/>
        <w:rPr>
          <w:sz w:val="20"/>
          <w:szCs w:val="20"/>
          <w:lang w:eastAsia="ru-RU"/>
        </w:rPr>
      </w:pPr>
      <w:bookmarkStart w:id="16" w:name="Par201"/>
      <w:bookmarkEnd w:id="16"/>
      <w:r w:rsidRPr="00116171">
        <w:rPr>
          <w:sz w:val="20"/>
          <w:szCs w:val="20"/>
          <w:lang w:eastAsia="ru-RU"/>
        </w:rPr>
        <w:t>&lt;10</w:t>
      </w:r>
      <w:proofErr w:type="gramStart"/>
      <w:r w:rsidRPr="00116171">
        <w:rPr>
          <w:sz w:val="20"/>
          <w:szCs w:val="20"/>
          <w:lang w:eastAsia="ru-RU"/>
        </w:rPr>
        <w:t>&gt; З</w:t>
      </w:r>
      <w:proofErr w:type="gramEnd"/>
      <w:r w:rsidRPr="00116171">
        <w:rPr>
          <w:sz w:val="20"/>
          <w:szCs w:val="20"/>
          <w:lang w:eastAsia="ru-RU"/>
        </w:rPr>
        <w:t>аполняется в случае выдачи разрешения на строительство сложного объекта (объекта, входящего в состав имущественного комплекса) в отношении каждого объекта капитального строительства.</w:t>
      </w:r>
    </w:p>
    <w:p w:rsidR="00F26B66" w:rsidRPr="00116171" w:rsidRDefault="00F26B66" w:rsidP="00F26B66">
      <w:pPr>
        <w:widowControl w:val="0"/>
        <w:autoSpaceDE w:val="0"/>
        <w:autoSpaceDN w:val="0"/>
        <w:adjustRightInd w:val="0"/>
        <w:ind w:firstLine="540"/>
        <w:jc w:val="both"/>
        <w:rPr>
          <w:sz w:val="20"/>
          <w:szCs w:val="20"/>
          <w:lang w:eastAsia="ru-RU"/>
        </w:rPr>
      </w:pPr>
      <w:bookmarkStart w:id="17" w:name="Par202"/>
      <w:bookmarkEnd w:id="17"/>
      <w:r w:rsidRPr="00116171">
        <w:rPr>
          <w:sz w:val="20"/>
          <w:szCs w:val="20"/>
          <w:lang w:eastAsia="ru-RU"/>
        </w:rPr>
        <w:t>&lt;11</w:t>
      </w:r>
      <w:proofErr w:type="gramStart"/>
      <w:r w:rsidRPr="00116171">
        <w:rPr>
          <w:sz w:val="20"/>
          <w:szCs w:val="20"/>
          <w:lang w:eastAsia="ru-RU"/>
        </w:rPr>
        <w:t>&gt; У</w:t>
      </w:r>
      <w:proofErr w:type="gramEnd"/>
      <w:r w:rsidRPr="00116171">
        <w:rPr>
          <w:sz w:val="20"/>
          <w:szCs w:val="20"/>
          <w:lang w:eastAsia="ru-RU"/>
        </w:rPr>
        <w:t>казываются дополнительные характеристики, необходимые для осуществления государственного кадастрового учета объекта капитального строительства</w:t>
      </w:r>
      <w:bookmarkStart w:id="18" w:name="Par203"/>
      <w:bookmarkEnd w:id="18"/>
      <w:r w:rsidRPr="00116171">
        <w:rPr>
          <w:sz w:val="20"/>
          <w:szCs w:val="20"/>
          <w:lang w:eastAsia="ru-RU"/>
        </w:rPr>
        <w:t>.</w:t>
      </w:r>
    </w:p>
    <w:p w:rsidR="00F26B66" w:rsidRPr="00116171" w:rsidRDefault="00F26B66" w:rsidP="00F26B66">
      <w:pPr>
        <w:widowControl w:val="0"/>
        <w:autoSpaceDE w:val="0"/>
        <w:autoSpaceDN w:val="0"/>
        <w:adjustRightInd w:val="0"/>
        <w:ind w:firstLine="540"/>
        <w:jc w:val="both"/>
        <w:rPr>
          <w:sz w:val="20"/>
          <w:szCs w:val="20"/>
          <w:lang w:eastAsia="ru-RU"/>
        </w:rPr>
      </w:pPr>
      <w:r w:rsidRPr="00116171">
        <w:rPr>
          <w:sz w:val="20"/>
          <w:szCs w:val="20"/>
          <w:lang w:eastAsia="ru-RU"/>
        </w:rPr>
        <w:t>&lt;12</w:t>
      </w:r>
      <w:proofErr w:type="gramStart"/>
      <w:r w:rsidRPr="00116171">
        <w:rPr>
          <w:sz w:val="20"/>
          <w:szCs w:val="20"/>
          <w:lang w:eastAsia="ru-RU"/>
        </w:rPr>
        <w:t>&gt; У</w:t>
      </w:r>
      <w:proofErr w:type="gramEnd"/>
      <w:r w:rsidRPr="00116171">
        <w:rPr>
          <w:sz w:val="20"/>
          <w:szCs w:val="20"/>
          <w:lang w:eastAsia="ru-RU"/>
        </w:rPr>
        <w:t>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p>
    <w:p w:rsidR="00F26B66" w:rsidRPr="00116171" w:rsidRDefault="00F26B66" w:rsidP="00F26B66">
      <w:pPr>
        <w:widowControl w:val="0"/>
        <w:autoSpaceDE w:val="0"/>
        <w:autoSpaceDN w:val="0"/>
        <w:adjustRightInd w:val="0"/>
        <w:ind w:firstLine="540"/>
        <w:jc w:val="both"/>
        <w:rPr>
          <w:sz w:val="20"/>
          <w:szCs w:val="20"/>
          <w:lang w:eastAsia="ru-RU"/>
        </w:rPr>
      </w:pPr>
      <w:bookmarkStart w:id="19" w:name="Par204"/>
      <w:bookmarkEnd w:id="19"/>
      <w:r w:rsidRPr="00116171">
        <w:rPr>
          <w:sz w:val="20"/>
          <w:szCs w:val="20"/>
          <w:lang w:eastAsia="ru-RU"/>
        </w:rPr>
        <w:t>&lt;13</w:t>
      </w:r>
      <w:proofErr w:type="gramStart"/>
      <w:r w:rsidRPr="00116171">
        <w:rPr>
          <w:sz w:val="20"/>
          <w:szCs w:val="20"/>
          <w:lang w:eastAsia="ru-RU"/>
        </w:rPr>
        <w:t>&gt; З</w:t>
      </w:r>
      <w:proofErr w:type="gramEnd"/>
      <w:r w:rsidRPr="00116171">
        <w:rPr>
          <w:sz w:val="20"/>
          <w:szCs w:val="20"/>
          <w:lang w:eastAsia="ru-RU"/>
        </w:rPr>
        <w:t>аполняется только в отношении линейного объекта с учетом показателей, содержащихся в утвержденной проектной документации на основании положительного заключения экспертизы проектной документации. Допускается заполнение не всех граф раздела.</w:t>
      </w:r>
    </w:p>
    <w:p w:rsidR="00F26B66" w:rsidRPr="00116171" w:rsidRDefault="00F26B66" w:rsidP="00F26B66">
      <w:pPr>
        <w:widowControl w:val="0"/>
        <w:autoSpaceDE w:val="0"/>
        <w:autoSpaceDN w:val="0"/>
        <w:adjustRightInd w:val="0"/>
        <w:ind w:firstLine="540"/>
        <w:jc w:val="both"/>
        <w:rPr>
          <w:sz w:val="20"/>
          <w:szCs w:val="20"/>
          <w:lang w:eastAsia="ru-RU"/>
        </w:rPr>
      </w:pPr>
      <w:bookmarkStart w:id="20" w:name="Par205"/>
      <w:bookmarkEnd w:id="20"/>
      <w:r w:rsidRPr="00116171">
        <w:rPr>
          <w:sz w:val="20"/>
          <w:szCs w:val="20"/>
          <w:lang w:eastAsia="ru-RU"/>
        </w:rPr>
        <w:t>&lt;14</w:t>
      </w:r>
      <w:proofErr w:type="gramStart"/>
      <w:r w:rsidRPr="00116171">
        <w:rPr>
          <w:sz w:val="20"/>
          <w:szCs w:val="20"/>
          <w:lang w:eastAsia="ru-RU"/>
        </w:rPr>
        <w:t>&gt; У</w:t>
      </w:r>
      <w:proofErr w:type="gramEnd"/>
      <w:r w:rsidRPr="00116171">
        <w:rPr>
          <w:sz w:val="20"/>
          <w:szCs w:val="20"/>
          <w:lang w:eastAsia="ru-RU"/>
        </w:rPr>
        <w:t>казываются дополнительные характеристики, необходимые для осуществления государственного кадастрового учета объекта капитального строительства, в том числе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F26B66" w:rsidRPr="00116171" w:rsidRDefault="00F26B66" w:rsidP="00F26B66">
      <w:pPr>
        <w:widowControl w:val="0"/>
        <w:autoSpaceDE w:val="0"/>
        <w:autoSpaceDN w:val="0"/>
        <w:adjustRightInd w:val="0"/>
        <w:ind w:firstLine="540"/>
        <w:jc w:val="both"/>
        <w:rPr>
          <w:sz w:val="20"/>
          <w:szCs w:val="20"/>
          <w:lang w:eastAsia="ru-RU"/>
        </w:rPr>
      </w:pPr>
      <w:bookmarkStart w:id="21" w:name="Par206"/>
      <w:bookmarkEnd w:id="21"/>
      <w:r w:rsidRPr="00116171">
        <w:rPr>
          <w:sz w:val="20"/>
          <w:szCs w:val="20"/>
          <w:lang w:eastAsia="ru-RU"/>
        </w:rPr>
        <w:t>&lt;15</w:t>
      </w:r>
      <w:proofErr w:type="gramStart"/>
      <w:r w:rsidRPr="00116171">
        <w:rPr>
          <w:sz w:val="20"/>
          <w:szCs w:val="20"/>
          <w:lang w:eastAsia="ru-RU"/>
        </w:rPr>
        <w:t>&gt; У</w:t>
      </w:r>
      <w:proofErr w:type="gramEnd"/>
      <w:r w:rsidRPr="00116171">
        <w:rPr>
          <w:sz w:val="20"/>
          <w:szCs w:val="20"/>
          <w:lang w:eastAsia="ru-RU"/>
        </w:rPr>
        <w:t>казываются наименование и реквизиты правоустанавливающего документа на земельный участок.</w:t>
      </w:r>
    </w:p>
    <w:p w:rsidR="00F26B66" w:rsidRPr="00116171" w:rsidRDefault="00F26B66" w:rsidP="00F26B66">
      <w:pPr>
        <w:widowControl w:val="0"/>
        <w:autoSpaceDE w:val="0"/>
        <w:autoSpaceDN w:val="0"/>
        <w:adjustRightInd w:val="0"/>
        <w:ind w:firstLine="540"/>
        <w:jc w:val="both"/>
        <w:rPr>
          <w:sz w:val="20"/>
          <w:szCs w:val="20"/>
          <w:lang w:eastAsia="ru-RU"/>
        </w:rPr>
      </w:pPr>
      <w:bookmarkStart w:id="22" w:name="Par209"/>
      <w:bookmarkEnd w:id="22"/>
    </w:p>
    <w:p w:rsidR="00F26B66" w:rsidRPr="00116171" w:rsidRDefault="00F26B66" w:rsidP="00F26B66">
      <w:pPr>
        <w:autoSpaceDE w:val="0"/>
        <w:autoSpaceDN w:val="0"/>
        <w:adjustRightInd w:val="0"/>
        <w:jc w:val="both"/>
        <w:rPr>
          <w:sz w:val="26"/>
          <w:szCs w:val="26"/>
        </w:rPr>
      </w:pPr>
      <w:r w:rsidRPr="00116171">
        <w:rPr>
          <w:b/>
          <w:szCs w:val="28"/>
        </w:rPr>
        <w:t xml:space="preserve">Обязуюсь  обо  всех  изменениях,  связанных  с приведенными в настоящем заявлении сведениями, сообщать </w:t>
      </w:r>
      <w:proofErr w:type="gramStart"/>
      <w:r w:rsidRPr="00116171">
        <w:rPr>
          <w:b/>
          <w:szCs w:val="28"/>
        </w:rPr>
        <w:t>в</w:t>
      </w:r>
      <w:proofErr w:type="gramEnd"/>
      <w:r w:rsidRPr="00116171">
        <w:rPr>
          <w:b/>
          <w:sz w:val="26"/>
          <w:szCs w:val="26"/>
        </w:rPr>
        <w:t xml:space="preserve"> ______________________________________________________________________</w:t>
      </w:r>
    </w:p>
    <w:p w:rsidR="00F26B66" w:rsidRPr="00116171" w:rsidRDefault="00F26B66" w:rsidP="00F26B66">
      <w:pPr>
        <w:autoSpaceDE w:val="0"/>
        <w:autoSpaceDN w:val="0"/>
        <w:adjustRightInd w:val="0"/>
        <w:jc w:val="center"/>
        <w:rPr>
          <w:sz w:val="20"/>
          <w:szCs w:val="20"/>
        </w:rPr>
      </w:pPr>
      <w:r w:rsidRPr="00116171">
        <w:rPr>
          <w:sz w:val="20"/>
          <w:szCs w:val="20"/>
        </w:rPr>
        <w:t>(наименование уполномоченного органа)</w:t>
      </w:r>
    </w:p>
    <w:p w:rsidR="00F26B66" w:rsidRPr="00116171" w:rsidRDefault="00F26B66" w:rsidP="00F26B66">
      <w:pPr>
        <w:autoSpaceDE w:val="0"/>
        <w:autoSpaceDN w:val="0"/>
        <w:adjustRightInd w:val="0"/>
        <w:jc w:val="both"/>
        <w:rPr>
          <w:sz w:val="26"/>
          <w:szCs w:val="26"/>
        </w:rPr>
      </w:pPr>
    </w:p>
    <w:p w:rsidR="00F26B66" w:rsidRPr="00116171" w:rsidRDefault="00F26B66" w:rsidP="00F26B66">
      <w:pPr>
        <w:autoSpaceDE w:val="0"/>
        <w:autoSpaceDN w:val="0"/>
        <w:adjustRightInd w:val="0"/>
        <w:jc w:val="both"/>
        <w:rPr>
          <w:szCs w:val="28"/>
        </w:rPr>
      </w:pPr>
      <w:r w:rsidRPr="00116171">
        <w:rPr>
          <w:szCs w:val="28"/>
        </w:rPr>
        <w:t>О принятом решении прошу сообщить:</w:t>
      </w:r>
    </w:p>
    <w:p w:rsidR="00F26B66" w:rsidRPr="00116171" w:rsidRDefault="00F26B66" w:rsidP="00F26B66">
      <w:pPr>
        <w:autoSpaceDE w:val="0"/>
        <w:autoSpaceDN w:val="0"/>
        <w:adjustRightInd w:val="0"/>
        <w:jc w:val="both"/>
        <w:rPr>
          <w:szCs w:val="28"/>
        </w:rPr>
      </w:pPr>
      <w:r w:rsidRPr="00116171">
        <w:rPr>
          <w:szCs w:val="28"/>
        </w:rPr>
        <w:lastRenderedPageBreak/>
        <w:t>по электронной почте________________________ по телефону__________</w:t>
      </w:r>
    </w:p>
    <w:p w:rsidR="00F26B66" w:rsidRPr="00116171" w:rsidRDefault="00F26B66" w:rsidP="00F26B66">
      <w:pPr>
        <w:autoSpaceDE w:val="0"/>
        <w:autoSpaceDN w:val="0"/>
        <w:adjustRightInd w:val="0"/>
        <w:jc w:val="both"/>
        <w:rPr>
          <w:sz w:val="26"/>
          <w:szCs w:val="26"/>
        </w:rPr>
      </w:pPr>
      <w:r w:rsidRPr="00116171">
        <w:rPr>
          <w:szCs w:val="28"/>
        </w:rPr>
        <w:t>по почтовому адресу:_____________________________________________</w:t>
      </w:r>
    </w:p>
    <w:p w:rsidR="00F26B66" w:rsidRPr="00116171" w:rsidRDefault="00F26B66" w:rsidP="00F26B66">
      <w:pPr>
        <w:autoSpaceDE w:val="0"/>
        <w:autoSpaceDN w:val="0"/>
        <w:adjustRightInd w:val="0"/>
        <w:spacing w:after="200"/>
        <w:jc w:val="both"/>
        <w:rPr>
          <w:szCs w:val="28"/>
          <w:lang w:eastAsia="ru-RU"/>
        </w:rPr>
      </w:pPr>
    </w:p>
    <w:p w:rsidR="00F26B66" w:rsidRPr="00116171" w:rsidRDefault="00F26B66" w:rsidP="00F26B66">
      <w:pPr>
        <w:autoSpaceDE w:val="0"/>
        <w:autoSpaceDN w:val="0"/>
        <w:adjustRightInd w:val="0"/>
        <w:spacing w:after="200"/>
        <w:jc w:val="both"/>
        <w:rPr>
          <w:szCs w:val="28"/>
          <w:lang w:eastAsia="ru-RU"/>
        </w:rPr>
      </w:pPr>
      <w:r w:rsidRPr="00116171">
        <w:rPr>
          <w:szCs w:val="28"/>
          <w:lang w:eastAsia="ru-RU"/>
        </w:rPr>
        <w:t>К заявлению прилагаются следующие документы (</w:t>
      </w:r>
      <w:proofErr w:type="gramStart"/>
      <w:r w:rsidRPr="00116171">
        <w:rPr>
          <w:szCs w:val="28"/>
          <w:lang w:eastAsia="ru-RU"/>
        </w:rPr>
        <w:t>ненужное</w:t>
      </w:r>
      <w:proofErr w:type="gramEnd"/>
      <w:r w:rsidRPr="00116171">
        <w:rPr>
          <w:szCs w:val="28"/>
          <w:lang w:eastAsia="ru-RU"/>
        </w:rPr>
        <w:t xml:space="preserve"> зачеркнуть)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
        <w:gridCol w:w="6847"/>
        <w:gridCol w:w="2130"/>
      </w:tblGrid>
      <w:tr w:rsidR="00F26B66" w:rsidRPr="00116171" w:rsidTr="00A32530">
        <w:trPr>
          <w:trHeight w:val="1033"/>
        </w:trPr>
        <w:tc>
          <w:tcPr>
            <w:tcW w:w="594" w:type="dxa"/>
            <w:shd w:val="clear" w:color="auto" w:fill="auto"/>
          </w:tcPr>
          <w:p w:rsidR="00F26B66" w:rsidRPr="00116171" w:rsidRDefault="00F26B66" w:rsidP="00A32530">
            <w:pPr>
              <w:autoSpaceDE w:val="0"/>
              <w:autoSpaceDN w:val="0"/>
              <w:adjustRightInd w:val="0"/>
              <w:spacing w:after="200"/>
              <w:jc w:val="center"/>
              <w:rPr>
                <w:szCs w:val="28"/>
                <w:lang w:eastAsia="ru-RU"/>
              </w:rPr>
            </w:pPr>
            <w:r w:rsidRPr="00116171">
              <w:rPr>
                <w:szCs w:val="28"/>
                <w:lang w:eastAsia="ru-RU"/>
              </w:rPr>
              <w:t xml:space="preserve">№ </w:t>
            </w:r>
            <w:proofErr w:type="gramStart"/>
            <w:r w:rsidRPr="00116171">
              <w:rPr>
                <w:szCs w:val="28"/>
                <w:lang w:eastAsia="ru-RU"/>
              </w:rPr>
              <w:t>п</w:t>
            </w:r>
            <w:proofErr w:type="gramEnd"/>
            <w:r w:rsidRPr="00116171">
              <w:rPr>
                <w:szCs w:val="28"/>
                <w:lang w:eastAsia="ru-RU"/>
              </w:rPr>
              <w:t>/п</w:t>
            </w:r>
          </w:p>
        </w:tc>
        <w:tc>
          <w:tcPr>
            <w:tcW w:w="7169" w:type="dxa"/>
            <w:shd w:val="clear" w:color="auto" w:fill="auto"/>
          </w:tcPr>
          <w:p w:rsidR="00F26B66" w:rsidRPr="00116171" w:rsidRDefault="00F26B66" w:rsidP="00A32530">
            <w:pPr>
              <w:autoSpaceDE w:val="0"/>
              <w:autoSpaceDN w:val="0"/>
              <w:adjustRightInd w:val="0"/>
              <w:spacing w:after="200"/>
              <w:jc w:val="center"/>
              <w:rPr>
                <w:szCs w:val="28"/>
                <w:lang w:eastAsia="ru-RU"/>
              </w:rPr>
            </w:pPr>
            <w:r w:rsidRPr="00116171">
              <w:rPr>
                <w:szCs w:val="28"/>
                <w:lang w:eastAsia="ru-RU"/>
              </w:rPr>
              <w:t>Наименование документа</w:t>
            </w:r>
          </w:p>
        </w:tc>
        <w:tc>
          <w:tcPr>
            <w:tcW w:w="1808" w:type="dxa"/>
          </w:tcPr>
          <w:p w:rsidR="00F26B66" w:rsidRPr="00116171" w:rsidRDefault="00F26B66" w:rsidP="00A32530">
            <w:pPr>
              <w:autoSpaceDE w:val="0"/>
              <w:autoSpaceDN w:val="0"/>
              <w:adjustRightInd w:val="0"/>
              <w:jc w:val="center"/>
              <w:rPr>
                <w:szCs w:val="28"/>
                <w:lang w:eastAsia="ru-RU"/>
              </w:rPr>
            </w:pPr>
            <w:r w:rsidRPr="00116171">
              <w:rPr>
                <w:szCs w:val="28"/>
                <w:lang w:eastAsia="ru-RU"/>
              </w:rPr>
              <w:t>Отметка о предоставлении</w:t>
            </w:r>
          </w:p>
          <w:p w:rsidR="00F26B66" w:rsidRPr="00116171" w:rsidRDefault="00F26B66" w:rsidP="00A32530">
            <w:pPr>
              <w:autoSpaceDE w:val="0"/>
              <w:autoSpaceDN w:val="0"/>
              <w:adjustRightInd w:val="0"/>
              <w:spacing w:after="200"/>
              <w:jc w:val="center"/>
              <w:rPr>
                <w:szCs w:val="28"/>
                <w:lang w:val="en-US" w:eastAsia="ru-RU"/>
              </w:rPr>
            </w:pPr>
            <w:r w:rsidRPr="00116171">
              <w:rPr>
                <w:szCs w:val="28"/>
                <w:lang w:val="en-US" w:eastAsia="ru-RU"/>
              </w:rPr>
              <w:t>(V)</w:t>
            </w:r>
          </w:p>
        </w:tc>
      </w:tr>
      <w:tr w:rsidR="00F26B66" w:rsidRPr="00116171" w:rsidTr="00A32530">
        <w:trPr>
          <w:trHeight w:val="316"/>
        </w:trPr>
        <w:tc>
          <w:tcPr>
            <w:tcW w:w="594" w:type="dxa"/>
            <w:shd w:val="clear" w:color="auto" w:fill="auto"/>
          </w:tcPr>
          <w:p w:rsidR="00F26B66" w:rsidRPr="00116171" w:rsidRDefault="00F26B66" w:rsidP="00A32530">
            <w:pPr>
              <w:autoSpaceDE w:val="0"/>
              <w:autoSpaceDN w:val="0"/>
              <w:adjustRightInd w:val="0"/>
              <w:spacing w:after="200"/>
              <w:rPr>
                <w:szCs w:val="28"/>
                <w:lang w:eastAsia="ru-RU"/>
              </w:rPr>
            </w:pPr>
            <w:r w:rsidRPr="00116171">
              <w:rPr>
                <w:szCs w:val="28"/>
                <w:lang w:eastAsia="ru-RU"/>
              </w:rPr>
              <w:t xml:space="preserve">         1.</w:t>
            </w:r>
          </w:p>
        </w:tc>
        <w:tc>
          <w:tcPr>
            <w:tcW w:w="7169" w:type="dxa"/>
            <w:shd w:val="clear" w:color="auto" w:fill="auto"/>
          </w:tcPr>
          <w:p w:rsidR="00F26B66" w:rsidRPr="00116171" w:rsidRDefault="00F26B66" w:rsidP="00A32530">
            <w:pPr>
              <w:jc w:val="both"/>
              <w:rPr>
                <w:szCs w:val="28"/>
                <w:lang w:eastAsia="ru-RU"/>
              </w:rPr>
            </w:pPr>
            <w:r w:rsidRPr="00116171">
              <w:rPr>
                <w:szCs w:val="28"/>
                <w:lang w:eastAsia="ru-RU"/>
              </w:rPr>
              <w:t>Правоустанавливающие документы на земельный участок.</w:t>
            </w:r>
          </w:p>
        </w:tc>
        <w:tc>
          <w:tcPr>
            <w:tcW w:w="1808" w:type="dxa"/>
          </w:tcPr>
          <w:p w:rsidR="00F26B66" w:rsidRPr="00116171" w:rsidRDefault="00F26B66" w:rsidP="00A32530">
            <w:pPr>
              <w:jc w:val="both"/>
              <w:rPr>
                <w:szCs w:val="28"/>
                <w:lang w:eastAsia="ru-RU"/>
              </w:rPr>
            </w:pPr>
          </w:p>
        </w:tc>
      </w:tr>
      <w:tr w:rsidR="00F26B66" w:rsidRPr="00116171" w:rsidTr="00A32530">
        <w:tc>
          <w:tcPr>
            <w:tcW w:w="594" w:type="dxa"/>
            <w:shd w:val="clear" w:color="auto" w:fill="auto"/>
          </w:tcPr>
          <w:p w:rsidR="00F26B66" w:rsidRPr="00116171" w:rsidRDefault="00F26B66" w:rsidP="00A32530">
            <w:pPr>
              <w:autoSpaceDE w:val="0"/>
              <w:autoSpaceDN w:val="0"/>
              <w:adjustRightInd w:val="0"/>
              <w:spacing w:after="200"/>
              <w:rPr>
                <w:szCs w:val="28"/>
                <w:lang w:eastAsia="ru-RU"/>
              </w:rPr>
            </w:pPr>
            <w:r w:rsidRPr="00116171">
              <w:rPr>
                <w:szCs w:val="28"/>
                <w:lang w:eastAsia="ru-RU"/>
              </w:rPr>
              <w:t xml:space="preserve">         2.</w:t>
            </w:r>
          </w:p>
        </w:tc>
        <w:tc>
          <w:tcPr>
            <w:tcW w:w="7169" w:type="dxa"/>
            <w:shd w:val="clear" w:color="auto" w:fill="auto"/>
          </w:tcPr>
          <w:p w:rsidR="00F26B66" w:rsidRPr="00116171" w:rsidRDefault="00F26B66" w:rsidP="00A32530">
            <w:pPr>
              <w:autoSpaceDE w:val="0"/>
              <w:autoSpaceDN w:val="0"/>
              <w:adjustRightInd w:val="0"/>
              <w:jc w:val="both"/>
              <w:rPr>
                <w:szCs w:val="28"/>
                <w:lang w:eastAsia="ru-RU"/>
              </w:rPr>
            </w:pPr>
            <w:r w:rsidRPr="00116171">
              <w:rPr>
                <w:szCs w:val="28"/>
                <w:lang w:eastAsia="ru-RU"/>
              </w:rPr>
              <w:t xml:space="preserve">При наличии соглашения о передаче в случаях, установленных бюджетным </w:t>
            </w:r>
            <w:hyperlink r:id="rId27" w:history="1">
              <w:r w:rsidRPr="00116171">
                <w:rPr>
                  <w:szCs w:val="28"/>
                  <w:lang w:eastAsia="ru-RU"/>
                </w:rPr>
                <w:t>законодательством</w:t>
              </w:r>
            </w:hyperlink>
            <w:r w:rsidRPr="00116171">
              <w:rPr>
                <w:szCs w:val="28"/>
                <w:lang w:eastAsia="ru-RU"/>
              </w:rPr>
              <w:t xml:space="preserve"> Российской Федерации, органом государственной власти (государственным органом),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tc>
        <w:tc>
          <w:tcPr>
            <w:tcW w:w="1808" w:type="dxa"/>
          </w:tcPr>
          <w:p w:rsidR="00F26B66" w:rsidRPr="00116171" w:rsidRDefault="00F26B66" w:rsidP="00A32530">
            <w:pPr>
              <w:autoSpaceDE w:val="0"/>
              <w:autoSpaceDN w:val="0"/>
              <w:adjustRightInd w:val="0"/>
              <w:jc w:val="both"/>
              <w:rPr>
                <w:szCs w:val="28"/>
                <w:lang w:eastAsia="ru-RU"/>
              </w:rPr>
            </w:pPr>
          </w:p>
        </w:tc>
      </w:tr>
      <w:tr w:rsidR="00F26B66" w:rsidRPr="00116171" w:rsidTr="00A32530">
        <w:tc>
          <w:tcPr>
            <w:tcW w:w="594" w:type="dxa"/>
            <w:shd w:val="clear" w:color="auto" w:fill="auto"/>
          </w:tcPr>
          <w:p w:rsidR="00F26B66" w:rsidRPr="00116171" w:rsidRDefault="00F26B66" w:rsidP="00A32530">
            <w:pPr>
              <w:autoSpaceDE w:val="0"/>
              <w:autoSpaceDN w:val="0"/>
              <w:adjustRightInd w:val="0"/>
              <w:spacing w:after="200"/>
              <w:jc w:val="both"/>
              <w:rPr>
                <w:szCs w:val="28"/>
                <w:lang w:eastAsia="ru-RU"/>
              </w:rPr>
            </w:pPr>
            <w:r w:rsidRPr="00116171">
              <w:rPr>
                <w:szCs w:val="28"/>
                <w:lang w:eastAsia="ru-RU"/>
              </w:rPr>
              <w:t xml:space="preserve">       3.</w:t>
            </w:r>
          </w:p>
        </w:tc>
        <w:tc>
          <w:tcPr>
            <w:tcW w:w="7169" w:type="dxa"/>
            <w:shd w:val="clear" w:color="auto" w:fill="auto"/>
          </w:tcPr>
          <w:p w:rsidR="00F26B66" w:rsidRPr="00116171" w:rsidRDefault="00F26B66" w:rsidP="00A32530">
            <w:pPr>
              <w:autoSpaceDE w:val="0"/>
              <w:autoSpaceDN w:val="0"/>
              <w:adjustRightInd w:val="0"/>
              <w:jc w:val="both"/>
              <w:rPr>
                <w:szCs w:val="28"/>
                <w:lang w:eastAsia="ru-RU"/>
              </w:rPr>
            </w:pPr>
            <w:r w:rsidRPr="00116171">
              <w:rPr>
                <w:szCs w:val="28"/>
                <w:lang w:eastAsia="ru-RU"/>
              </w:rPr>
              <w:t xml:space="preserve"> Градостроительный план земельного участка, выданный не ранее чем за три года до дня представления заявления на получение разрешения на строительство.</w:t>
            </w:r>
          </w:p>
        </w:tc>
        <w:tc>
          <w:tcPr>
            <w:tcW w:w="1808" w:type="dxa"/>
          </w:tcPr>
          <w:p w:rsidR="00F26B66" w:rsidRPr="00116171" w:rsidRDefault="00F26B66" w:rsidP="00A32530">
            <w:pPr>
              <w:autoSpaceDE w:val="0"/>
              <w:autoSpaceDN w:val="0"/>
              <w:adjustRightInd w:val="0"/>
              <w:jc w:val="both"/>
              <w:rPr>
                <w:szCs w:val="28"/>
                <w:lang w:eastAsia="ru-RU"/>
              </w:rPr>
            </w:pPr>
          </w:p>
        </w:tc>
      </w:tr>
      <w:tr w:rsidR="00F26B66" w:rsidRPr="00116171" w:rsidTr="00A32530">
        <w:tc>
          <w:tcPr>
            <w:tcW w:w="594" w:type="dxa"/>
            <w:shd w:val="clear" w:color="auto" w:fill="auto"/>
          </w:tcPr>
          <w:p w:rsidR="00F26B66" w:rsidRPr="00116171" w:rsidRDefault="00F26B66" w:rsidP="00A32530">
            <w:pPr>
              <w:autoSpaceDE w:val="0"/>
              <w:autoSpaceDN w:val="0"/>
              <w:adjustRightInd w:val="0"/>
              <w:spacing w:after="200"/>
              <w:jc w:val="center"/>
              <w:rPr>
                <w:szCs w:val="28"/>
                <w:lang w:eastAsia="ru-RU"/>
              </w:rPr>
            </w:pPr>
            <w:r w:rsidRPr="00116171">
              <w:rPr>
                <w:szCs w:val="28"/>
                <w:lang w:eastAsia="ru-RU"/>
              </w:rPr>
              <w:t>4.</w:t>
            </w:r>
          </w:p>
        </w:tc>
        <w:tc>
          <w:tcPr>
            <w:tcW w:w="7169" w:type="dxa"/>
            <w:shd w:val="clear" w:color="auto" w:fill="auto"/>
          </w:tcPr>
          <w:p w:rsidR="00F26B66" w:rsidRPr="00116171" w:rsidRDefault="00F26B66" w:rsidP="00A32530">
            <w:pPr>
              <w:jc w:val="both"/>
              <w:rPr>
                <w:szCs w:val="28"/>
                <w:lang w:eastAsia="ru-RU"/>
              </w:rPr>
            </w:pPr>
            <w:r w:rsidRPr="00116171">
              <w:rPr>
                <w:szCs w:val="28"/>
                <w:lang w:eastAsia="ru-RU"/>
              </w:rPr>
              <w:t xml:space="preserve"> Материалы, содержащиеся в проектной документации:</w:t>
            </w:r>
          </w:p>
          <w:p w:rsidR="00F26B66" w:rsidRPr="00116171" w:rsidRDefault="00F26B66" w:rsidP="00A32530">
            <w:pPr>
              <w:autoSpaceDE w:val="0"/>
              <w:autoSpaceDN w:val="0"/>
              <w:adjustRightInd w:val="0"/>
              <w:ind w:firstLine="709"/>
              <w:jc w:val="both"/>
              <w:rPr>
                <w:szCs w:val="28"/>
                <w:lang w:eastAsia="ru-RU"/>
              </w:rPr>
            </w:pPr>
            <w:r w:rsidRPr="00116171">
              <w:rPr>
                <w:szCs w:val="28"/>
                <w:lang w:eastAsia="ru-RU"/>
              </w:rPr>
              <w:t>а) пояснительная записка;</w:t>
            </w:r>
          </w:p>
          <w:p w:rsidR="00F26B66" w:rsidRPr="00116171" w:rsidRDefault="00F26B66" w:rsidP="00A32530">
            <w:pPr>
              <w:autoSpaceDE w:val="0"/>
              <w:autoSpaceDN w:val="0"/>
              <w:adjustRightInd w:val="0"/>
              <w:ind w:firstLine="709"/>
              <w:jc w:val="both"/>
              <w:rPr>
                <w:szCs w:val="28"/>
                <w:lang w:eastAsia="ru-RU"/>
              </w:rPr>
            </w:pPr>
            <w:r w:rsidRPr="00116171">
              <w:rPr>
                <w:szCs w:val="28"/>
                <w:lang w:eastAsia="ru-RU"/>
              </w:rPr>
              <w:t xml:space="preserve">б) схема планировочной организации земельного участка, выполненная в соответствии </w:t>
            </w:r>
            <w:r w:rsidRPr="00116171">
              <w:rPr>
                <w:szCs w:val="28"/>
                <w:shd w:val="clear" w:color="auto" w:fill="FFFFFF"/>
                <w:lang w:eastAsia="ru-RU"/>
              </w:rPr>
              <w:t>с информацией, указанной в градостроительном плане</w:t>
            </w:r>
            <w:r w:rsidRPr="00116171">
              <w:rPr>
                <w:szCs w:val="28"/>
                <w:lang w:eastAsia="ru-RU"/>
              </w:rPr>
              <w:t xml:space="preserve">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F26B66" w:rsidRPr="00116171" w:rsidRDefault="00F26B66" w:rsidP="00A32530">
            <w:pPr>
              <w:autoSpaceDE w:val="0"/>
              <w:autoSpaceDN w:val="0"/>
              <w:adjustRightInd w:val="0"/>
              <w:ind w:firstLine="709"/>
              <w:jc w:val="both"/>
              <w:rPr>
                <w:szCs w:val="28"/>
                <w:lang w:eastAsia="ru-RU"/>
              </w:rPr>
            </w:pPr>
            <w:r w:rsidRPr="00116171">
              <w:rPr>
                <w:szCs w:val="28"/>
                <w:lang w:eastAsia="ru-RU"/>
              </w:rPr>
              <w:t xml:space="preserve">в) схема планировочной организации земельного участка, подтверждающая расположение линейного </w:t>
            </w:r>
            <w:r w:rsidRPr="00116171">
              <w:rPr>
                <w:szCs w:val="28"/>
                <w:lang w:eastAsia="ru-RU"/>
              </w:rPr>
              <w:lastRenderedPageBreak/>
              <w:t>объекта в пределах красных линий, утвержденных в составе документации по планировке территории применительно к линейным объектам;</w:t>
            </w:r>
          </w:p>
          <w:p w:rsidR="00F26B66" w:rsidRPr="00116171" w:rsidRDefault="00F26B66" w:rsidP="00A32530">
            <w:pPr>
              <w:autoSpaceDE w:val="0"/>
              <w:autoSpaceDN w:val="0"/>
              <w:adjustRightInd w:val="0"/>
              <w:ind w:firstLine="709"/>
              <w:jc w:val="both"/>
              <w:rPr>
                <w:szCs w:val="28"/>
                <w:lang w:eastAsia="ru-RU"/>
              </w:rPr>
            </w:pPr>
            <w:r w:rsidRPr="00116171">
              <w:rPr>
                <w:szCs w:val="28"/>
                <w:lang w:eastAsia="ru-RU"/>
              </w:rPr>
              <w:t>г)   архитектурные решения;</w:t>
            </w:r>
          </w:p>
          <w:p w:rsidR="00F26B66" w:rsidRPr="00116171" w:rsidRDefault="00F26B66" w:rsidP="00A32530">
            <w:pPr>
              <w:autoSpaceDE w:val="0"/>
              <w:autoSpaceDN w:val="0"/>
              <w:adjustRightInd w:val="0"/>
              <w:ind w:firstLine="709"/>
              <w:jc w:val="both"/>
              <w:rPr>
                <w:szCs w:val="28"/>
                <w:lang w:eastAsia="ru-RU"/>
              </w:rPr>
            </w:pPr>
            <w:r w:rsidRPr="00116171">
              <w:rPr>
                <w:szCs w:val="28"/>
                <w:lang w:eastAsia="ru-RU"/>
              </w:rPr>
              <w:t>д)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F26B66" w:rsidRPr="00116171" w:rsidRDefault="00F26B66" w:rsidP="00A32530">
            <w:pPr>
              <w:autoSpaceDE w:val="0"/>
              <w:autoSpaceDN w:val="0"/>
              <w:adjustRightInd w:val="0"/>
              <w:ind w:firstLine="709"/>
              <w:jc w:val="both"/>
              <w:rPr>
                <w:szCs w:val="28"/>
                <w:lang w:eastAsia="ru-RU"/>
              </w:rPr>
            </w:pPr>
            <w:r w:rsidRPr="00116171">
              <w:rPr>
                <w:szCs w:val="28"/>
                <w:lang w:eastAsia="ru-RU"/>
              </w:rPr>
              <w:t>е) проект организации строительства объекта капитального строительства;</w:t>
            </w:r>
          </w:p>
          <w:p w:rsidR="00F26B66" w:rsidRPr="00116171" w:rsidRDefault="00F26B66" w:rsidP="00A32530">
            <w:pPr>
              <w:autoSpaceDE w:val="0"/>
              <w:autoSpaceDN w:val="0"/>
              <w:adjustRightInd w:val="0"/>
              <w:ind w:firstLine="709"/>
              <w:jc w:val="both"/>
              <w:rPr>
                <w:szCs w:val="28"/>
                <w:lang w:eastAsia="ru-RU"/>
              </w:rPr>
            </w:pPr>
            <w:r w:rsidRPr="00116171">
              <w:rPr>
                <w:szCs w:val="28"/>
                <w:lang w:eastAsia="ru-RU"/>
              </w:rPr>
              <w:t>ж) проект организации работ по сносу или демонтажу объектов капитального строительства, их частей;</w:t>
            </w:r>
          </w:p>
          <w:p w:rsidR="00F26B66" w:rsidRPr="00116171" w:rsidRDefault="00F26B66" w:rsidP="00A32530">
            <w:pPr>
              <w:autoSpaceDE w:val="0"/>
              <w:autoSpaceDN w:val="0"/>
              <w:adjustRightInd w:val="0"/>
              <w:ind w:firstLine="540"/>
              <w:jc w:val="both"/>
              <w:rPr>
                <w:szCs w:val="28"/>
                <w:lang w:eastAsia="ru-RU"/>
              </w:rPr>
            </w:pPr>
            <w:r w:rsidRPr="00116171">
              <w:rPr>
                <w:szCs w:val="28"/>
                <w:lang w:eastAsia="ru-RU"/>
              </w:rPr>
              <w:t xml:space="preserve">  </w:t>
            </w:r>
            <w:proofErr w:type="gramStart"/>
            <w:r w:rsidRPr="00116171">
              <w:rPr>
                <w:szCs w:val="28"/>
                <w:lang w:eastAsia="ru-RU"/>
              </w:rPr>
              <w:t xml:space="preserve">з)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со </w:t>
            </w:r>
            <w:hyperlink r:id="rId28" w:history="1">
              <w:r w:rsidRPr="00116171">
                <w:rPr>
                  <w:szCs w:val="28"/>
                  <w:lang w:eastAsia="ru-RU"/>
                </w:rPr>
                <w:t>статьей 49</w:t>
              </w:r>
            </w:hyperlink>
            <w:r w:rsidRPr="00116171">
              <w:rPr>
                <w:szCs w:val="28"/>
                <w:lang w:eastAsia="ru-RU"/>
              </w:rPr>
              <w:t xml:space="preserve"> Градостроительного кодекса</w:t>
            </w:r>
            <w:proofErr w:type="gramEnd"/>
          </w:p>
        </w:tc>
        <w:tc>
          <w:tcPr>
            <w:tcW w:w="1808" w:type="dxa"/>
          </w:tcPr>
          <w:p w:rsidR="00F26B66" w:rsidRPr="00116171" w:rsidRDefault="00F26B66" w:rsidP="00A32530">
            <w:pPr>
              <w:jc w:val="both"/>
              <w:rPr>
                <w:szCs w:val="28"/>
                <w:lang w:eastAsia="ru-RU"/>
              </w:rPr>
            </w:pPr>
          </w:p>
        </w:tc>
      </w:tr>
      <w:tr w:rsidR="00F26B66" w:rsidRPr="00427E39" w:rsidTr="00A32530">
        <w:trPr>
          <w:trHeight w:val="421"/>
        </w:trPr>
        <w:tc>
          <w:tcPr>
            <w:tcW w:w="594" w:type="dxa"/>
            <w:shd w:val="clear" w:color="auto" w:fill="auto"/>
          </w:tcPr>
          <w:p w:rsidR="00F26B66" w:rsidRPr="001A320F" w:rsidRDefault="00F26B66" w:rsidP="00A32530">
            <w:pPr>
              <w:autoSpaceDE w:val="0"/>
              <w:autoSpaceDN w:val="0"/>
              <w:adjustRightInd w:val="0"/>
              <w:spacing w:after="200"/>
              <w:jc w:val="both"/>
              <w:rPr>
                <w:szCs w:val="28"/>
                <w:lang w:eastAsia="ru-RU"/>
              </w:rPr>
            </w:pPr>
            <w:r w:rsidRPr="001A320F">
              <w:rPr>
                <w:szCs w:val="28"/>
                <w:lang w:eastAsia="ru-RU"/>
              </w:rPr>
              <w:lastRenderedPageBreak/>
              <w:t xml:space="preserve">       5.</w:t>
            </w:r>
          </w:p>
        </w:tc>
        <w:tc>
          <w:tcPr>
            <w:tcW w:w="7169" w:type="dxa"/>
            <w:shd w:val="clear" w:color="auto" w:fill="auto"/>
          </w:tcPr>
          <w:p w:rsidR="00F26B66" w:rsidRPr="001A320F" w:rsidRDefault="00F26B66" w:rsidP="00A32530">
            <w:pPr>
              <w:autoSpaceDE w:val="0"/>
              <w:autoSpaceDN w:val="0"/>
              <w:adjustRightInd w:val="0"/>
              <w:jc w:val="both"/>
              <w:rPr>
                <w:szCs w:val="28"/>
                <w:lang w:eastAsia="ru-RU"/>
              </w:rPr>
            </w:pPr>
            <w:proofErr w:type="gramStart"/>
            <w:r w:rsidRPr="001A320F">
              <w:rPr>
                <w:szCs w:val="28"/>
                <w:lang w:eastAsia="ru-RU"/>
              </w:rPr>
              <w:t xml:space="preserve">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w:t>
            </w:r>
            <w:hyperlink r:id="rId29" w:history="1">
              <w:r w:rsidRPr="001A320F">
                <w:rPr>
                  <w:szCs w:val="28"/>
                  <w:lang w:eastAsia="ru-RU"/>
                </w:rPr>
                <w:t>частью 12.1 статьи 48</w:t>
              </w:r>
            </w:hyperlink>
            <w:r w:rsidRPr="001A320F">
              <w:rPr>
                <w:szCs w:val="28"/>
                <w:lang w:eastAsia="ru-RU"/>
              </w:rPr>
              <w:t xml:space="preserve"> Градостроительного кодекса), если такая проектная документация подлежит экспертизе в соответствии со </w:t>
            </w:r>
            <w:hyperlink r:id="rId30" w:history="1">
              <w:r w:rsidRPr="001A320F">
                <w:rPr>
                  <w:szCs w:val="28"/>
                  <w:lang w:eastAsia="ru-RU"/>
                </w:rPr>
                <w:t>статьей 49</w:t>
              </w:r>
            </w:hyperlink>
            <w:r w:rsidRPr="001A320F">
              <w:rPr>
                <w:szCs w:val="28"/>
                <w:lang w:eastAsia="ru-RU"/>
              </w:rPr>
              <w:t xml:space="preserve"> Градостроительного кодекса, положительное заключение государственной экспертизы проектной документации в случаях, предусмотренных </w:t>
            </w:r>
            <w:hyperlink r:id="rId31" w:history="1">
              <w:r w:rsidRPr="001A320F">
                <w:rPr>
                  <w:szCs w:val="28"/>
                  <w:lang w:eastAsia="ru-RU"/>
                </w:rPr>
                <w:t>частью 3.4 статьи 49</w:t>
              </w:r>
            </w:hyperlink>
            <w:r w:rsidRPr="001A320F">
              <w:rPr>
                <w:szCs w:val="28"/>
                <w:lang w:eastAsia="ru-RU"/>
              </w:rPr>
              <w:t xml:space="preserve"> Градостроительного кодекса, положительное заключение государственной экологической </w:t>
            </w:r>
            <w:r w:rsidRPr="001A320F">
              <w:rPr>
                <w:szCs w:val="28"/>
                <w:lang w:eastAsia="ru-RU"/>
              </w:rPr>
              <w:lastRenderedPageBreak/>
              <w:t>экспертизы проектной документации в случаях, предусмотренных</w:t>
            </w:r>
            <w:proofErr w:type="gramEnd"/>
            <w:r w:rsidRPr="001A320F">
              <w:rPr>
                <w:szCs w:val="28"/>
                <w:lang w:eastAsia="ru-RU"/>
              </w:rPr>
              <w:t xml:space="preserve"> </w:t>
            </w:r>
            <w:hyperlink r:id="rId32" w:history="1">
              <w:r w:rsidRPr="001A320F">
                <w:rPr>
                  <w:szCs w:val="28"/>
                  <w:lang w:eastAsia="ru-RU"/>
                </w:rPr>
                <w:t>частью 6 статьи 49</w:t>
              </w:r>
            </w:hyperlink>
            <w:r w:rsidRPr="001A320F">
              <w:rPr>
                <w:szCs w:val="28"/>
                <w:lang w:eastAsia="ru-RU"/>
              </w:rPr>
              <w:t xml:space="preserve"> Градостроительного кодекса Российской Федерации.</w:t>
            </w:r>
          </w:p>
        </w:tc>
        <w:tc>
          <w:tcPr>
            <w:tcW w:w="1808" w:type="dxa"/>
          </w:tcPr>
          <w:p w:rsidR="00F26B66" w:rsidRPr="001A320F" w:rsidRDefault="00F26B66" w:rsidP="00A32530">
            <w:pPr>
              <w:autoSpaceDE w:val="0"/>
              <w:autoSpaceDN w:val="0"/>
              <w:adjustRightInd w:val="0"/>
              <w:jc w:val="both"/>
              <w:rPr>
                <w:szCs w:val="28"/>
                <w:lang w:eastAsia="ru-RU"/>
              </w:rPr>
            </w:pPr>
          </w:p>
        </w:tc>
      </w:tr>
      <w:tr w:rsidR="00F26B66" w:rsidRPr="00427E39" w:rsidTr="00A32530">
        <w:trPr>
          <w:trHeight w:val="1691"/>
        </w:trPr>
        <w:tc>
          <w:tcPr>
            <w:tcW w:w="594" w:type="dxa"/>
            <w:shd w:val="clear" w:color="auto" w:fill="auto"/>
          </w:tcPr>
          <w:p w:rsidR="00F26B66" w:rsidRPr="001A320F" w:rsidRDefault="00F26B66" w:rsidP="00A32530">
            <w:pPr>
              <w:autoSpaceDE w:val="0"/>
              <w:autoSpaceDN w:val="0"/>
              <w:adjustRightInd w:val="0"/>
              <w:spacing w:after="200"/>
              <w:jc w:val="both"/>
              <w:rPr>
                <w:szCs w:val="28"/>
                <w:lang w:eastAsia="ru-RU"/>
              </w:rPr>
            </w:pPr>
            <w:r w:rsidRPr="001A320F">
              <w:rPr>
                <w:szCs w:val="28"/>
                <w:lang w:eastAsia="ru-RU"/>
              </w:rPr>
              <w:lastRenderedPageBreak/>
              <w:t xml:space="preserve">     6.</w:t>
            </w:r>
          </w:p>
        </w:tc>
        <w:tc>
          <w:tcPr>
            <w:tcW w:w="7169" w:type="dxa"/>
            <w:shd w:val="clear" w:color="auto" w:fill="auto"/>
          </w:tcPr>
          <w:p w:rsidR="00F26B66" w:rsidRPr="001A320F" w:rsidRDefault="00F26B66" w:rsidP="00A32530">
            <w:pPr>
              <w:autoSpaceDE w:val="0"/>
              <w:autoSpaceDN w:val="0"/>
              <w:adjustRightInd w:val="0"/>
              <w:jc w:val="both"/>
              <w:rPr>
                <w:szCs w:val="28"/>
                <w:lang w:eastAsia="ru-RU"/>
              </w:rPr>
            </w:pPr>
            <w:r w:rsidRPr="001A320F">
              <w:rPr>
                <w:rFonts w:cs="Arial"/>
                <w:szCs w:val="28"/>
                <w:lang w:eastAsia="ru-RU"/>
              </w:rPr>
              <w:t xml:space="preserve">Заключение органа исполнительной власти или организации, </w:t>
            </w:r>
            <w:proofErr w:type="gramStart"/>
            <w:r w:rsidRPr="001A320F">
              <w:rPr>
                <w:rFonts w:cs="Arial"/>
                <w:szCs w:val="28"/>
                <w:lang w:eastAsia="ru-RU"/>
              </w:rPr>
              <w:t>проводивших</w:t>
            </w:r>
            <w:proofErr w:type="gramEnd"/>
            <w:r w:rsidRPr="001A320F">
              <w:rPr>
                <w:rFonts w:cs="Arial"/>
                <w:szCs w:val="28"/>
                <w:lang w:eastAsia="ru-RU"/>
              </w:rPr>
              <w:t xml:space="preserve"> экспертизу проектной документации, в которую внесены изменения, подтверждающее, что изменения, внесенные в проектную документацию после получения положительного заключения экспертизы проектной документации, не затрагивают конструктивные и другие характеристики безопасности объекта капитального строительства, предусмотренное частью 3.5 статьи 49 Градостроительного Кодекса</w:t>
            </w:r>
            <w:r w:rsidRPr="001A320F">
              <w:rPr>
                <w:szCs w:val="28"/>
                <w:lang w:eastAsia="ru-RU"/>
              </w:rPr>
              <w:t xml:space="preserve"> Российской Федерации.</w:t>
            </w:r>
          </w:p>
        </w:tc>
        <w:tc>
          <w:tcPr>
            <w:tcW w:w="1808" w:type="dxa"/>
          </w:tcPr>
          <w:p w:rsidR="00F26B66" w:rsidRPr="001A320F" w:rsidRDefault="00F26B66" w:rsidP="00A32530">
            <w:pPr>
              <w:autoSpaceDE w:val="0"/>
              <w:autoSpaceDN w:val="0"/>
              <w:adjustRightInd w:val="0"/>
              <w:jc w:val="both"/>
              <w:rPr>
                <w:rFonts w:cs="Arial"/>
                <w:szCs w:val="28"/>
                <w:lang w:eastAsia="ru-RU"/>
              </w:rPr>
            </w:pPr>
          </w:p>
        </w:tc>
      </w:tr>
      <w:tr w:rsidR="00F26B66" w:rsidRPr="00427E39" w:rsidTr="00A32530">
        <w:trPr>
          <w:trHeight w:val="1214"/>
        </w:trPr>
        <w:tc>
          <w:tcPr>
            <w:tcW w:w="594" w:type="dxa"/>
            <w:shd w:val="clear" w:color="auto" w:fill="auto"/>
          </w:tcPr>
          <w:p w:rsidR="00F26B66" w:rsidRPr="001A320F" w:rsidRDefault="00F26B66" w:rsidP="00A32530">
            <w:pPr>
              <w:autoSpaceDE w:val="0"/>
              <w:autoSpaceDN w:val="0"/>
              <w:adjustRightInd w:val="0"/>
              <w:spacing w:after="200"/>
              <w:jc w:val="both"/>
              <w:rPr>
                <w:szCs w:val="28"/>
                <w:lang w:eastAsia="ru-RU"/>
              </w:rPr>
            </w:pPr>
            <w:r w:rsidRPr="001A320F">
              <w:rPr>
                <w:szCs w:val="28"/>
                <w:lang w:eastAsia="ru-RU"/>
              </w:rPr>
              <w:t xml:space="preserve">      7.</w:t>
            </w:r>
          </w:p>
        </w:tc>
        <w:tc>
          <w:tcPr>
            <w:tcW w:w="7169" w:type="dxa"/>
            <w:shd w:val="clear" w:color="auto" w:fill="auto"/>
          </w:tcPr>
          <w:p w:rsidR="00F26B66" w:rsidRPr="001A320F" w:rsidRDefault="00F26B66" w:rsidP="00A32530">
            <w:pPr>
              <w:autoSpaceDE w:val="0"/>
              <w:autoSpaceDN w:val="0"/>
              <w:adjustRightInd w:val="0"/>
              <w:jc w:val="both"/>
              <w:rPr>
                <w:rFonts w:cs="Arial"/>
                <w:szCs w:val="28"/>
                <w:lang w:eastAsia="ru-RU"/>
              </w:rPr>
            </w:pPr>
            <w:r w:rsidRPr="001A320F">
              <w:rPr>
                <w:szCs w:val="28"/>
                <w:lang w:eastAsia="ru-RU"/>
              </w:rPr>
              <w:t xml:space="preserve">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33" w:history="1">
              <w:r w:rsidRPr="001A320F">
                <w:rPr>
                  <w:szCs w:val="28"/>
                  <w:lang w:eastAsia="ru-RU"/>
                </w:rPr>
                <w:t>статьей 40</w:t>
              </w:r>
            </w:hyperlink>
            <w:r w:rsidRPr="001A320F">
              <w:rPr>
                <w:szCs w:val="28"/>
                <w:lang w:eastAsia="ru-RU"/>
              </w:rPr>
              <w:t xml:space="preserve"> Градостроительного кодекса Российской Федерации.</w:t>
            </w:r>
            <w:r w:rsidRPr="001A320F">
              <w:rPr>
                <w:rFonts w:cs="Arial"/>
                <w:szCs w:val="28"/>
                <w:lang w:eastAsia="ru-RU"/>
              </w:rPr>
              <w:tab/>
            </w:r>
          </w:p>
        </w:tc>
        <w:tc>
          <w:tcPr>
            <w:tcW w:w="1808" w:type="dxa"/>
          </w:tcPr>
          <w:p w:rsidR="00F26B66" w:rsidRPr="001A320F" w:rsidRDefault="00F26B66" w:rsidP="00A32530">
            <w:pPr>
              <w:autoSpaceDE w:val="0"/>
              <w:autoSpaceDN w:val="0"/>
              <w:adjustRightInd w:val="0"/>
              <w:jc w:val="both"/>
              <w:rPr>
                <w:szCs w:val="28"/>
                <w:lang w:eastAsia="ru-RU"/>
              </w:rPr>
            </w:pPr>
          </w:p>
        </w:tc>
      </w:tr>
      <w:tr w:rsidR="00F26B66" w:rsidRPr="00427E39" w:rsidTr="00A32530">
        <w:trPr>
          <w:trHeight w:val="1260"/>
        </w:trPr>
        <w:tc>
          <w:tcPr>
            <w:tcW w:w="594" w:type="dxa"/>
            <w:shd w:val="clear" w:color="auto" w:fill="auto"/>
          </w:tcPr>
          <w:p w:rsidR="00F26B66" w:rsidRPr="001A320F" w:rsidRDefault="00F26B66" w:rsidP="00A32530">
            <w:pPr>
              <w:autoSpaceDE w:val="0"/>
              <w:autoSpaceDN w:val="0"/>
              <w:adjustRightInd w:val="0"/>
              <w:spacing w:after="200"/>
              <w:jc w:val="both"/>
              <w:rPr>
                <w:szCs w:val="28"/>
                <w:lang w:eastAsia="ru-RU"/>
              </w:rPr>
            </w:pPr>
            <w:r w:rsidRPr="001A320F">
              <w:rPr>
                <w:szCs w:val="28"/>
                <w:lang w:eastAsia="ru-RU"/>
              </w:rPr>
              <w:t xml:space="preserve">      8.</w:t>
            </w:r>
          </w:p>
        </w:tc>
        <w:tc>
          <w:tcPr>
            <w:tcW w:w="7169" w:type="dxa"/>
            <w:shd w:val="clear" w:color="auto" w:fill="auto"/>
          </w:tcPr>
          <w:p w:rsidR="00F26B66" w:rsidRPr="001A320F" w:rsidRDefault="00F26B66" w:rsidP="00A32530">
            <w:pPr>
              <w:autoSpaceDE w:val="0"/>
              <w:autoSpaceDN w:val="0"/>
              <w:adjustRightInd w:val="0"/>
              <w:jc w:val="both"/>
              <w:rPr>
                <w:szCs w:val="28"/>
                <w:lang w:eastAsia="ru-RU"/>
              </w:rPr>
            </w:pPr>
            <w:r w:rsidRPr="001A320F">
              <w:rPr>
                <w:szCs w:val="28"/>
                <w:lang w:eastAsia="ru-RU"/>
              </w:rPr>
              <w:t>Согласие всех правообладателей объекта капитального строительства в случае реконструкции такого объекта, за исключением указанных в подпункте 8 пункта 2.6 ст.51 Градостроительного кодекса случаев реконструкции многоквартирного дома.</w:t>
            </w:r>
          </w:p>
        </w:tc>
        <w:tc>
          <w:tcPr>
            <w:tcW w:w="1808" w:type="dxa"/>
          </w:tcPr>
          <w:p w:rsidR="00F26B66" w:rsidRPr="001A320F" w:rsidRDefault="00F26B66" w:rsidP="00A32530">
            <w:pPr>
              <w:autoSpaceDE w:val="0"/>
              <w:autoSpaceDN w:val="0"/>
              <w:adjustRightInd w:val="0"/>
              <w:jc w:val="both"/>
              <w:rPr>
                <w:szCs w:val="28"/>
                <w:lang w:eastAsia="ru-RU"/>
              </w:rPr>
            </w:pPr>
          </w:p>
        </w:tc>
      </w:tr>
      <w:tr w:rsidR="00F26B66" w:rsidRPr="00427E39" w:rsidTr="00A32530">
        <w:trPr>
          <w:trHeight w:val="1643"/>
        </w:trPr>
        <w:tc>
          <w:tcPr>
            <w:tcW w:w="594" w:type="dxa"/>
            <w:shd w:val="clear" w:color="auto" w:fill="auto"/>
          </w:tcPr>
          <w:p w:rsidR="00F26B66" w:rsidRPr="001A320F" w:rsidRDefault="00F26B66" w:rsidP="00A32530">
            <w:pPr>
              <w:autoSpaceDE w:val="0"/>
              <w:autoSpaceDN w:val="0"/>
              <w:adjustRightInd w:val="0"/>
              <w:spacing w:after="200"/>
              <w:jc w:val="both"/>
              <w:rPr>
                <w:szCs w:val="28"/>
                <w:lang w:eastAsia="ru-RU"/>
              </w:rPr>
            </w:pPr>
            <w:r w:rsidRPr="001A320F">
              <w:rPr>
                <w:szCs w:val="28"/>
                <w:lang w:eastAsia="ru-RU"/>
              </w:rPr>
              <w:t xml:space="preserve">      9.</w:t>
            </w:r>
          </w:p>
        </w:tc>
        <w:tc>
          <w:tcPr>
            <w:tcW w:w="7169" w:type="dxa"/>
            <w:shd w:val="clear" w:color="auto" w:fill="auto"/>
          </w:tcPr>
          <w:p w:rsidR="00F26B66" w:rsidRPr="001A320F" w:rsidRDefault="00F26B66" w:rsidP="00A32530">
            <w:pPr>
              <w:jc w:val="both"/>
              <w:rPr>
                <w:szCs w:val="28"/>
                <w:highlight w:val="yellow"/>
                <w:lang w:eastAsia="ru-RU"/>
              </w:rPr>
            </w:pPr>
            <w:proofErr w:type="gramStart"/>
            <w:r w:rsidRPr="001A320F">
              <w:rPr>
                <w:color w:val="000000"/>
                <w:szCs w:val="28"/>
                <w:shd w:val="clear" w:color="auto" w:fill="FFFFFF"/>
              </w:rPr>
              <w:t>В случае проведения реконструкции государственным (муниципальным) заказчиком, являющимся органом государственной власти (государственным органом),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w:t>
            </w:r>
            <w:proofErr w:type="gramEnd"/>
            <w:r w:rsidRPr="001A320F">
              <w:rPr>
                <w:color w:val="000000"/>
                <w:szCs w:val="28"/>
                <w:shd w:val="clear" w:color="auto" w:fill="FFFFFF"/>
              </w:rPr>
              <w:t xml:space="preserve"> такой реконструкции, </w:t>
            </w:r>
            <w:proofErr w:type="gramStart"/>
            <w:r w:rsidRPr="001A320F">
              <w:rPr>
                <w:color w:val="000000"/>
                <w:szCs w:val="28"/>
                <w:shd w:val="clear" w:color="auto" w:fill="FFFFFF"/>
              </w:rPr>
              <w:t>определяющее</w:t>
            </w:r>
            <w:proofErr w:type="gramEnd"/>
            <w:r w:rsidRPr="001A320F">
              <w:rPr>
                <w:color w:val="000000"/>
                <w:szCs w:val="28"/>
                <w:shd w:val="clear" w:color="auto" w:fill="FFFFFF"/>
              </w:rPr>
              <w:t xml:space="preserve"> в том числе условия и порядок </w:t>
            </w:r>
            <w:r w:rsidRPr="001A320F">
              <w:rPr>
                <w:color w:val="000000"/>
                <w:szCs w:val="28"/>
                <w:shd w:val="clear" w:color="auto" w:fill="FFFFFF"/>
              </w:rPr>
              <w:lastRenderedPageBreak/>
              <w:t xml:space="preserve">возмещения ущерба, причиненного указанному объекту </w:t>
            </w:r>
            <w:r>
              <w:rPr>
                <w:color w:val="000000"/>
                <w:szCs w:val="28"/>
                <w:shd w:val="clear" w:color="auto" w:fill="FFFFFF"/>
              </w:rPr>
              <w:t>при осуществлении реконструкции.</w:t>
            </w:r>
          </w:p>
        </w:tc>
        <w:tc>
          <w:tcPr>
            <w:tcW w:w="1808" w:type="dxa"/>
          </w:tcPr>
          <w:p w:rsidR="00F26B66" w:rsidRPr="001A320F" w:rsidRDefault="00F26B66" w:rsidP="00A32530">
            <w:pPr>
              <w:jc w:val="both"/>
              <w:rPr>
                <w:color w:val="000000"/>
                <w:szCs w:val="28"/>
                <w:shd w:val="clear" w:color="auto" w:fill="FFFFFF"/>
              </w:rPr>
            </w:pPr>
          </w:p>
        </w:tc>
      </w:tr>
      <w:tr w:rsidR="00F26B66" w:rsidRPr="00427E39" w:rsidTr="00A32530">
        <w:trPr>
          <w:trHeight w:val="70"/>
        </w:trPr>
        <w:tc>
          <w:tcPr>
            <w:tcW w:w="594" w:type="dxa"/>
            <w:shd w:val="clear" w:color="auto" w:fill="auto"/>
          </w:tcPr>
          <w:p w:rsidR="00F26B66" w:rsidRPr="001A320F" w:rsidRDefault="00F26B66" w:rsidP="00A32530">
            <w:pPr>
              <w:autoSpaceDE w:val="0"/>
              <w:autoSpaceDN w:val="0"/>
              <w:adjustRightInd w:val="0"/>
              <w:spacing w:after="200"/>
              <w:jc w:val="both"/>
              <w:rPr>
                <w:szCs w:val="28"/>
                <w:lang w:eastAsia="ru-RU"/>
              </w:rPr>
            </w:pPr>
            <w:r w:rsidRPr="001A320F">
              <w:rPr>
                <w:szCs w:val="28"/>
                <w:lang w:eastAsia="ru-RU"/>
              </w:rPr>
              <w:lastRenderedPageBreak/>
              <w:t xml:space="preserve">     10.</w:t>
            </w:r>
          </w:p>
        </w:tc>
        <w:tc>
          <w:tcPr>
            <w:tcW w:w="7169" w:type="dxa"/>
            <w:shd w:val="clear" w:color="auto" w:fill="auto"/>
          </w:tcPr>
          <w:p w:rsidR="00F26B66" w:rsidRPr="001A320F" w:rsidRDefault="00F26B66" w:rsidP="00A32530">
            <w:pPr>
              <w:autoSpaceDE w:val="0"/>
              <w:autoSpaceDN w:val="0"/>
              <w:adjustRightInd w:val="0"/>
              <w:jc w:val="both"/>
              <w:rPr>
                <w:szCs w:val="28"/>
                <w:lang w:eastAsia="ru-RU"/>
              </w:rPr>
            </w:pPr>
            <w:r w:rsidRPr="001A320F">
              <w:rPr>
                <w:szCs w:val="28"/>
                <w:lang w:eastAsia="ru-RU"/>
              </w:rPr>
              <w:t xml:space="preserve">Решение общего собрания собственников помещений </w:t>
            </w:r>
            <w:r w:rsidRPr="001A320F">
              <w:rPr>
                <w:szCs w:val="28"/>
                <w:shd w:val="clear" w:color="auto" w:fill="FFFFFF"/>
                <w:lang w:eastAsia="ru-RU"/>
              </w:rPr>
              <w:t xml:space="preserve">и </w:t>
            </w:r>
            <w:proofErr w:type="spellStart"/>
            <w:r w:rsidRPr="001A320F">
              <w:rPr>
                <w:szCs w:val="28"/>
                <w:shd w:val="clear" w:color="auto" w:fill="FFFFFF"/>
                <w:lang w:eastAsia="ru-RU"/>
              </w:rPr>
              <w:t>машино</w:t>
            </w:r>
            <w:proofErr w:type="spellEnd"/>
            <w:r w:rsidRPr="001A320F">
              <w:rPr>
                <w:szCs w:val="28"/>
                <w:shd w:val="clear" w:color="auto" w:fill="FFFFFF"/>
                <w:lang w:eastAsia="ru-RU"/>
              </w:rPr>
              <w:t>-мест</w:t>
            </w:r>
            <w:r w:rsidRPr="001A320F">
              <w:rPr>
                <w:szCs w:val="28"/>
                <w:lang w:eastAsia="ru-RU"/>
              </w:rPr>
              <w:t xml:space="preserve">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w:t>
            </w:r>
            <w:r w:rsidRPr="001A320F">
              <w:rPr>
                <w:szCs w:val="28"/>
                <w:shd w:val="clear" w:color="auto" w:fill="FFFFFF"/>
                <w:lang w:eastAsia="ru-RU"/>
              </w:rPr>
              <w:t xml:space="preserve">и </w:t>
            </w:r>
            <w:proofErr w:type="spellStart"/>
            <w:r w:rsidRPr="001A320F">
              <w:rPr>
                <w:szCs w:val="28"/>
                <w:shd w:val="clear" w:color="auto" w:fill="FFFFFF"/>
                <w:lang w:eastAsia="ru-RU"/>
              </w:rPr>
              <w:t>машино</w:t>
            </w:r>
            <w:proofErr w:type="spellEnd"/>
            <w:r w:rsidRPr="001A320F">
              <w:rPr>
                <w:szCs w:val="28"/>
                <w:shd w:val="clear" w:color="auto" w:fill="FFFFFF"/>
                <w:lang w:eastAsia="ru-RU"/>
              </w:rPr>
              <w:t>-мест</w:t>
            </w:r>
            <w:r w:rsidRPr="001A320F">
              <w:rPr>
                <w:szCs w:val="28"/>
                <w:lang w:eastAsia="ru-RU"/>
              </w:rPr>
              <w:t xml:space="preserve"> в многоквартирном доме.</w:t>
            </w:r>
          </w:p>
        </w:tc>
        <w:tc>
          <w:tcPr>
            <w:tcW w:w="1808" w:type="dxa"/>
          </w:tcPr>
          <w:p w:rsidR="00F26B66" w:rsidRPr="001A320F" w:rsidRDefault="00F26B66" w:rsidP="00A32530">
            <w:pPr>
              <w:autoSpaceDE w:val="0"/>
              <w:autoSpaceDN w:val="0"/>
              <w:adjustRightInd w:val="0"/>
              <w:jc w:val="both"/>
              <w:rPr>
                <w:szCs w:val="28"/>
                <w:lang w:eastAsia="ru-RU"/>
              </w:rPr>
            </w:pPr>
          </w:p>
        </w:tc>
      </w:tr>
      <w:tr w:rsidR="00F26B66" w:rsidRPr="00427E39" w:rsidTr="00A32530">
        <w:trPr>
          <w:trHeight w:val="1307"/>
        </w:trPr>
        <w:tc>
          <w:tcPr>
            <w:tcW w:w="594" w:type="dxa"/>
            <w:shd w:val="clear" w:color="auto" w:fill="auto"/>
          </w:tcPr>
          <w:p w:rsidR="00F26B66" w:rsidRPr="001A320F" w:rsidRDefault="00F26B66" w:rsidP="00A32530">
            <w:pPr>
              <w:autoSpaceDE w:val="0"/>
              <w:autoSpaceDN w:val="0"/>
              <w:adjustRightInd w:val="0"/>
              <w:spacing w:after="200"/>
              <w:jc w:val="both"/>
              <w:rPr>
                <w:szCs w:val="28"/>
                <w:lang w:eastAsia="ru-RU"/>
              </w:rPr>
            </w:pPr>
            <w:r w:rsidRPr="001A320F">
              <w:rPr>
                <w:szCs w:val="28"/>
                <w:lang w:eastAsia="ru-RU"/>
              </w:rPr>
              <w:t xml:space="preserve">     11.</w:t>
            </w:r>
          </w:p>
        </w:tc>
        <w:tc>
          <w:tcPr>
            <w:tcW w:w="7169" w:type="dxa"/>
            <w:shd w:val="clear" w:color="auto" w:fill="auto"/>
          </w:tcPr>
          <w:p w:rsidR="00F26B66" w:rsidRPr="001A320F" w:rsidRDefault="00F26B66" w:rsidP="00A32530">
            <w:pPr>
              <w:autoSpaceDE w:val="0"/>
              <w:autoSpaceDN w:val="0"/>
              <w:adjustRightInd w:val="0"/>
              <w:jc w:val="both"/>
              <w:rPr>
                <w:szCs w:val="28"/>
                <w:shd w:val="clear" w:color="auto" w:fill="FFFFFF"/>
                <w:lang w:eastAsia="ru-RU"/>
              </w:rPr>
            </w:pPr>
            <w:r w:rsidRPr="001A320F">
              <w:rPr>
                <w:szCs w:val="28"/>
                <w:lang w:eastAsia="ru-RU"/>
              </w:rPr>
              <w:t>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tc>
        <w:tc>
          <w:tcPr>
            <w:tcW w:w="1808" w:type="dxa"/>
          </w:tcPr>
          <w:p w:rsidR="00F26B66" w:rsidRPr="001A320F" w:rsidRDefault="00F26B66" w:rsidP="00A32530">
            <w:pPr>
              <w:autoSpaceDE w:val="0"/>
              <w:autoSpaceDN w:val="0"/>
              <w:adjustRightInd w:val="0"/>
              <w:jc w:val="both"/>
              <w:rPr>
                <w:szCs w:val="28"/>
                <w:lang w:eastAsia="ru-RU"/>
              </w:rPr>
            </w:pPr>
          </w:p>
        </w:tc>
      </w:tr>
      <w:tr w:rsidR="00F26B66" w:rsidRPr="00427E39" w:rsidTr="00A32530">
        <w:trPr>
          <w:trHeight w:val="70"/>
        </w:trPr>
        <w:tc>
          <w:tcPr>
            <w:tcW w:w="594" w:type="dxa"/>
            <w:shd w:val="clear" w:color="auto" w:fill="auto"/>
          </w:tcPr>
          <w:p w:rsidR="00F26B66" w:rsidRPr="001A320F" w:rsidRDefault="00F26B66" w:rsidP="00A32530">
            <w:pPr>
              <w:autoSpaceDE w:val="0"/>
              <w:autoSpaceDN w:val="0"/>
              <w:adjustRightInd w:val="0"/>
              <w:spacing w:after="200"/>
              <w:jc w:val="both"/>
              <w:rPr>
                <w:szCs w:val="28"/>
                <w:lang w:eastAsia="ru-RU"/>
              </w:rPr>
            </w:pPr>
            <w:r w:rsidRPr="001A320F">
              <w:rPr>
                <w:szCs w:val="28"/>
                <w:lang w:eastAsia="ru-RU"/>
              </w:rPr>
              <w:t xml:space="preserve">     13.</w:t>
            </w:r>
          </w:p>
        </w:tc>
        <w:tc>
          <w:tcPr>
            <w:tcW w:w="7169" w:type="dxa"/>
            <w:shd w:val="clear" w:color="auto" w:fill="auto"/>
          </w:tcPr>
          <w:p w:rsidR="00F26B66" w:rsidRPr="001A320F" w:rsidRDefault="00F26B66" w:rsidP="00A32530">
            <w:pPr>
              <w:jc w:val="both"/>
              <w:rPr>
                <w:szCs w:val="28"/>
                <w:shd w:val="clear" w:color="auto" w:fill="FFFFFF"/>
                <w:lang w:eastAsia="ru-RU"/>
              </w:rPr>
            </w:pPr>
            <w:r w:rsidRPr="001A320F">
              <w:rPr>
                <w:spacing w:val="2"/>
                <w:szCs w:val="28"/>
                <w:shd w:val="clear" w:color="auto" w:fill="FFFFFF"/>
                <w:lang w:eastAsia="ru-RU"/>
              </w:rPr>
              <w:t>Оригинал разрешения на строительство, находящийся у заявителя</w:t>
            </w:r>
            <w:r>
              <w:rPr>
                <w:spacing w:val="2"/>
                <w:szCs w:val="28"/>
                <w:shd w:val="clear" w:color="auto" w:fill="FFFFFF"/>
                <w:lang w:eastAsia="ru-RU"/>
              </w:rPr>
              <w:t>.</w:t>
            </w:r>
          </w:p>
        </w:tc>
        <w:tc>
          <w:tcPr>
            <w:tcW w:w="1808" w:type="dxa"/>
          </w:tcPr>
          <w:p w:rsidR="00F26B66" w:rsidRPr="001A320F" w:rsidRDefault="00F26B66" w:rsidP="00A32530">
            <w:pPr>
              <w:jc w:val="both"/>
              <w:rPr>
                <w:spacing w:val="2"/>
                <w:szCs w:val="28"/>
                <w:shd w:val="clear" w:color="auto" w:fill="FFFFFF"/>
                <w:lang w:eastAsia="ru-RU"/>
              </w:rPr>
            </w:pPr>
          </w:p>
        </w:tc>
      </w:tr>
      <w:tr w:rsidR="00F26B66" w:rsidRPr="00427E39" w:rsidTr="00A32530">
        <w:trPr>
          <w:trHeight w:val="70"/>
        </w:trPr>
        <w:tc>
          <w:tcPr>
            <w:tcW w:w="594" w:type="dxa"/>
            <w:shd w:val="clear" w:color="auto" w:fill="auto"/>
          </w:tcPr>
          <w:p w:rsidR="00F26B66" w:rsidRPr="001A320F" w:rsidRDefault="00F26B66" w:rsidP="00A32530">
            <w:pPr>
              <w:autoSpaceDE w:val="0"/>
              <w:autoSpaceDN w:val="0"/>
              <w:adjustRightInd w:val="0"/>
              <w:spacing w:after="200"/>
              <w:jc w:val="both"/>
              <w:rPr>
                <w:szCs w:val="28"/>
                <w:lang w:eastAsia="ru-RU"/>
              </w:rPr>
            </w:pPr>
            <w:r w:rsidRPr="001A320F">
              <w:rPr>
                <w:szCs w:val="28"/>
                <w:lang w:eastAsia="ru-RU"/>
              </w:rPr>
              <w:t xml:space="preserve">     14.</w:t>
            </w:r>
          </w:p>
        </w:tc>
        <w:tc>
          <w:tcPr>
            <w:tcW w:w="7169" w:type="dxa"/>
            <w:shd w:val="clear" w:color="auto" w:fill="auto"/>
          </w:tcPr>
          <w:p w:rsidR="00F26B66" w:rsidRPr="001A320F" w:rsidRDefault="00F26B66" w:rsidP="00A32530">
            <w:pPr>
              <w:jc w:val="both"/>
              <w:rPr>
                <w:szCs w:val="28"/>
                <w:shd w:val="clear" w:color="auto" w:fill="FFFFFF"/>
                <w:lang w:eastAsia="ru-RU"/>
              </w:rPr>
            </w:pPr>
            <w:r w:rsidRPr="001A320F">
              <w:rPr>
                <w:szCs w:val="28"/>
                <w:lang w:eastAsia="ru-RU"/>
              </w:rPr>
              <w:t>Документ, подтверждающий полномочия лица на осуществление действий от имени заявителя (в случае обращения уполномоченного представителя).</w:t>
            </w:r>
          </w:p>
        </w:tc>
        <w:tc>
          <w:tcPr>
            <w:tcW w:w="1808" w:type="dxa"/>
          </w:tcPr>
          <w:p w:rsidR="00F26B66" w:rsidRPr="001A320F" w:rsidRDefault="00F26B66" w:rsidP="00A32530">
            <w:pPr>
              <w:jc w:val="both"/>
              <w:rPr>
                <w:szCs w:val="28"/>
                <w:lang w:eastAsia="ru-RU"/>
              </w:rPr>
            </w:pPr>
          </w:p>
        </w:tc>
      </w:tr>
    </w:tbl>
    <w:p w:rsidR="00F26B66" w:rsidRPr="00427E39" w:rsidRDefault="00F26B66" w:rsidP="00F26B66">
      <w:pPr>
        <w:tabs>
          <w:tab w:val="left" w:pos="1320"/>
        </w:tabs>
        <w:autoSpaceDE w:val="0"/>
        <w:autoSpaceDN w:val="0"/>
        <w:adjustRightInd w:val="0"/>
        <w:jc w:val="both"/>
        <w:rPr>
          <w:szCs w:val="28"/>
          <w:lang w:eastAsia="ru-RU"/>
        </w:rPr>
      </w:pPr>
      <w:r w:rsidRPr="00427E39">
        <w:rPr>
          <w:szCs w:val="28"/>
          <w:lang w:eastAsia="ru-RU"/>
        </w:rPr>
        <w:t xml:space="preserve">   </w:t>
      </w:r>
    </w:p>
    <w:p w:rsidR="00F26B66" w:rsidRPr="000236DD" w:rsidRDefault="00F26B66" w:rsidP="00F26B66">
      <w:pPr>
        <w:ind w:firstLine="709"/>
        <w:jc w:val="both"/>
        <w:rPr>
          <w:szCs w:val="28"/>
          <w:lang w:eastAsia="en-US"/>
        </w:rPr>
      </w:pPr>
      <w:r w:rsidRPr="000236DD">
        <w:rPr>
          <w:spacing w:val="2"/>
          <w:szCs w:val="28"/>
          <w:shd w:val="clear" w:color="auto" w:fill="FFFFFF"/>
          <w:lang w:eastAsia="ru-RU"/>
        </w:rPr>
        <w:t xml:space="preserve">  </w:t>
      </w:r>
      <w:r w:rsidRPr="000236DD">
        <w:rPr>
          <w:szCs w:val="28"/>
          <w:lang w:eastAsia="en-US"/>
        </w:rPr>
        <w:t>В соответствии со ст. 9 Федерального закона от 27.07.2006 № 152-ФЗ «О персональных данных», даю свое согласие на обработку персональных данных</w:t>
      </w:r>
    </w:p>
    <w:p w:rsidR="00F26B66" w:rsidRPr="00427E39" w:rsidRDefault="00F26B66" w:rsidP="00F26B66">
      <w:pPr>
        <w:tabs>
          <w:tab w:val="left" w:pos="1320"/>
        </w:tabs>
        <w:autoSpaceDE w:val="0"/>
        <w:autoSpaceDN w:val="0"/>
        <w:adjustRightInd w:val="0"/>
        <w:jc w:val="both"/>
        <w:rPr>
          <w:i/>
          <w:szCs w:val="28"/>
          <w:lang w:eastAsia="ru-RU"/>
        </w:rPr>
      </w:pPr>
      <w:r w:rsidRPr="00427E39">
        <w:rPr>
          <w:i/>
          <w:szCs w:val="28"/>
          <w:lang w:eastAsia="ru-RU"/>
        </w:rPr>
        <w:t>Заявитель:   _________________     ________________________</w:t>
      </w:r>
    </w:p>
    <w:p w:rsidR="00F26B66" w:rsidRPr="000236DD" w:rsidRDefault="00F26B66" w:rsidP="00F26B66">
      <w:pPr>
        <w:autoSpaceDE w:val="0"/>
        <w:autoSpaceDN w:val="0"/>
        <w:adjustRightInd w:val="0"/>
        <w:jc w:val="both"/>
        <w:rPr>
          <w:i/>
          <w:sz w:val="20"/>
          <w:szCs w:val="20"/>
          <w:lang w:eastAsia="ru-RU"/>
        </w:rPr>
      </w:pPr>
      <w:r w:rsidRPr="000236DD">
        <w:rPr>
          <w:i/>
          <w:sz w:val="20"/>
          <w:szCs w:val="20"/>
          <w:lang w:eastAsia="ru-RU"/>
        </w:rPr>
        <w:t xml:space="preserve">                                   (подпись)                                               (Ф. И.О.)</w:t>
      </w:r>
    </w:p>
    <w:p w:rsidR="00F26B66" w:rsidRPr="00427E39" w:rsidRDefault="00F26B66" w:rsidP="00F26B66">
      <w:pPr>
        <w:autoSpaceDE w:val="0"/>
        <w:autoSpaceDN w:val="0"/>
        <w:adjustRightInd w:val="0"/>
        <w:rPr>
          <w:i/>
          <w:szCs w:val="28"/>
          <w:lang w:eastAsia="ru-RU"/>
        </w:rPr>
      </w:pPr>
      <w:r>
        <w:rPr>
          <w:i/>
          <w:szCs w:val="28"/>
          <w:lang w:eastAsia="ru-RU"/>
        </w:rPr>
        <w:t>«____»</w:t>
      </w:r>
      <w:r w:rsidRPr="00427E39">
        <w:rPr>
          <w:i/>
          <w:szCs w:val="28"/>
          <w:lang w:eastAsia="ru-RU"/>
        </w:rPr>
        <w:t>____________ ______ г.           печать (для юридических лиц)</w:t>
      </w:r>
    </w:p>
    <w:p w:rsidR="00F26B66" w:rsidRPr="000236DD" w:rsidRDefault="00F26B66" w:rsidP="00F26B66">
      <w:pPr>
        <w:tabs>
          <w:tab w:val="left" w:pos="1418"/>
          <w:tab w:val="left" w:pos="3544"/>
        </w:tabs>
        <w:autoSpaceDE w:val="0"/>
        <w:autoSpaceDN w:val="0"/>
        <w:adjustRightInd w:val="0"/>
        <w:spacing w:line="360" w:lineRule="auto"/>
        <w:rPr>
          <w:i/>
          <w:sz w:val="20"/>
          <w:szCs w:val="20"/>
          <w:lang w:eastAsia="ru-RU"/>
        </w:rPr>
      </w:pPr>
      <w:r w:rsidRPr="00427E39">
        <w:rPr>
          <w:i/>
          <w:szCs w:val="28"/>
          <w:lang w:eastAsia="ru-RU"/>
        </w:rPr>
        <w:t xml:space="preserve"> </w:t>
      </w:r>
      <w:r w:rsidRPr="00427E39">
        <w:rPr>
          <w:i/>
          <w:szCs w:val="28"/>
          <w:lang w:eastAsia="ru-RU"/>
        </w:rPr>
        <w:tab/>
      </w:r>
      <w:r w:rsidRPr="000236DD">
        <w:rPr>
          <w:i/>
          <w:sz w:val="20"/>
          <w:szCs w:val="20"/>
          <w:lang w:eastAsia="ru-RU"/>
        </w:rPr>
        <w:t xml:space="preserve">(дата)  </w:t>
      </w:r>
    </w:p>
    <w:p w:rsidR="00F26B66" w:rsidRDefault="00F26B66" w:rsidP="00F26B66">
      <w:pPr>
        <w:tabs>
          <w:tab w:val="left" w:pos="1418"/>
          <w:tab w:val="left" w:pos="3544"/>
        </w:tabs>
        <w:autoSpaceDE w:val="0"/>
        <w:autoSpaceDN w:val="0"/>
        <w:adjustRightInd w:val="0"/>
        <w:spacing w:line="360" w:lineRule="auto"/>
        <w:rPr>
          <w:i/>
          <w:szCs w:val="28"/>
          <w:lang w:eastAsia="ru-RU"/>
        </w:rPr>
      </w:pPr>
    </w:p>
    <w:p w:rsidR="00F26B66" w:rsidRDefault="00F26B66" w:rsidP="00F26B66">
      <w:pPr>
        <w:tabs>
          <w:tab w:val="left" w:pos="1418"/>
          <w:tab w:val="left" w:pos="3544"/>
        </w:tabs>
        <w:autoSpaceDE w:val="0"/>
        <w:autoSpaceDN w:val="0"/>
        <w:adjustRightInd w:val="0"/>
        <w:spacing w:line="360" w:lineRule="auto"/>
        <w:rPr>
          <w:szCs w:val="28"/>
          <w:lang w:eastAsia="ru-RU"/>
        </w:rPr>
      </w:pPr>
      <w:r w:rsidRPr="00427E39">
        <w:rPr>
          <w:szCs w:val="28"/>
          <w:lang w:eastAsia="ru-RU"/>
        </w:rPr>
        <w:t xml:space="preserve"> Документы приняты</w:t>
      </w:r>
      <w:r>
        <w:rPr>
          <w:szCs w:val="28"/>
          <w:lang w:eastAsia="ru-RU"/>
        </w:rPr>
        <w:t xml:space="preserve">:  </w:t>
      </w:r>
      <w:r w:rsidRPr="00427E39">
        <w:rPr>
          <w:szCs w:val="28"/>
          <w:lang w:eastAsia="ru-RU"/>
        </w:rPr>
        <w:t xml:space="preserve"> </w:t>
      </w:r>
      <w:r>
        <w:rPr>
          <w:szCs w:val="28"/>
          <w:lang w:eastAsia="ru-RU"/>
        </w:rPr>
        <w:t>«____»</w:t>
      </w:r>
      <w:r w:rsidRPr="00427E39">
        <w:rPr>
          <w:szCs w:val="28"/>
          <w:lang w:eastAsia="ru-RU"/>
        </w:rPr>
        <w:t xml:space="preserve">____________ ______ </w:t>
      </w:r>
      <w:proofErr w:type="gramStart"/>
      <w:r w:rsidRPr="00427E39">
        <w:rPr>
          <w:szCs w:val="28"/>
          <w:lang w:eastAsia="ru-RU"/>
        </w:rPr>
        <w:t>г</w:t>
      </w:r>
      <w:proofErr w:type="gramEnd"/>
      <w:r w:rsidRPr="00427E39">
        <w:rPr>
          <w:szCs w:val="28"/>
          <w:lang w:eastAsia="ru-RU"/>
        </w:rPr>
        <w:t>.  ____________________________________</w:t>
      </w:r>
      <w:r>
        <w:rPr>
          <w:szCs w:val="28"/>
          <w:lang w:eastAsia="ru-RU"/>
        </w:rPr>
        <w:t>_________</w:t>
      </w:r>
    </w:p>
    <w:p w:rsidR="00F26B66" w:rsidRPr="000236DD" w:rsidRDefault="00F26B66" w:rsidP="00F26B66">
      <w:pPr>
        <w:tabs>
          <w:tab w:val="left" w:pos="1418"/>
          <w:tab w:val="left" w:pos="3544"/>
        </w:tabs>
        <w:autoSpaceDE w:val="0"/>
        <w:autoSpaceDN w:val="0"/>
        <w:adjustRightInd w:val="0"/>
        <w:spacing w:line="360" w:lineRule="auto"/>
        <w:rPr>
          <w:i/>
          <w:sz w:val="20"/>
          <w:szCs w:val="20"/>
          <w:lang w:eastAsia="ru-RU"/>
        </w:rPr>
      </w:pPr>
      <w:r w:rsidRPr="000236DD">
        <w:rPr>
          <w:i/>
          <w:sz w:val="20"/>
          <w:szCs w:val="20"/>
          <w:lang w:eastAsia="ru-RU"/>
        </w:rPr>
        <w:t xml:space="preserve">                                        (подпись лица, принявшего документы)</w:t>
      </w:r>
    </w:p>
    <w:p w:rsidR="00F26B66" w:rsidRDefault="00F26B66" w:rsidP="00F26B66">
      <w:pPr>
        <w:pStyle w:val="ConsPlusNormal0"/>
        <w:jc w:val="both"/>
        <w:rPr>
          <w:rFonts w:ascii="Times New Roman" w:hAnsi="Times New Roman"/>
          <w:sz w:val="28"/>
          <w:szCs w:val="28"/>
        </w:rPr>
      </w:pPr>
      <w:r w:rsidRPr="000236DD">
        <w:rPr>
          <w:rFonts w:ascii="Times New Roman" w:hAnsi="Times New Roman"/>
          <w:b/>
          <w:sz w:val="28"/>
          <w:szCs w:val="28"/>
        </w:rPr>
        <w:t>Способ</w:t>
      </w:r>
      <w:r>
        <w:rPr>
          <w:rFonts w:ascii="Times New Roman" w:hAnsi="Times New Roman"/>
          <w:b/>
          <w:sz w:val="28"/>
          <w:szCs w:val="28"/>
        </w:rPr>
        <w:t xml:space="preserve"> направления результата/ответа</w:t>
      </w:r>
      <w:r w:rsidRPr="000236DD">
        <w:rPr>
          <w:rFonts w:ascii="Times New Roman" w:hAnsi="Times New Roman"/>
          <w:sz w:val="28"/>
          <w:szCs w:val="28"/>
        </w:rPr>
        <w:t>_____________________</w:t>
      </w:r>
      <w:r>
        <w:rPr>
          <w:rFonts w:ascii="Times New Roman" w:hAnsi="Times New Roman"/>
          <w:sz w:val="28"/>
          <w:szCs w:val="28"/>
        </w:rPr>
        <w:t>_______</w:t>
      </w:r>
      <w:r w:rsidRPr="000236DD">
        <w:rPr>
          <w:rFonts w:ascii="Times New Roman" w:hAnsi="Times New Roman"/>
          <w:sz w:val="28"/>
          <w:szCs w:val="28"/>
        </w:rPr>
        <w:t>__</w:t>
      </w:r>
    </w:p>
    <w:p w:rsidR="00F26B66" w:rsidRPr="000236DD" w:rsidRDefault="00F26B66" w:rsidP="00F26B66">
      <w:pPr>
        <w:pStyle w:val="ConsPlusNormal0"/>
        <w:jc w:val="both"/>
        <w:rPr>
          <w:rFonts w:ascii="Times New Roman" w:hAnsi="Times New Roman"/>
          <w:b/>
          <w:sz w:val="28"/>
          <w:szCs w:val="28"/>
        </w:rPr>
      </w:pPr>
      <w:r w:rsidRPr="000236DD">
        <w:rPr>
          <w:rFonts w:ascii="Times New Roman" w:hAnsi="Times New Roman"/>
          <w:sz w:val="20"/>
          <w:szCs w:val="20"/>
        </w:rPr>
        <w:t xml:space="preserve">(указать </w:t>
      </w:r>
      <w:proofErr w:type="gramStart"/>
      <w:r w:rsidRPr="000236DD">
        <w:rPr>
          <w:rFonts w:ascii="Times New Roman" w:hAnsi="Times New Roman"/>
          <w:sz w:val="20"/>
          <w:szCs w:val="20"/>
        </w:rPr>
        <w:t>нужное</w:t>
      </w:r>
      <w:proofErr w:type="gramEnd"/>
      <w:r w:rsidRPr="000236DD">
        <w:rPr>
          <w:rFonts w:ascii="Times New Roman" w:hAnsi="Times New Roman"/>
          <w:sz w:val="20"/>
          <w:szCs w:val="20"/>
        </w:rPr>
        <w:t>: лично, уполномоченному лицу, почтовым отправлением</w:t>
      </w:r>
      <w:r w:rsidRPr="000236DD">
        <w:rPr>
          <w:rFonts w:ascii="Times New Roman" w:hAnsi="Times New Roman"/>
          <w:b/>
          <w:sz w:val="20"/>
          <w:szCs w:val="20"/>
        </w:rPr>
        <w:t xml:space="preserve">, </w:t>
      </w:r>
      <w:r w:rsidRPr="000236DD">
        <w:rPr>
          <w:rFonts w:ascii="Times New Roman" w:hAnsi="Times New Roman"/>
          <w:b/>
          <w:i/>
          <w:sz w:val="20"/>
          <w:szCs w:val="20"/>
        </w:rPr>
        <w:t>многофункциональный центр</w:t>
      </w:r>
      <w:r w:rsidRPr="000236DD">
        <w:rPr>
          <w:rFonts w:ascii="Times New Roman" w:hAnsi="Times New Roman"/>
          <w:b/>
          <w:sz w:val="20"/>
          <w:szCs w:val="20"/>
        </w:rPr>
        <w:t>)</w:t>
      </w:r>
    </w:p>
    <w:p w:rsidR="00F26B66" w:rsidRPr="000236DD" w:rsidRDefault="00F26B66" w:rsidP="00F26B66">
      <w:pPr>
        <w:pStyle w:val="ConsPlusNormal0"/>
        <w:jc w:val="both"/>
        <w:rPr>
          <w:rFonts w:ascii="Times New Roman" w:hAnsi="Times New Roman"/>
          <w:sz w:val="28"/>
          <w:szCs w:val="28"/>
        </w:rPr>
      </w:pPr>
      <w:r>
        <w:rPr>
          <w:rFonts w:ascii="Times New Roman" w:hAnsi="Times New Roman"/>
        </w:rPr>
        <w:t xml:space="preserve">1) </w:t>
      </w:r>
      <w:r w:rsidRPr="000236DD">
        <w:rPr>
          <w:rFonts w:ascii="Times New Roman" w:hAnsi="Times New Roman"/>
          <w:sz w:val="28"/>
          <w:szCs w:val="28"/>
        </w:rPr>
        <w:t>Если в поле «Способ направления результата/ответа» выбран</w:t>
      </w:r>
      <w:r>
        <w:rPr>
          <w:rFonts w:ascii="Times New Roman" w:hAnsi="Times New Roman"/>
          <w:sz w:val="28"/>
          <w:szCs w:val="28"/>
        </w:rPr>
        <w:t xml:space="preserve"> вариант </w:t>
      </w:r>
      <w:r>
        <w:rPr>
          <w:rFonts w:ascii="Times New Roman" w:hAnsi="Times New Roman"/>
          <w:sz w:val="28"/>
          <w:szCs w:val="28"/>
        </w:rPr>
        <w:lastRenderedPageBreak/>
        <w:t>«уполномоченному лицу»</w:t>
      </w:r>
      <w:r w:rsidRPr="000236DD">
        <w:rPr>
          <w:rFonts w:ascii="Times New Roman" w:hAnsi="Times New Roman"/>
          <w:sz w:val="28"/>
          <w:szCs w:val="28"/>
        </w:rPr>
        <w:t>:</w:t>
      </w:r>
    </w:p>
    <w:p w:rsidR="00F26B66" w:rsidRPr="000236DD" w:rsidRDefault="00F26B66" w:rsidP="00F26B66">
      <w:pPr>
        <w:pStyle w:val="ConsPlusNormal0"/>
        <w:jc w:val="both"/>
        <w:rPr>
          <w:rFonts w:ascii="Times New Roman" w:hAnsi="Times New Roman"/>
          <w:sz w:val="28"/>
          <w:szCs w:val="28"/>
        </w:rPr>
      </w:pPr>
      <w:r w:rsidRPr="000236DD">
        <w:rPr>
          <w:rFonts w:ascii="Times New Roman" w:hAnsi="Times New Roman"/>
          <w:sz w:val="28"/>
          <w:szCs w:val="28"/>
        </w:rPr>
        <w:t>Ф.И.О. (полностью)</w:t>
      </w:r>
      <w:r w:rsidRPr="000236DD">
        <w:rPr>
          <w:rFonts w:ascii="Times New Roman" w:hAnsi="Times New Roman"/>
          <w:sz w:val="28"/>
          <w:szCs w:val="28"/>
        </w:rPr>
        <w:tab/>
        <w:t>________________</w:t>
      </w:r>
      <w:r>
        <w:rPr>
          <w:rFonts w:ascii="Times New Roman" w:hAnsi="Times New Roman"/>
          <w:sz w:val="28"/>
          <w:szCs w:val="28"/>
        </w:rPr>
        <w:t>_____________________________</w:t>
      </w:r>
    </w:p>
    <w:p w:rsidR="00F26B66" w:rsidRPr="000236DD" w:rsidRDefault="00F26B66" w:rsidP="00F26B66">
      <w:pPr>
        <w:pStyle w:val="ConsPlusNormal0"/>
        <w:jc w:val="both"/>
        <w:rPr>
          <w:rFonts w:ascii="Times New Roman" w:hAnsi="Times New Roman"/>
          <w:sz w:val="28"/>
          <w:szCs w:val="28"/>
        </w:rPr>
      </w:pPr>
      <w:r w:rsidRPr="000236DD">
        <w:rPr>
          <w:rFonts w:ascii="Times New Roman" w:hAnsi="Times New Roman"/>
          <w:sz w:val="28"/>
          <w:szCs w:val="28"/>
        </w:rPr>
        <w:t>Документ, удостоверяющий личность:</w:t>
      </w:r>
      <w:r>
        <w:rPr>
          <w:rFonts w:ascii="Times New Roman" w:hAnsi="Times New Roman"/>
          <w:sz w:val="28"/>
          <w:szCs w:val="28"/>
        </w:rPr>
        <w:t>_________________________________</w:t>
      </w:r>
    </w:p>
    <w:p w:rsidR="00F26B66" w:rsidRPr="000236DD" w:rsidRDefault="00F26B66" w:rsidP="00F26B66">
      <w:pPr>
        <w:pStyle w:val="ConsPlusNormal0"/>
        <w:jc w:val="both"/>
        <w:rPr>
          <w:rFonts w:ascii="Times New Roman" w:hAnsi="Times New Roman"/>
          <w:sz w:val="28"/>
          <w:szCs w:val="28"/>
        </w:rPr>
      </w:pPr>
      <w:r>
        <w:rPr>
          <w:rFonts w:ascii="Times New Roman" w:hAnsi="Times New Roman"/>
          <w:sz w:val="28"/>
          <w:szCs w:val="28"/>
        </w:rPr>
        <w:t>серия ________   № _____________</w:t>
      </w:r>
      <w:r w:rsidRPr="000236DD">
        <w:rPr>
          <w:rFonts w:ascii="Times New Roman" w:hAnsi="Times New Roman"/>
          <w:sz w:val="28"/>
          <w:szCs w:val="28"/>
        </w:rPr>
        <w:t>Дата выдачи ______________________</w:t>
      </w:r>
      <w:r>
        <w:rPr>
          <w:rFonts w:ascii="Times New Roman" w:hAnsi="Times New Roman"/>
          <w:sz w:val="28"/>
          <w:szCs w:val="28"/>
        </w:rPr>
        <w:t>__</w:t>
      </w:r>
    </w:p>
    <w:p w:rsidR="00F26B66" w:rsidRPr="000236DD" w:rsidRDefault="00F26B66" w:rsidP="00F26B66">
      <w:pPr>
        <w:pStyle w:val="ConsPlusNormal0"/>
        <w:jc w:val="both"/>
        <w:rPr>
          <w:rFonts w:ascii="Times New Roman" w:hAnsi="Times New Roman"/>
          <w:sz w:val="28"/>
          <w:szCs w:val="28"/>
        </w:rPr>
      </w:pPr>
      <w:r w:rsidRPr="000236DD">
        <w:rPr>
          <w:rFonts w:ascii="Times New Roman" w:hAnsi="Times New Roman"/>
          <w:sz w:val="28"/>
          <w:szCs w:val="28"/>
        </w:rPr>
        <w:t>Выдан___________________________</w:t>
      </w:r>
      <w:r w:rsidRPr="001A7CD7">
        <w:rPr>
          <w:rFonts w:ascii="Times New Roman" w:hAnsi="Times New Roman"/>
        </w:rPr>
        <w:t>___________________________</w:t>
      </w:r>
      <w:r>
        <w:rPr>
          <w:rFonts w:ascii="Times New Roman" w:hAnsi="Times New Roman"/>
        </w:rPr>
        <w:t>_________</w:t>
      </w:r>
      <w:r w:rsidRPr="000236DD">
        <w:rPr>
          <w:rFonts w:ascii="Times New Roman" w:hAnsi="Times New Roman"/>
          <w:sz w:val="28"/>
          <w:szCs w:val="28"/>
        </w:rPr>
        <w:t>Контактный телефон:</w:t>
      </w:r>
      <w:r w:rsidRPr="000236DD">
        <w:rPr>
          <w:rFonts w:ascii="Times New Roman" w:hAnsi="Times New Roman"/>
          <w:sz w:val="28"/>
          <w:szCs w:val="28"/>
        </w:rPr>
        <w:tab/>
        <w:t>________________________________</w:t>
      </w:r>
      <w:r>
        <w:rPr>
          <w:rFonts w:ascii="Times New Roman" w:hAnsi="Times New Roman"/>
          <w:sz w:val="28"/>
          <w:szCs w:val="28"/>
        </w:rPr>
        <w:t>_____________</w:t>
      </w:r>
    </w:p>
    <w:p w:rsidR="00F26B66" w:rsidRPr="000236DD" w:rsidRDefault="00F26B66" w:rsidP="00F26B66">
      <w:pPr>
        <w:pStyle w:val="ConsPlusNormal0"/>
        <w:jc w:val="both"/>
        <w:rPr>
          <w:rFonts w:ascii="Times New Roman" w:hAnsi="Times New Roman"/>
          <w:sz w:val="28"/>
          <w:szCs w:val="28"/>
        </w:rPr>
      </w:pPr>
      <w:r w:rsidRPr="000236DD">
        <w:rPr>
          <w:rFonts w:ascii="Times New Roman" w:hAnsi="Times New Roman"/>
          <w:sz w:val="28"/>
          <w:szCs w:val="28"/>
        </w:rPr>
        <w:t>Реквизиты доверенно</w:t>
      </w:r>
      <w:r>
        <w:rPr>
          <w:rFonts w:ascii="Times New Roman" w:hAnsi="Times New Roman"/>
          <w:sz w:val="28"/>
          <w:szCs w:val="28"/>
        </w:rPr>
        <w:t>сти (при наличии доверенности):____________________</w:t>
      </w:r>
    </w:p>
    <w:p w:rsidR="00F26B66" w:rsidRPr="001A7CD7" w:rsidRDefault="00F26B66" w:rsidP="00F26B66">
      <w:pPr>
        <w:pStyle w:val="ConsPlusNormal0"/>
        <w:jc w:val="both"/>
        <w:rPr>
          <w:rFonts w:ascii="Times New Roman" w:hAnsi="Times New Roman"/>
        </w:rPr>
      </w:pPr>
      <w:r w:rsidRPr="001A7CD7">
        <w:rPr>
          <w:rFonts w:ascii="Times New Roman" w:hAnsi="Times New Roman"/>
        </w:rPr>
        <w:t>_________________________________________________________________</w:t>
      </w:r>
      <w:r>
        <w:rPr>
          <w:rFonts w:ascii="Times New Roman" w:hAnsi="Times New Roman"/>
        </w:rPr>
        <w:t>______</w:t>
      </w:r>
    </w:p>
    <w:p w:rsidR="00F26B66" w:rsidRPr="001A7CD7" w:rsidRDefault="00F26B66" w:rsidP="00F26B66">
      <w:pPr>
        <w:pStyle w:val="ConsPlusNormal0"/>
        <w:ind w:firstLine="709"/>
        <w:jc w:val="both"/>
        <w:rPr>
          <w:rFonts w:ascii="Times New Roman" w:hAnsi="Times New Roman"/>
        </w:rPr>
      </w:pPr>
      <w:r w:rsidRPr="001A7CD7">
        <w:rPr>
          <w:rFonts w:ascii="Times New Roman" w:hAnsi="Times New Roman"/>
        </w:rPr>
        <w:tab/>
      </w:r>
    </w:p>
    <w:p w:rsidR="00F26B66" w:rsidRPr="00485A8D" w:rsidRDefault="00F26B66" w:rsidP="00F26B66">
      <w:pPr>
        <w:pStyle w:val="ConsPlusNormal0"/>
        <w:jc w:val="both"/>
        <w:rPr>
          <w:rFonts w:ascii="Times New Roman" w:hAnsi="Times New Roman"/>
          <w:sz w:val="28"/>
          <w:szCs w:val="28"/>
        </w:rPr>
      </w:pPr>
      <w:r w:rsidRPr="00485A8D">
        <w:rPr>
          <w:rFonts w:ascii="Times New Roman" w:hAnsi="Times New Roman"/>
          <w:sz w:val="28"/>
          <w:szCs w:val="28"/>
        </w:rPr>
        <w:t>2) Почтовый адрес, по которому необходимо направить результат/ответ (если в поле «Способ направления результата/ответа» выбран вариант «почтовым отправлением»:</w:t>
      </w:r>
    </w:p>
    <w:p w:rsidR="00F26B66" w:rsidRPr="001A7CD7" w:rsidRDefault="00F26B66" w:rsidP="00F26B66">
      <w:pPr>
        <w:pStyle w:val="ConsPlusNormal0"/>
        <w:jc w:val="both"/>
        <w:rPr>
          <w:rFonts w:ascii="Times New Roman" w:hAnsi="Times New Roman"/>
        </w:rPr>
      </w:pPr>
      <w:r w:rsidRPr="001A7CD7">
        <w:rPr>
          <w:rFonts w:ascii="Times New Roman" w:hAnsi="Times New Roman"/>
        </w:rPr>
        <w:t>____________________________________________________________</w:t>
      </w:r>
      <w:r>
        <w:rPr>
          <w:rFonts w:ascii="Times New Roman" w:hAnsi="Times New Roman"/>
        </w:rPr>
        <w:t>_____</w:t>
      </w:r>
      <w:r w:rsidRPr="001A7CD7">
        <w:rPr>
          <w:rFonts w:ascii="Times New Roman" w:hAnsi="Times New Roman"/>
        </w:rPr>
        <w:t>______</w:t>
      </w:r>
    </w:p>
    <w:p w:rsidR="00F26B66" w:rsidRPr="001A7CD7" w:rsidRDefault="00F26B66" w:rsidP="00F26B66">
      <w:pPr>
        <w:pStyle w:val="ConsPlusNormal0"/>
        <w:jc w:val="both"/>
        <w:rPr>
          <w:rFonts w:ascii="Times New Roman" w:hAnsi="Times New Roman"/>
        </w:rPr>
      </w:pPr>
      <w:r w:rsidRPr="001A7CD7">
        <w:rPr>
          <w:rFonts w:ascii="Times New Roman" w:hAnsi="Times New Roman"/>
        </w:rPr>
        <w:t>_______________________________________________________________</w:t>
      </w:r>
      <w:r>
        <w:rPr>
          <w:rFonts w:ascii="Times New Roman" w:hAnsi="Times New Roman"/>
        </w:rPr>
        <w:t>____</w:t>
      </w:r>
      <w:r w:rsidRPr="001A7CD7">
        <w:rPr>
          <w:rFonts w:ascii="Times New Roman" w:hAnsi="Times New Roman"/>
        </w:rPr>
        <w:t>___</w:t>
      </w:r>
    </w:p>
    <w:p w:rsidR="00F26B66" w:rsidRPr="001A7CD7" w:rsidRDefault="00F26B66" w:rsidP="00F26B66">
      <w:pPr>
        <w:pStyle w:val="ConsPlusNormal0"/>
        <w:spacing w:line="276" w:lineRule="auto"/>
        <w:ind w:firstLine="709"/>
        <w:jc w:val="both"/>
        <w:rPr>
          <w:rFonts w:ascii="Times New Roman" w:hAnsi="Times New Roman"/>
        </w:rPr>
      </w:pPr>
    </w:p>
    <w:p w:rsidR="00F26B66" w:rsidRPr="001A7CD7" w:rsidRDefault="00F26B66" w:rsidP="00F26B66">
      <w:pPr>
        <w:pStyle w:val="ConsPlusNormal0"/>
        <w:spacing w:line="276" w:lineRule="auto"/>
        <w:jc w:val="right"/>
        <w:rPr>
          <w:rFonts w:ascii="Times New Roman" w:hAnsi="Times New Roman"/>
        </w:rPr>
      </w:pPr>
      <w:r w:rsidRPr="001A7CD7">
        <w:rPr>
          <w:rFonts w:ascii="Times New Roman" w:hAnsi="Times New Roman"/>
        </w:rPr>
        <w:t xml:space="preserve"> «____» ________________ ______ </w:t>
      </w:r>
      <w:proofErr w:type="gramStart"/>
      <w:r w:rsidRPr="001A7CD7">
        <w:rPr>
          <w:rFonts w:ascii="Times New Roman" w:hAnsi="Times New Roman"/>
        </w:rPr>
        <w:t>г</w:t>
      </w:r>
      <w:proofErr w:type="gramEnd"/>
      <w:r w:rsidRPr="001A7CD7">
        <w:rPr>
          <w:rFonts w:ascii="Times New Roman" w:hAnsi="Times New Roman"/>
        </w:rPr>
        <w:t>.  _______________________________________</w:t>
      </w:r>
    </w:p>
    <w:p w:rsidR="00F26B66" w:rsidRPr="00BE773D" w:rsidRDefault="00F26B66" w:rsidP="00F26B66">
      <w:pPr>
        <w:pStyle w:val="ConsPlusNormal0"/>
        <w:spacing w:line="276" w:lineRule="auto"/>
        <w:jc w:val="center"/>
        <w:rPr>
          <w:rFonts w:ascii="Times New Roman" w:hAnsi="Times New Roman"/>
          <w:sz w:val="20"/>
          <w:szCs w:val="20"/>
        </w:rPr>
      </w:pPr>
      <w:r w:rsidRPr="00BE773D">
        <w:rPr>
          <w:rFonts w:ascii="Times New Roman" w:hAnsi="Times New Roman"/>
          <w:sz w:val="20"/>
          <w:szCs w:val="20"/>
        </w:rPr>
        <w:t>(дата)                                                                           (подпись заявителя)</w:t>
      </w:r>
    </w:p>
    <w:p w:rsidR="00F26B66" w:rsidRPr="00AE1E71" w:rsidRDefault="00F26B66" w:rsidP="00F26B66">
      <w:pPr>
        <w:pStyle w:val="ConsPlusNormal0"/>
        <w:spacing w:line="276" w:lineRule="auto"/>
        <w:jc w:val="right"/>
        <w:outlineLvl w:val="0"/>
        <w:rPr>
          <w:rFonts w:ascii="Times New Roman" w:hAnsi="Times New Roman"/>
          <w:sz w:val="24"/>
          <w:szCs w:val="24"/>
        </w:rPr>
      </w:pPr>
      <w:r>
        <w:rPr>
          <w:rFonts w:ascii="Times New Roman" w:hAnsi="Times New Roman"/>
          <w:sz w:val="24"/>
          <w:szCs w:val="24"/>
        </w:rPr>
        <w:t xml:space="preserve">                                                               </w:t>
      </w:r>
      <w:r w:rsidRPr="00AE1E71">
        <w:rPr>
          <w:rFonts w:ascii="Times New Roman" w:hAnsi="Times New Roman"/>
          <w:sz w:val="24"/>
          <w:szCs w:val="24"/>
        </w:rPr>
        <w:t>Приложение 3</w:t>
      </w:r>
    </w:p>
    <w:p w:rsidR="00F26B66" w:rsidRPr="00AE1E71" w:rsidRDefault="00F26B66" w:rsidP="00F26B66">
      <w:pPr>
        <w:autoSpaceDE w:val="0"/>
        <w:autoSpaceDN w:val="0"/>
        <w:adjustRightInd w:val="0"/>
        <w:ind w:firstLine="709"/>
        <w:jc w:val="right"/>
      </w:pPr>
      <w:r>
        <w:t xml:space="preserve">               </w:t>
      </w:r>
      <w:r w:rsidRPr="00AE1E71">
        <w:t>к административному регламенту</w:t>
      </w:r>
    </w:p>
    <w:p w:rsidR="00F26B66" w:rsidRPr="001A320F" w:rsidRDefault="00F26B66" w:rsidP="00F26B66">
      <w:pPr>
        <w:autoSpaceDE w:val="0"/>
        <w:autoSpaceDN w:val="0"/>
        <w:adjustRightInd w:val="0"/>
        <w:ind w:firstLine="709"/>
        <w:jc w:val="right"/>
        <w:rPr>
          <w:szCs w:val="28"/>
        </w:rPr>
      </w:pPr>
      <w:r>
        <w:t xml:space="preserve">                        </w:t>
      </w:r>
      <w:r w:rsidRPr="00AE1E71">
        <w:t>предоставления муниципальной услуги</w:t>
      </w:r>
    </w:p>
    <w:p w:rsidR="00F26B66" w:rsidRPr="006C4FEF" w:rsidRDefault="00F26B66" w:rsidP="00F26B66">
      <w:pPr>
        <w:pStyle w:val="ConsPlusNormal0"/>
        <w:spacing w:line="276" w:lineRule="auto"/>
        <w:ind w:firstLine="709"/>
        <w:jc w:val="right"/>
        <w:outlineLvl w:val="0"/>
        <w:rPr>
          <w:rFonts w:ascii="Times New Roman" w:hAnsi="Times New Roman"/>
          <w:sz w:val="24"/>
          <w:szCs w:val="24"/>
        </w:rPr>
      </w:pPr>
    </w:p>
    <w:p w:rsidR="00F26B66" w:rsidRPr="001A320F" w:rsidRDefault="00F26B66" w:rsidP="00F26B66">
      <w:pPr>
        <w:autoSpaceDE w:val="0"/>
        <w:autoSpaceDN w:val="0"/>
        <w:adjustRightInd w:val="0"/>
        <w:ind w:firstLine="2268"/>
        <w:rPr>
          <w:szCs w:val="28"/>
        </w:rPr>
      </w:pPr>
      <w:r w:rsidRPr="001A320F">
        <w:rPr>
          <w:szCs w:val="28"/>
        </w:rPr>
        <w:t xml:space="preserve">кому: наименование органа местного самоуправления </w:t>
      </w:r>
    </w:p>
    <w:p w:rsidR="00F26B66" w:rsidRPr="001A320F" w:rsidRDefault="00F26B66" w:rsidP="00F26B66">
      <w:pPr>
        <w:autoSpaceDE w:val="0"/>
        <w:autoSpaceDN w:val="0"/>
        <w:adjustRightInd w:val="0"/>
        <w:ind w:firstLine="2268"/>
        <w:rPr>
          <w:szCs w:val="28"/>
        </w:rPr>
      </w:pPr>
      <w:r w:rsidRPr="000C6023">
        <w:rPr>
          <w:szCs w:val="28"/>
        </w:rPr>
        <w:t xml:space="preserve">          </w:t>
      </w:r>
      <w:r w:rsidRPr="001A320F">
        <w:rPr>
          <w:szCs w:val="28"/>
        </w:rPr>
        <w:t xml:space="preserve">муниципального образования </w:t>
      </w:r>
    </w:p>
    <w:p w:rsidR="00F26B66" w:rsidRPr="006C4FEF" w:rsidRDefault="00F26B66" w:rsidP="00F26B66">
      <w:pPr>
        <w:tabs>
          <w:tab w:val="left" w:pos="2268"/>
        </w:tabs>
        <w:autoSpaceDE w:val="0"/>
        <w:autoSpaceDN w:val="0"/>
        <w:adjustRightInd w:val="0"/>
        <w:ind w:left="2268"/>
      </w:pPr>
      <w:r w:rsidRPr="001A320F">
        <w:rPr>
          <w:szCs w:val="28"/>
        </w:rPr>
        <w:t>от кого:</w:t>
      </w:r>
      <w:r w:rsidRPr="006C4FEF">
        <w:t>______________________________________________</w:t>
      </w:r>
      <w:r>
        <w:t>____</w:t>
      </w:r>
      <w:r w:rsidRPr="006C4FEF">
        <w:t>_</w:t>
      </w:r>
    </w:p>
    <w:p w:rsidR="00F26B66" w:rsidRPr="006C4FEF" w:rsidRDefault="00F26B66" w:rsidP="00F26B66">
      <w:pPr>
        <w:tabs>
          <w:tab w:val="left" w:pos="2268"/>
        </w:tabs>
        <w:autoSpaceDE w:val="0"/>
        <w:autoSpaceDN w:val="0"/>
        <w:adjustRightInd w:val="0"/>
        <w:ind w:left="2268"/>
        <w:jc w:val="center"/>
      </w:pPr>
      <w:r w:rsidRPr="00FB4135">
        <w:rPr>
          <w:sz w:val="20"/>
          <w:szCs w:val="20"/>
        </w:rPr>
        <w:t>(ФИО физического лица - застройщика),</w:t>
      </w:r>
      <w:r w:rsidRPr="006C4FEF">
        <w:t xml:space="preserve">                   ______________________________________________________</w:t>
      </w:r>
      <w:r>
        <w:t>___</w:t>
      </w:r>
    </w:p>
    <w:p w:rsidR="00F26B66" w:rsidRPr="006C4FEF" w:rsidRDefault="00F26B66" w:rsidP="00F26B66">
      <w:pPr>
        <w:tabs>
          <w:tab w:val="left" w:pos="2268"/>
        </w:tabs>
        <w:autoSpaceDE w:val="0"/>
        <w:autoSpaceDN w:val="0"/>
        <w:adjustRightInd w:val="0"/>
        <w:ind w:left="2268"/>
        <w:jc w:val="center"/>
      </w:pPr>
      <w:r w:rsidRPr="00FB4135">
        <w:rPr>
          <w:sz w:val="20"/>
          <w:szCs w:val="20"/>
        </w:rPr>
        <w:t>(организационно-правовая форма, наименование юридического лица – застройщика)</w:t>
      </w:r>
      <w:r w:rsidRPr="006C4FEF">
        <w:t xml:space="preserve">                    ______________________________________________________</w:t>
      </w:r>
      <w:r>
        <w:t>__</w:t>
      </w:r>
      <w:r w:rsidRPr="006C4FEF">
        <w:t>__</w:t>
      </w:r>
    </w:p>
    <w:p w:rsidR="00F26B66" w:rsidRDefault="00F26B66" w:rsidP="00F26B66">
      <w:pPr>
        <w:tabs>
          <w:tab w:val="left" w:pos="2268"/>
        </w:tabs>
        <w:autoSpaceDE w:val="0"/>
        <w:autoSpaceDN w:val="0"/>
        <w:adjustRightInd w:val="0"/>
        <w:ind w:left="2268"/>
      </w:pPr>
      <w:r>
        <w:t xml:space="preserve">  </w:t>
      </w:r>
    </w:p>
    <w:p w:rsidR="00F26B66" w:rsidRDefault="00F26B66" w:rsidP="00F26B66">
      <w:pPr>
        <w:tabs>
          <w:tab w:val="left" w:pos="2268"/>
        </w:tabs>
        <w:autoSpaceDE w:val="0"/>
        <w:autoSpaceDN w:val="0"/>
        <w:adjustRightInd w:val="0"/>
        <w:ind w:left="2268"/>
      </w:pPr>
      <w:r w:rsidRPr="006C4FEF">
        <w:t>________________</w:t>
      </w:r>
      <w:r>
        <w:t>__________________________________________</w:t>
      </w:r>
    </w:p>
    <w:p w:rsidR="00F26B66" w:rsidRDefault="00F26B66" w:rsidP="00F26B66">
      <w:pPr>
        <w:tabs>
          <w:tab w:val="left" w:pos="2268"/>
        </w:tabs>
        <w:autoSpaceDE w:val="0"/>
        <w:autoSpaceDN w:val="0"/>
        <w:adjustRightInd w:val="0"/>
        <w:ind w:left="2268"/>
      </w:pPr>
    </w:p>
    <w:p w:rsidR="00F26B66" w:rsidRDefault="00F26B66" w:rsidP="00F26B66">
      <w:pPr>
        <w:tabs>
          <w:tab w:val="left" w:pos="2268"/>
        </w:tabs>
        <w:autoSpaceDE w:val="0"/>
        <w:autoSpaceDN w:val="0"/>
        <w:adjustRightInd w:val="0"/>
        <w:spacing w:line="360" w:lineRule="auto"/>
        <w:ind w:left="2268"/>
      </w:pPr>
      <w:r w:rsidRPr="006C4FEF">
        <w:t>_________________________________________________</w:t>
      </w:r>
      <w:r>
        <w:t>________</w:t>
      </w:r>
    </w:p>
    <w:p w:rsidR="00F26B66" w:rsidRPr="00FB4135" w:rsidRDefault="00F26B66" w:rsidP="00F26B66">
      <w:pPr>
        <w:autoSpaceDE w:val="0"/>
        <w:autoSpaceDN w:val="0"/>
        <w:adjustRightInd w:val="0"/>
        <w:ind w:left="2268"/>
        <w:rPr>
          <w:sz w:val="20"/>
          <w:szCs w:val="20"/>
        </w:rPr>
      </w:pPr>
      <w:r w:rsidRPr="00FB4135">
        <w:rPr>
          <w:sz w:val="20"/>
          <w:szCs w:val="20"/>
        </w:rPr>
        <w:t>Для физических лиц указываются: реквизиты документа, удостоверяющего личность (серия, номер, кем и когда выдан), место жительства, номер телефона;</w:t>
      </w:r>
    </w:p>
    <w:p w:rsidR="00F26B66" w:rsidRPr="00FB4135" w:rsidRDefault="00F26B66" w:rsidP="00F26B66">
      <w:pPr>
        <w:autoSpaceDE w:val="0"/>
        <w:autoSpaceDN w:val="0"/>
        <w:adjustRightInd w:val="0"/>
        <w:ind w:left="2268"/>
        <w:rPr>
          <w:sz w:val="20"/>
          <w:szCs w:val="20"/>
        </w:rPr>
      </w:pPr>
      <w:r w:rsidRPr="00FB4135">
        <w:rPr>
          <w:sz w:val="20"/>
          <w:szCs w:val="20"/>
        </w:rPr>
        <w:t xml:space="preserve"> для представителя физического лица указываются: фамилия, имя, отчество представителя, реквизиты доверенности, которая прилагается к заявлению.</w:t>
      </w:r>
    </w:p>
    <w:p w:rsidR="00F26B66" w:rsidRPr="00FB4135" w:rsidRDefault="00F26B66" w:rsidP="00F26B66">
      <w:pPr>
        <w:autoSpaceDE w:val="0"/>
        <w:autoSpaceDN w:val="0"/>
        <w:adjustRightInd w:val="0"/>
        <w:ind w:left="2268"/>
        <w:rPr>
          <w:sz w:val="20"/>
          <w:szCs w:val="20"/>
        </w:rPr>
      </w:pPr>
      <w:r w:rsidRPr="00FB4135">
        <w:rPr>
          <w:sz w:val="20"/>
          <w:szCs w:val="20"/>
        </w:rPr>
        <w:lastRenderedPageBreak/>
        <w:t>Для юридических лиц указываются</w:t>
      </w:r>
      <w:r>
        <w:rPr>
          <w:sz w:val="20"/>
          <w:szCs w:val="20"/>
        </w:rPr>
        <w:t xml:space="preserve">: </w:t>
      </w:r>
      <w:r w:rsidRPr="00FB4135">
        <w:rPr>
          <w:sz w:val="20"/>
          <w:szCs w:val="20"/>
        </w:rPr>
        <w:t xml:space="preserve">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F26B66" w:rsidRPr="006C4FEF" w:rsidRDefault="00F26B66" w:rsidP="00F26B66">
      <w:pPr>
        <w:autoSpaceDE w:val="0"/>
        <w:autoSpaceDN w:val="0"/>
        <w:adjustRightInd w:val="0"/>
        <w:ind w:firstLine="2268"/>
      </w:pPr>
    </w:p>
    <w:p w:rsidR="00F26B66" w:rsidRPr="001A320F" w:rsidRDefault="00F26B66" w:rsidP="00F26B66">
      <w:pPr>
        <w:autoSpaceDE w:val="0"/>
        <w:autoSpaceDN w:val="0"/>
        <w:adjustRightInd w:val="0"/>
        <w:jc w:val="center"/>
        <w:rPr>
          <w:szCs w:val="28"/>
        </w:rPr>
      </w:pPr>
      <w:r w:rsidRPr="001A320F">
        <w:rPr>
          <w:szCs w:val="28"/>
        </w:rPr>
        <w:t>Заявление</w:t>
      </w:r>
    </w:p>
    <w:p w:rsidR="00F26B66" w:rsidRPr="001A320F" w:rsidRDefault="00F26B66" w:rsidP="00F26B66">
      <w:pPr>
        <w:autoSpaceDE w:val="0"/>
        <w:autoSpaceDN w:val="0"/>
        <w:adjustRightInd w:val="0"/>
        <w:jc w:val="center"/>
        <w:rPr>
          <w:szCs w:val="28"/>
        </w:rPr>
      </w:pPr>
      <w:r>
        <w:rPr>
          <w:szCs w:val="28"/>
        </w:rPr>
        <w:t xml:space="preserve">о продлении </w:t>
      </w:r>
      <w:r w:rsidRPr="001A320F">
        <w:rPr>
          <w:szCs w:val="28"/>
        </w:rPr>
        <w:t xml:space="preserve"> разрешения на строительство</w:t>
      </w:r>
    </w:p>
    <w:p w:rsidR="00F26B66" w:rsidRPr="00274D75" w:rsidRDefault="00F26B66" w:rsidP="00F26B66">
      <w:pPr>
        <w:tabs>
          <w:tab w:val="left" w:pos="4160"/>
        </w:tabs>
        <w:ind w:firstLine="709"/>
        <w:rPr>
          <w:b/>
          <w:color w:val="FF0000"/>
          <w:sz w:val="18"/>
          <w:lang w:eastAsia="ru-RU"/>
        </w:rPr>
      </w:pPr>
    </w:p>
    <w:p w:rsidR="00F26B66" w:rsidRPr="002A6CE6" w:rsidRDefault="00F26B66" w:rsidP="00F26B66">
      <w:pPr>
        <w:widowControl w:val="0"/>
        <w:autoSpaceDE w:val="0"/>
        <w:autoSpaceDN w:val="0"/>
        <w:adjustRightInd w:val="0"/>
        <w:jc w:val="both"/>
        <w:rPr>
          <w:szCs w:val="28"/>
          <w:lang w:eastAsia="ru-RU"/>
        </w:rPr>
      </w:pPr>
      <w:r w:rsidRPr="002A6CE6">
        <w:rPr>
          <w:szCs w:val="28"/>
          <w:lang w:eastAsia="ru-RU"/>
        </w:rPr>
        <w:t>Прошу продлить разрешение на строительство  от «  »_____20__г. № ______, срок действия которого установлен до«  »_______20__г.</w:t>
      </w:r>
    </w:p>
    <w:p w:rsidR="00F26B66" w:rsidRPr="002A6CE6" w:rsidRDefault="00F26B66" w:rsidP="00F26B66">
      <w:pPr>
        <w:widowControl w:val="0"/>
        <w:autoSpaceDE w:val="0"/>
        <w:autoSpaceDN w:val="0"/>
        <w:adjustRightInd w:val="0"/>
        <w:jc w:val="both"/>
        <w:rPr>
          <w:szCs w:val="28"/>
          <w:lang w:eastAsia="ru-RU"/>
        </w:rPr>
      </w:pPr>
      <w:r w:rsidRPr="002A6CE6">
        <w:rPr>
          <w:szCs w:val="28"/>
          <w:lang w:eastAsia="ru-RU"/>
        </w:rPr>
        <w:t>___________________________________________</w:t>
      </w:r>
      <w:r>
        <w:rPr>
          <w:szCs w:val="28"/>
          <w:lang w:eastAsia="ru-RU"/>
        </w:rPr>
        <w:t>____________________</w:t>
      </w:r>
      <w:r w:rsidRPr="002A6CE6">
        <w:rPr>
          <w:szCs w:val="28"/>
          <w:lang w:eastAsia="ru-RU"/>
        </w:rPr>
        <w:t>__</w:t>
      </w:r>
    </w:p>
    <w:p w:rsidR="00F26B66" w:rsidRPr="00515BB5" w:rsidRDefault="00F26B66" w:rsidP="00F26B66">
      <w:pPr>
        <w:widowControl w:val="0"/>
        <w:autoSpaceDE w:val="0"/>
        <w:autoSpaceDN w:val="0"/>
        <w:adjustRightInd w:val="0"/>
        <w:jc w:val="center"/>
        <w:rPr>
          <w:sz w:val="20"/>
          <w:szCs w:val="20"/>
          <w:lang w:eastAsia="ru-RU"/>
        </w:rPr>
      </w:pPr>
      <w:r>
        <w:rPr>
          <w:sz w:val="20"/>
          <w:szCs w:val="20"/>
          <w:lang w:eastAsia="ru-RU"/>
        </w:rPr>
        <w:t>(</w:t>
      </w:r>
      <w:r w:rsidRPr="00515BB5">
        <w:rPr>
          <w:sz w:val="20"/>
          <w:szCs w:val="20"/>
          <w:lang w:eastAsia="ru-RU"/>
        </w:rPr>
        <w:t>наименование объекта капитального строительства</w:t>
      </w:r>
      <w:r>
        <w:rPr>
          <w:sz w:val="20"/>
          <w:szCs w:val="20"/>
          <w:lang w:eastAsia="ru-RU"/>
        </w:rPr>
        <w:t>)</w:t>
      </w:r>
    </w:p>
    <w:p w:rsidR="00F26B66" w:rsidRPr="002A6CE6" w:rsidRDefault="00F26B66" w:rsidP="00F26B66">
      <w:pPr>
        <w:widowControl w:val="0"/>
        <w:autoSpaceDE w:val="0"/>
        <w:autoSpaceDN w:val="0"/>
        <w:adjustRightInd w:val="0"/>
        <w:jc w:val="both"/>
        <w:rPr>
          <w:szCs w:val="28"/>
          <w:lang w:eastAsia="ru-RU"/>
        </w:rPr>
      </w:pPr>
      <w:r w:rsidRPr="002A6CE6">
        <w:rPr>
          <w:szCs w:val="28"/>
          <w:lang w:eastAsia="ru-RU"/>
        </w:rPr>
        <w:t>на земельном участке с кадастровым номером___________________________</w:t>
      </w:r>
    </w:p>
    <w:p w:rsidR="00F26B66" w:rsidRPr="002A6CE6" w:rsidRDefault="00F26B66" w:rsidP="00F26B66">
      <w:pPr>
        <w:widowControl w:val="0"/>
        <w:autoSpaceDE w:val="0"/>
        <w:autoSpaceDN w:val="0"/>
        <w:adjustRightInd w:val="0"/>
        <w:jc w:val="both"/>
        <w:rPr>
          <w:szCs w:val="28"/>
          <w:lang w:eastAsia="ru-RU"/>
        </w:rPr>
      </w:pPr>
      <w:r w:rsidRPr="002A6CE6">
        <w:rPr>
          <w:szCs w:val="28"/>
          <w:lang w:eastAsia="ru-RU"/>
        </w:rPr>
        <w:t>по адресу (</w:t>
      </w:r>
      <w:r>
        <w:rPr>
          <w:szCs w:val="28"/>
          <w:lang w:eastAsia="ru-RU"/>
        </w:rPr>
        <w:t xml:space="preserve">для </w:t>
      </w:r>
      <w:proofErr w:type="gramStart"/>
      <w:r>
        <w:rPr>
          <w:szCs w:val="28"/>
          <w:lang w:eastAsia="ru-RU"/>
        </w:rPr>
        <w:t>линейного</w:t>
      </w:r>
      <w:proofErr w:type="gramEnd"/>
      <w:r>
        <w:rPr>
          <w:szCs w:val="28"/>
          <w:lang w:eastAsia="ru-RU"/>
        </w:rPr>
        <w:t xml:space="preserve"> объекта-</w:t>
      </w:r>
      <w:r w:rsidRPr="002A6CE6">
        <w:rPr>
          <w:szCs w:val="28"/>
          <w:lang w:eastAsia="ru-RU"/>
        </w:rPr>
        <w:t>местоположение)_________</w:t>
      </w:r>
      <w:r>
        <w:rPr>
          <w:szCs w:val="28"/>
          <w:lang w:eastAsia="ru-RU"/>
        </w:rPr>
        <w:t>____________</w:t>
      </w:r>
      <w:r w:rsidRPr="002A6CE6">
        <w:rPr>
          <w:szCs w:val="28"/>
          <w:lang w:eastAsia="ru-RU"/>
        </w:rPr>
        <w:t xml:space="preserve"> </w:t>
      </w:r>
    </w:p>
    <w:p w:rsidR="00F26B66" w:rsidRPr="00F26B66" w:rsidRDefault="00F26B66" w:rsidP="00F26B66">
      <w:pPr>
        <w:widowControl w:val="0"/>
        <w:autoSpaceDE w:val="0"/>
        <w:autoSpaceDN w:val="0"/>
        <w:adjustRightInd w:val="0"/>
        <w:jc w:val="both"/>
        <w:rPr>
          <w:szCs w:val="28"/>
          <w:lang w:eastAsia="ru-RU"/>
        </w:rPr>
      </w:pPr>
      <w:r w:rsidRPr="002A6CE6">
        <w:rPr>
          <w:szCs w:val="28"/>
          <w:lang w:eastAsia="ru-RU"/>
        </w:rPr>
        <w:t xml:space="preserve">на срок до «    »______20_____г. </w:t>
      </w:r>
    </w:p>
    <w:p w:rsidR="00F26B66" w:rsidRDefault="00F26B66" w:rsidP="00F26B66">
      <w:pPr>
        <w:widowControl w:val="0"/>
        <w:autoSpaceDE w:val="0"/>
        <w:autoSpaceDN w:val="0"/>
        <w:adjustRightInd w:val="0"/>
        <w:jc w:val="both"/>
        <w:rPr>
          <w:szCs w:val="28"/>
          <w:lang w:eastAsia="ru-RU"/>
        </w:rPr>
      </w:pPr>
      <w:r>
        <w:rPr>
          <w:szCs w:val="28"/>
          <w:lang w:eastAsia="ru-RU"/>
        </w:rPr>
        <w:t>В связи с тем, что__________________________________________________</w:t>
      </w:r>
    </w:p>
    <w:p w:rsidR="00F26B66" w:rsidRPr="000C6023" w:rsidRDefault="00F26B66" w:rsidP="00F26B66">
      <w:pPr>
        <w:widowControl w:val="0"/>
        <w:autoSpaceDE w:val="0"/>
        <w:autoSpaceDN w:val="0"/>
        <w:adjustRightInd w:val="0"/>
        <w:jc w:val="center"/>
        <w:rPr>
          <w:sz w:val="20"/>
          <w:szCs w:val="20"/>
          <w:lang w:eastAsia="ru-RU"/>
        </w:rPr>
      </w:pPr>
      <w:r>
        <w:rPr>
          <w:sz w:val="20"/>
          <w:szCs w:val="20"/>
          <w:lang w:eastAsia="ru-RU"/>
        </w:rPr>
        <w:t xml:space="preserve">                                  </w:t>
      </w:r>
      <w:r w:rsidRPr="000C6023">
        <w:rPr>
          <w:sz w:val="20"/>
          <w:szCs w:val="20"/>
          <w:lang w:eastAsia="ru-RU"/>
        </w:rPr>
        <w:t xml:space="preserve">(указать причины несоблюдения сроков, установленных </w:t>
      </w:r>
      <w:proofErr w:type="gramStart"/>
      <w:r w:rsidRPr="000C6023">
        <w:rPr>
          <w:sz w:val="20"/>
          <w:szCs w:val="20"/>
          <w:lang w:eastAsia="ru-RU"/>
        </w:rPr>
        <w:t>ПОС</w:t>
      </w:r>
      <w:proofErr w:type="gramEnd"/>
      <w:r w:rsidRPr="000C6023">
        <w:rPr>
          <w:sz w:val="20"/>
          <w:szCs w:val="20"/>
          <w:lang w:eastAsia="ru-RU"/>
        </w:rPr>
        <w:t>)</w:t>
      </w:r>
    </w:p>
    <w:p w:rsidR="00F26B66" w:rsidRPr="002A6CE6" w:rsidRDefault="00F26B66" w:rsidP="00F26B66">
      <w:pPr>
        <w:widowControl w:val="0"/>
        <w:autoSpaceDE w:val="0"/>
        <w:autoSpaceDN w:val="0"/>
        <w:adjustRightInd w:val="0"/>
        <w:jc w:val="both"/>
        <w:rPr>
          <w:szCs w:val="28"/>
          <w:lang w:eastAsia="ru-RU"/>
        </w:rPr>
      </w:pPr>
      <w:r w:rsidRPr="002A6CE6">
        <w:rPr>
          <w:szCs w:val="28"/>
          <w:lang w:eastAsia="ru-RU"/>
        </w:rPr>
        <w:t>Правоустанавливающие документы на земельный участок:________________</w:t>
      </w:r>
    </w:p>
    <w:p w:rsidR="00F26B66" w:rsidRPr="002A6CE6" w:rsidRDefault="00F26B66" w:rsidP="00F26B66">
      <w:pPr>
        <w:widowControl w:val="0"/>
        <w:autoSpaceDE w:val="0"/>
        <w:autoSpaceDN w:val="0"/>
        <w:adjustRightInd w:val="0"/>
        <w:jc w:val="both"/>
        <w:rPr>
          <w:szCs w:val="28"/>
          <w:lang w:eastAsia="ru-RU"/>
        </w:rPr>
      </w:pPr>
      <w:r w:rsidRPr="002A6CE6">
        <w:rPr>
          <w:szCs w:val="28"/>
          <w:lang w:eastAsia="ru-RU"/>
        </w:rPr>
        <w:t>_________________________________________________________________</w:t>
      </w:r>
    </w:p>
    <w:p w:rsidR="00F26B66" w:rsidRPr="002A6CE6" w:rsidRDefault="00F26B66" w:rsidP="00F26B66">
      <w:pPr>
        <w:widowControl w:val="0"/>
        <w:autoSpaceDE w:val="0"/>
        <w:autoSpaceDN w:val="0"/>
        <w:adjustRightInd w:val="0"/>
        <w:ind w:firstLine="540"/>
        <w:jc w:val="both"/>
        <w:rPr>
          <w:sz w:val="20"/>
          <w:szCs w:val="20"/>
          <w:lang w:eastAsia="ru-RU"/>
        </w:rPr>
      </w:pPr>
      <w:r w:rsidRPr="002A6CE6">
        <w:rPr>
          <w:sz w:val="20"/>
          <w:szCs w:val="20"/>
          <w:lang w:eastAsia="ru-RU"/>
        </w:rPr>
        <w:t>(указываются наименование и реквизиты правоустанавливающего документа на земельный участок)</w:t>
      </w:r>
    </w:p>
    <w:p w:rsidR="00F26B66" w:rsidRPr="002A6CE6" w:rsidRDefault="00F26B66" w:rsidP="00F26B66">
      <w:pPr>
        <w:widowControl w:val="0"/>
        <w:autoSpaceDE w:val="0"/>
        <w:autoSpaceDN w:val="0"/>
        <w:adjustRightInd w:val="0"/>
        <w:jc w:val="both"/>
        <w:rPr>
          <w:szCs w:val="28"/>
          <w:lang w:eastAsia="ru-RU"/>
        </w:rPr>
      </w:pPr>
    </w:p>
    <w:p w:rsidR="00F26B66" w:rsidRPr="002A6CE6" w:rsidRDefault="00F26B66" w:rsidP="00F26B66">
      <w:pPr>
        <w:widowControl w:val="0"/>
        <w:autoSpaceDE w:val="0"/>
        <w:autoSpaceDN w:val="0"/>
        <w:adjustRightInd w:val="0"/>
        <w:jc w:val="both"/>
        <w:rPr>
          <w:szCs w:val="28"/>
          <w:lang w:eastAsia="ru-RU"/>
        </w:rPr>
      </w:pPr>
      <w:r w:rsidRPr="002A6CE6">
        <w:rPr>
          <w:szCs w:val="28"/>
          <w:lang w:eastAsia="ru-RU"/>
        </w:rPr>
        <w:t>К заявлению прилагаются следующие документы:</w:t>
      </w:r>
    </w:p>
    <w:p w:rsidR="00F26B66" w:rsidRPr="002A6CE6" w:rsidRDefault="00F26B66" w:rsidP="00F26B66">
      <w:pPr>
        <w:widowControl w:val="0"/>
        <w:autoSpaceDE w:val="0"/>
        <w:autoSpaceDN w:val="0"/>
        <w:adjustRightInd w:val="0"/>
        <w:jc w:val="both"/>
        <w:rPr>
          <w:szCs w:val="28"/>
          <w:lang w:eastAsia="ru-RU"/>
        </w:rPr>
      </w:pPr>
      <w:r w:rsidRPr="002A6CE6">
        <w:rPr>
          <w:szCs w:val="28"/>
          <w:lang w:eastAsia="ru-RU"/>
        </w:rPr>
        <w:t>1. Оригинал разрешения на строительство.</w:t>
      </w:r>
    </w:p>
    <w:p w:rsidR="00F26B66" w:rsidRPr="002A6CE6" w:rsidRDefault="00F26B66" w:rsidP="00F26B66">
      <w:pPr>
        <w:widowControl w:val="0"/>
        <w:tabs>
          <w:tab w:val="left" w:pos="-4111"/>
        </w:tabs>
        <w:ind w:right="-6"/>
        <w:jc w:val="both"/>
        <w:outlineLvl w:val="0"/>
        <w:rPr>
          <w:bCs/>
          <w:kern w:val="28"/>
          <w:szCs w:val="28"/>
          <w:lang w:eastAsia="en-US"/>
        </w:rPr>
      </w:pPr>
      <w:r w:rsidRPr="002A6CE6">
        <w:rPr>
          <w:bCs/>
          <w:kern w:val="28"/>
          <w:szCs w:val="28"/>
          <w:lang w:eastAsia="en-US"/>
        </w:rPr>
        <w:t>2. Д</w:t>
      </w:r>
      <w:r w:rsidRPr="002A6CE6">
        <w:rPr>
          <w:szCs w:val="28"/>
        </w:rPr>
        <w:t xml:space="preserve">окумент, удостоверяющий права (полномочия) представителя, если с </w:t>
      </w:r>
      <w:r>
        <w:rPr>
          <w:szCs w:val="28"/>
        </w:rPr>
        <w:t>з</w:t>
      </w:r>
      <w:r w:rsidRPr="002A6CE6">
        <w:rPr>
          <w:szCs w:val="28"/>
        </w:rPr>
        <w:t>аявлением обращается представитель заявителя.</w:t>
      </w:r>
    </w:p>
    <w:p w:rsidR="00F26B66" w:rsidRPr="000236DD" w:rsidRDefault="00F26B66" w:rsidP="00F26B66">
      <w:pPr>
        <w:ind w:firstLine="709"/>
        <w:jc w:val="both"/>
        <w:rPr>
          <w:szCs w:val="28"/>
          <w:lang w:eastAsia="en-US"/>
        </w:rPr>
      </w:pPr>
      <w:r w:rsidRPr="000236DD">
        <w:rPr>
          <w:spacing w:val="2"/>
          <w:szCs w:val="28"/>
          <w:shd w:val="clear" w:color="auto" w:fill="FFFFFF"/>
          <w:lang w:eastAsia="ru-RU"/>
        </w:rPr>
        <w:t xml:space="preserve">  </w:t>
      </w:r>
      <w:r w:rsidRPr="000236DD">
        <w:rPr>
          <w:szCs w:val="28"/>
          <w:lang w:eastAsia="en-US"/>
        </w:rPr>
        <w:t>В соответствии со ст. 9 Федерального закона от 27.07.2006 № 152-ФЗ «О персональных данных», даю свое согласие на обработку персональных данных</w:t>
      </w:r>
    </w:p>
    <w:p w:rsidR="00F26B66" w:rsidRPr="00427E39" w:rsidRDefault="00F26B66" w:rsidP="00F26B66">
      <w:pPr>
        <w:tabs>
          <w:tab w:val="left" w:pos="1320"/>
        </w:tabs>
        <w:autoSpaceDE w:val="0"/>
        <w:autoSpaceDN w:val="0"/>
        <w:adjustRightInd w:val="0"/>
        <w:jc w:val="both"/>
        <w:rPr>
          <w:i/>
          <w:szCs w:val="28"/>
          <w:lang w:eastAsia="ru-RU"/>
        </w:rPr>
      </w:pPr>
      <w:r w:rsidRPr="00427E39">
        <w:rPr>
          <w:i/>
          <w:szCs w:val="28"/>
          <w:lang w:eastAsia="ru-RU"/>
        </w:rPr>
        <w:t>Заявитель:   _________________     ________________________</w:t>
      </w:r>
    </w:p>
    <w:p w:rsidR="00F26B66" w:rsidRPr="000236DD" w:rsidRDefault="00F26B66" w:rsidP="00F26B66">
      <w:pPr>
        <w:autoSpaceDE w:val="0"/>
        <w:autoSpaceDN w:val="0"/>
        <w:adjustRightInd w:val="0"/>
        <w:jc w:val="both"/>
        <w:rPr>
          <w:i/>
          <w:sz w:val="20"/>
          <w:szCs w:val="20"/>
          <w:lang w:eastAsia="ru-RU"/>
        </w:rPr>
      </w:pPr>
      <w:r w:rsidRPr="000236DD">
        <w:rPr>
          <w:i/>
          <w:sz w:val="20"/>
          <w:szCs w:val="20"/>
          <w:lang w:eastAsia="ru-RU"/>
        </w:rPr>
        <w:t xml:space="preserve">                                   (подпись)                                               (Ф. И.О.)</w:t>
      </w:r>
    </w:p>
    <w:p w:rsidR="00F26B66" w:rsidRPr="00427E39" w:rsidRDefault="00F26B66" w:rsidP="00F26B66">
      <w:pPr>
        <w:autoSpaceDE w:val="0"/>
        <w:autoSpaceDN w:val="0"/>
        <w:adjustRightInd w:val="0"/>
        <w:rPr>
          <w:i/>
          <w:szCs w:val="28"/>
          <w:lang w:eastAsia="ru-RU"/>
        </w:rPr>
      </w:pPr>
      <w:r>
        <w:rPr>
          <w:i/>
          <w:szCs w:val="28"/>
          <w:lang w:eastAsia="ru-RU"/>
        </w:rPr>
        <w:t>«____»</w:t>
      </w:r>
      <w:r w:rsidRPr="00427E39">
        <w:rPr>
          <w:i/>
          <w:szCs w:val="28"/>
          <w:lang w:eastAsia="ru-RU"/>
        </w:rPr>
        <w:t>____________ ______ г.           печать (для юридических лиц)</w:t>
      </w:r>
    </w:p>
    <w:p w:rsidR="00F26B66" w:rsidRPr="000236DD" w:rsidRDefault="00F26B66" w:rsidP="00F26B66">
      <w:pPr>
        <w:tabs>
          <w:tab w:val="left" w:pos="1418"/>
          <w:tab w:val="left" w:pos="3544"/>
        </w:tabs>
        <w:autoSpaceDE w:val="0"/>
        <w:autoSpaceDN w:val="0"/>
        <w:adjustRightInd w:val="0"/>
        <w:spacing w:line="360" w:lineRule="auto"/>
        <w:rPr>
          <w:i/>
          <w:sz w:val="20"/>
          <w:szCs w:val="20"/>
          <w:lang w:eastAsia="ru-RU"/>
        </w:rPr>
      </w:pPr>
      <w:r w:rsidRPr="00427E39">
        <w:rPr>
          <w:i/>
          <w:szCs w:val="28"/>
          <w:lang w:eastAsia="ru-RU"/>
        </w:rPr>
        <w:t xml:space="preserve"> </w:t>
      </w:r>
      <w:r w:rsidRPr="00427E39">
        <w:rPr>
          <w:i/>
          <w:szCs w:val="28"/>
          <w:lang w:eastAsia="ru-RU"/>
        </w:rPr>
        <w:tab/>
      </w:r>
      <w:r w:rsidRPr="000236DD">
        <w:rPr>
          <w:i/>
          <w:sz w:val="20"/>
          <w:szCs w:val="20"/>
          <w:lang w:eastAsia="ru-RU"/>
        </w:rPr>
        <w:t xml:space="preserve">(дата)  </w:t>
      </w:r>
    </w:p>
    <w:p w:rsidR="00F26B66" w:rsidRDefault="00F26B66" w:rsidP="00F26B66">
      <w:pPr>
        <w:tabs>
          <w:tab w:val="left" w:pos="1418"/>
          <w:tab w:val="left" w:pos="3544"/>
        </w:tabs>
        <w:autoSpaceDE w:val="0"/>
        <w:autoSpaceDN w:val="0"/>
        <w:adjustRightInd w:val="0"/>
        <w:spacing w:line="360" w:lineRule="auto"/>
        <w:rPr>
          <w:i/>
          <w:szCs w:val="28"/>
          <w:lang w:eastAsia="ru-RU"/>
        </w:rPr>
      </w:pPr>
    </w:p>
    <w:p w:rsidR="00F26B66" w:rsidRDefault="00F26B66" w:rsidP="00F26B66">
      <w:pPr>
        <w:tabs>
          <w:tab w:val="left" w:pos="1418"/>
          <w:tab w:val="left" w:pos="3544"/>
        </w:tabs>
        <w:autoSpaceDE w:val="0"/>
        <w:autoSpaceDN w:val="0"/>
        <w:adjustRightInd w:val="0"/>
        <w:spacing w:line="360" w:lineRule="auto"/>
        <w:rPr>
          <w:i/>
          <w:szCs w:val="28"/>
          <w:lang w:eastAsia="ru-RU"/>
        </w:rPr>
      </w:pPr>
    </w:p>
    <w:p w:rsidR="00F26B66" w:rsidRDefault="00F26B66" w:rsidP="00F26B66">
      <w:pPr>
        <w:tabs>
          <w:tab w:val="left" w:pos="1418"/>
          <w:tab w:val="left" w:pos="3544"/>
        </w:tabs>
        <w:autoSpaceDE w:val="0"/>
        <w:autoSpaceDN w:val="0"/>
        <w:adjustRightInd w:val="0"/>
        <w:spacing w:line="360" w:lineRule="auto"/>
        <w:rPr>
          <w:szCs w:val="28"/>
          <w:lang w:eastAsia="ru-RU"/>
        </w:rPr>
      </w:pPr>
      <w:r w:rsidRPr="00427E39">
        <w:rPr>
          <w:szCs w:val="28"/>
          <w:lang w:eastAsia="ru-RU"/>
        </w:rPr>
        <w:t xml:space="preserve"> Документы приняты</w:t>
      </w:r>
      <w:r>
        <w:rPr>
          <w:szCs w:val="28"/>
          <w:lang w:eastAsia="ru-RU"/>
        </w:rPr>
        <w:t xml:space="preserve">:  </w:t>
      </w:r>
      <w:r w:rsidRPr="00427E39">
        <w:rPr>
          <w:szCs w:val="28"/>
          <w:lang w:eastAsia="ru-RU"/>
        </w:rPr>
        <w:t xml:space="preserve"> </w:t>
      </w:r>
      <w:r>
        <w:rPr>
          <w:szCs w:val="28"/>
          <w:lang w:eastAsia="ru-RU"/>
        </w:rPr>
        <w:t>«____»</w:t>
      </w:r>
      <w:r w:rsidRPr="00427E39">
        <w:rPr>
          <w:szCs w:val="28"/>
          <w:lang w:eastAsia="ru-RU"/>
        </w:rPr>
        <w:t xml:space="preserve">____________ ______ </w:t>
      </w:r>
      <w:proofErr w:type="gramStart"/>
      <w:r w:rsidRPr="00427E39">
        <w:rPr>
          <w:szCs w:val="28"/>
          <w:lang w:eastAsia="ru-RU"/>
        </w:rPr>
        <w:t>г</w:t>
      </w:r>
      <w:proofErr w:type="gramEnd"/>
      <w:r w:rsidRPr="00427E39">
        <w:rPr>
          <w:szCs w:val="28"/>
          <w:lang w:eastAsia="ru-RU"/>
        </w:rPr>
        <w:t>.  ____________________________________</w:t>
      </w:r>
      <w:r>
        <w:rPr>
          <w:szCs w:val="28"/>
          <w:lang w:eastAsia="ru-RU"/>
        </w:rPr>
        <w:t>_________</w:t>
      </w:r>
    </w:p>
    <w:p w:rsidR="00F26B66" w:rsidRPr="000236DD" w:rsidRDefault="00F26B66" w:rsidP="00F26B66">
      <w:pPr>
        <w:tabs>
          <w:tab w:val="left" w:pos="1418"/>
          <w:tab w:val="left" w:pos="3544"/>
        </w:tabs>
        <w:autoSpaceDE w:val="0"/>
        <w:autoSpaceDN w:val="0"/>
        <w:adjustRightInd w:val="0"/>
        <w:spacing w:line="360" w:lineRule="auto"/>
        <w:rPr>
          <w:i/>
          <w:sz w:val="20"/>
          <w:szCs w:val="20"/>
          <w:lang w:eastAsia="ru-RU"/>
        </w:rPr>
      </w:pPr>
      <w:r w:rsidRPr="000236DD">
        <w:rPr>
          <w:i/>
          <w:sz w:val="20"/>
          <w:szCs w:val="20"/>
          <w:lang w:eastAsia="ru-RU"/>
        </w:rPr>
        <w:t xml:space="preserve">                                        (подпись лица, принявшего документы)</w:t>
      </w:r>
    </w:p>
    <w:p w:rsidR="00F26B66" w:rsidRDefault="00F26B66" w:rsidP="00F26B66">
      <w:pPr>
        <w:pStyle w:val="ConsPlusNormal0"/>
        <w:jc w:val="both"/>
        <w:rPr>
          <w:rFonts w:ascii="Times New Roman" w:hAnsi="Times New Roman"/>
          <w:sz w:val="28"/>
          <w:szCs w:val="28"/>
        </w:rPr>
      </w:pPr>
      <w:r w:rsidRPr="000236DD">
        <w:rPr>
          <w:rFonts w:ascii="Times New Roman" w:hAnsi="Times New Roman"/>
          <w:b/>
          <w:sz w:val="28"/>
          <w:szCs w:val="28"/>
        </w:rPr>
        <w:t>Способ</w:t>
      </w:r>
      <w:r>
        <w:rPr>
          <w:rFonts w:ascii="Times New Roman" w:hAnsi="Times New Roman"/>
          <w:b/>
          <w:sz w:val="28"/>
          <w:szCs w:val="28"/>
        </w:rPr>
        <w:t xml:space="preserve"> направления результата/ответа</w:t>
      </w:r>
      <w:r w:rsidRPr="000236DD">
        <w:rPr>
          <w:rFonts w:ascii="Times New Roman" w:hAnsi="Times New Roman"/>
          <w:sz w:val="28"/>
          <w:szCs w:val="28"/>
        </w:rPr>
        <w:t>_____________________</w:t>
      </w:r>
      <w:r>
        <w:rPr>
          <w:rFonts w:ascii="Times New Roman" w:hAnsi="Times New Roman"/>
          <w:sz w:val="28"/>
          <w:szCs w:val="28"/>
        </w:rPr>
        <w:t>_______</w:t>
      </w:r>
      <w:r w:rsidRPr="000236DD">
        <w:rPr>
          <w:rFonts w:ascii="Times New Roman" w:hAnsi="Times New Roman"/>
          <w:sz w:val="28"/>
          <w:szCs w:val="28"/>
        </w:rPr>
        <w:t>__</w:t>
      </w:r>
    </w:p>
    <w:p w:rsidR="00F26B66" w:rsidRPr="000236DD" w:rsidRDefault="00F26B66" w:rsidP="00F26B66">
      <w:pPr>
        <w:pStyle w:val="ConsPlusNormal0"/>
        <w:jc w:val="both"/>
        <w:rPr>
          <w:rFonts w:ascii="Times New Roman" w:hAnsi="Times New Roman"/>
          <w:b/>
          <w:sz w:val="28"/>
          <w:szCs w:val="28"/>
        </w:rPr>
      </w:pPr>
      <w:r w:rsidRPr="000236DD">
        <w:rPr>
          <w:rFonts w:ascii="Times New Roman" w:hAnsi="Times New Roman"/>
          <w:sz w:val="20"/>
          <w:szCs w:val="20"/>
        </w:rPr>
        <w:t xml:space="preserve">(указать </w:t>
      </w:r>
      <w:proofErr w:type="gramStart"/>
      <w:r w:rsidRPr="000236DD">
        <w:rPr>
          <w:rFonts w:ascii="Times New Roman" w:hAnsi="Times New Roman"/>
          <w:sz w:val="20"/>
          <w:szCs w:val="20"/>
        </w:rPr>
        <w:t>нужное</w:t>
      </w:r>
      <w:proofErr w:type="gramEnd"/>
      <w:r w:rsidRPr="000236DD">
        <w:rPr>
          <w:rFonts w:ascii="Times New Roman" w:hAnsi="Times New Roman"/>
          <w:sz w:val="20"/>
          <w:szCs w:val="20"/>
        </w:rPr>
        <w:t>: лично, уполномоченному лицу, почтовым отправлением</w:t>
      </w:r>
      <w:r w:rsidRPr="000236DD">
        <w:rPr>
          <w:rFonts w:ascii="Times New Roman" w:hAnsi="Times New Roman"/>
          <w:b/>
          <w:sz w:val="20"/>
          <w:szCs w:val="20"/>
        </w:rPr>
        <w:t xml:space="preserve">, </w:t>
      </w:r>
      <w:r w:rsidRPr="000236DD">
        <w:rPr>
          <w:rFonts w:ascii="Times New Roman" w:hAnsi="Times New Roman"/>
          <w:b/>
          <w:i/>
          <w:sz w:val="20"/>
          <w:szCs w:val="20"/>
        </w:rPr>
        <w:t>многофункциональный центр</w:t>
      </w:r>
      <w:r w:rsidRPr="000236DD">
        <w:rPr>
          <w:rFonts w:ascii="Times New Roman" w:hAnsi="Times New Roman"/>
          <w:b/>
          <w:sz w:val="20"/>
          <w:szCs w:val="20"/>
        </w:rPr>
        <w:t>)</w:t>
      </w:r>
    </w:p>
    <w:p w:rsidR="00F26B66" w:rsidRPr="000236DD" w:rsidRDefault="00F26B66" w:rsidP="00F26B66">
      <w:pPr>
        <w:pStyle w:val="ConsPlusNormal0"/>
        <w:jc w:val="both"/>
        <w:rPr>
          <w:rFonts w:ascii="Times New Roman" w:hAnsi="Times New Roman"/>
          <w:sz w:val="28"/>
          <w:szCs w:val="28"/>
        </w:rPr>
      </w:pPr>
      <w:r>
        <w:rPr>
          <w:rFonts w:ascii="Times New Roman" w:hAnsi="Times New Roman"/>
        </w:rPr>
        <w:t xml:space="preserve">1) </w:t>
      </w:r>
      <w:r w:rsidRPr="000236DD">
        <w:rPr>
          <w:rFonts w:ascii="Times New Roman" w:hAnsi="Times New Roman"/>
          <w:sz w:val="28"/>
          <w:szCs w:val="28"/>
        </w:rPr>
        <w:t>Если в поле «Способ направления результата/ответа» выбран</w:t>
      </w:r>
      <w:r>
        <w:rPr>
          <w:rFonts w:ascii="Times New Roman" w:hAnsi="Times New Roman"/>
          <w:sz w:val="28"/>
          <w:szCs w:val="28"/>
        </w:rPr>
        <w:t xml:space="preserve"> вариант «уполномоченному лицу»</w:t>
      </w:r>
      <w:r w:rsidRPr="000236DD">
        <w:rPr>
          <w:rFonts w:ascii="Times New Roman" w:hAnsi="Times New Roman"/>
          <w:sz w:val="28"/>
          <w:szCs w:val="28"/>
        </w:rPr>
        <w:t>:</w:t>
      </w:r>
    </w:p>
    <w:p w:rsidR="00F26B66" w:rsidRPr="000236DD" w:rsidRDefault="00F26B66" w:rsidP="00F26B66">
      <w:pPr>
        <w:pStyle w:val="ConsPlusNormal0"/>
        <w:jc w:val="both"/>
        <w:rPr>
          <w:rFonts w:ascii="Times New Roman" w:hAnsi="Times New Roman"/>
          <w:sz w:val="28"/>
          <w:szCs w:val="28"/>
        </w:rPr>
      </w:pPr>
      <w:r w:rsidRPr="000236DD">
        <w:rPr>
          <w:rFonts w:ascii="Times New Roman" w:hAnsi="Times New Roman"/>
          <w:sz w:val="28"/>
          <w:szCs w:val="28"/>
        </w:rPr>
        <w:lastRenderedPageBreak/>
        <w:t>Ф.И.О. (полностью)</w:t>
      </w:r>
      <w:r w:rsidRPr="000236DD">
        <w:rPr>
          <w:rFonts w:ascii="Times New Roman" w:hAnsi="Times New Roman"/>
          <w:sz w:val="28"/>
          <w:szCs w:val="28"/>
        </w:rPr>
        <w:tab/>
        <w:t>________________</w:t>
      </w:r>
      <w:r>
        <w:rPr>
          <w:rFonts w:ascii="Times New Roman" w:hAnsi="Times New Roman"/>
          <w:sz w:val="28"/>
          <w:szCs w:val="28"/>
        </w:rPr>
        <w:t>_____________________________</w:t>
      </w:r>
    </w:p>
    <w:p w:rsidR="00F26B66" w:rsidRPr="000236DD" w:rsidRDefault="00F26B66" w:rsidP="00F26B66">
      <w:pPr>
        <w:pStyle w:val="ConsPlusNormal0"/>
        <w:jc w:val="both"/>
        <w:rPr>
          <w:rFonts w:ascii="Times New Roman" w:hAnsi="Times New Roman"/>
          <w:sz w:val="28"/>
          <w:szCs w:val="28"/>
        </w:rPr>
      </w:pPr>
      <w:r w:rsidRPr="000236DD">
        <w:rPr>
          <w:rFonts w:ascii="Times New Roman" w:hAnsi="Times New Roman"/>
          <w:sz w:val="28"/>
          <w:szCs w:val="28"/>
        </w:rPr>
        <w:t>Документ, удостоверяющий личность:</w:t>
      </w:r>
      <w:r>
        <w:rPr>
          <w:rFonts w:ascii="Times New Roman" w:hAnsi="Times New Roman"/>
          <w:sz w:val="28"/>
          <w:szCs w:val="28"/>
        </w:rPr>
        <w:t>_________________________________</w:t>
      </w:r>
    </w:p>
    <w:p w:rsidR="00F26B66" w:rsidRPr="000236DD" w:rsidRDefault="00F26B66" w:rsidP="00F26B66">
      <w:pPr>
        <w:pStyle w:val="ConsPlusNormal0"/>
        <w:jc w:val="both"/>
        <w:rPr>
          <w:rFonts w:ascii="Times New Roman" w:hAnsi="Times New Roman"/>
          <w:sz w:val="28"/>
          <w:szCs w:val="28"/>
        </w:rPr>
      </w:pPr>
      <w:r>
        <w:rPr>
          <w:rFonts w:ascii="Times New Roman" w:hAnsi="Times New Roman"/>
          <w:sz w:val="28"/>
          <w:szCs w:val="28"/>
        </w:rPr>
        <w:t>серия ________   № _____________</w:t>
      </w:r>
      <w:r w:rsidRPr="000236DD">
        <w:rPr>
          <w:rFonts w:ascii="Times New Roman" w:hAnsi="Times New Roman"/>
          <w:sz w:val="28"/>
          <w:szCs w:val="28"/>
        </w:rPr>
        <w:t>Дата выдачи ______________________</w:t>
      </w:r>
      <w:r>
        <w:rPr>
          <w:rFonts w:ascii="Times New Roman" w:hAnsi="Times New Roman"/>
          <w:sz w:val="28"/>
          <w:szCs w:val="28"/>
        </w:rPr>
        <w:t>__</w:t>
      </w:r>
    </w:p>
    <w:p w:rsidR="00F26B66" w:rsidRPr="000236DD" w:rsidRDefault="00F26B66" w:rsidP="00F26B66">
      <w:pPr>
        <w:pStyle w:val="ConsPlusNormal0"/>
        <w:jc w:val="both"/>
        <w:rPr>
          <w:rFonts w:ascii="Times New Roman" w:hAnsi="Times New Roman"/>
          <w:sz w:val="28"/>
          <w:szCs w:val="28"/>
        </w:rPr>
      </w:pPr>
      <w:r w:rsidRPr="000236DD">
        <w:rPr>
          <w:rFonts w:ascii="Times New Roman" w:hAnsi="Times New Roman"/>
          <w:sz w:val="28"/>
          <w:szCs w:val="28"/>
        </w:rPr>
        <w:t>Выдан___________________________</w:t>
      </w:r>
      <w:r w:rsidRPr="001A7CD7">
        <w:rPr>
          <w:rFonts w:ascii="Times New Roman" w:hAnsi="Times New Roman"/>
        </w:rPr>
        <w:t>___________________________</w:t>
      </w:r>
      <w:r>
        <w:rPr>
          <w:rFonts w:ascii="Times New Roman" w:hAnsi="Times New Roman"/>
        </w:rPr>
        <w:t>_________</w:t>
      </w:r>
      <w:r w:rsidRPr="000236DD">
        <w:rPr>
          <w:rFonts w:ascii="Times New Roman" w:hAnsi="Times New Roman"/>
          <w:sz w:val="28"/>
          <w:szCs w:val="28"/>
        </w:rPr>
        <w:t>Контактный телефон:</w:t>
      </w:r>
      <w:r w:rsidRPr="000236DD">
        <w:rPr>
          <w:rFonts w:ascii="Times New Roman" w:hAnsi="Times New Roman"/>
          <w:sz w:val="28"/>
          <w:szCs w:val="28"/>
        </w:rPr>
        <w:tab/>
        <w:t>________________________________</w:t>
      </w:r>
      <w:r>
        <w:rPr>
          <w:rFonts w:ascii="Times New Roman" w:hAnsi="Times New Roman"/>
          <w:sz w:val="28"/>
          <w:szCs w:val="28"/>
        </w:rPr>
        <w:t>_____________</w:t>
      </w:r>
    </w:p>
    <w:p w:rsidR="00F26B66" w:rsidRPr="000236DD" w:rsidRDefault="00F26B66" w:rsidP="00F26B66">
      <w:pPr>
        <w:pStyle w:val="ConsPlusNormal0"/>
        <w:jc w:val="both"/>
        <w:rPr>
          <w:rFonts w:ascii="Times New Roman" w:hAnsi="Times New Roman"/>
          <w:sz w:val="28"/>
          <w:szCs w:val="28"/>
        </w:rPr>
      </w:pPr>
      <w:r w:rsidRPr="000236DD">
        <w:rPr>
          <w:rFonts w:ascii="Times New Roman" w:hAnsi="Times New Roman"/>
          <w:sz w:val="28"/>
          <w:szCs w:val="28"/>
        </w:rPr>
        <w:t>Реквизиты доверенно</w:t>
      </w:r>
      <w:r>
        <w:rPr>
          <w:rFonts w:ascii="Times New Roman" w:hAnsi="Times New Roman"/>
          <w:sz w:val="28"/>
          <w:szCs w:val="28"/>
        </w:rPr>
        <w:t>сти (при наличии доверенности):____________________</w:t>
      </w:r>
    </w:p>
    <w:p w:rsidR="00F26B66" w:rsidRPr="001A7CD7" w:rsidRDefault="00F26B66" w:rsidP="00F26B66">
      <w:pPr>
        <w:pStyle w:val="ConsPlusNormal0"/>
        <w:jc w:val="both"/>
        <w:rPr>
          <w:rFonts w:ascii="Times New Roman" w:hAnsi="Times New Roman"/>
        </w:rPr>
      </w:pPr>
      <w:r w:rsidRPr="001A7CD7">
        <w:rPr>
          <w:rFonts w:ascii="Times New Roman" w:hAnsi="Times New Roman"/>
        </w:rPr>
        <w:t>_________________________________________________________________</w:t>
      </w:r>
      <w:r>
        <w:rPr>
          <w:rFonts w:ascii="Times New Roman" w:hAnsi="Times New Roman"/>
        </w:rPr>
        <w:t>______</w:t>
      </w:r>
    </w:p>
    <w:p w:rsidR="00F26B66" w:rsidRPr="001A7CD7" w:rsidRDefault="00F26B66" w:rsidP="00F26B66">
      <w:pPr>
        <w:pStyle w:val="ConsPlusNormal0"/>
        <w:ind w:firstLine="709"/>
        <w:jc w:val="both"/>
        <w:rPr>
          <w:rFonts w:ascii="Times New Roman" w:hAnsi="Times New Roman"/>
        </w:rPr>
      </w:pPr>
      <w:r w:rsidRPr="001A7CD7">
        <w:rPr>
          <w:rFonts w:ascii="Times New Roman" w:hAnsi="Times New Roman"/>
        </w:rPr>
        <w:tab/>
      </w:r>
    </w:p>
    <w:p w:rsidR="00F26B66" w:rsidRPr="00485A8D" w:rsidRDefault="00F26B66" w:rsidP="00F26B66">
      <w:pPr>
        <w:pStyle w:val="ConsPlusNormal0"/>
        <w:jc w:val="both"/>
        <w:rPr>
          <w:rFonts w:ascii="Times New Roman" w:hAnsi="Times New Roman"/>
          <w:sz w:val="28"/>
          <w:szCs w:val="28"/>
        </w:rPr>
      </w:pPr>
      <w:r w:rsidRPr="00485A8D">
        <w:rPr>
          <w:rFonts w:ascii="Times New Roman" w:hAnsi="Times New Roman"/>
          <w:sz w:val="28"/>
          <w:szCs w:val="28"/>
        </w:rPr>
        <w:t>2) Почтовый адрес, по которому необходимо направить результат/ответ (если в поле «Способ направления результата/ответа» выбран вариант «почтовым отправлением»:</w:t>
      </w:r>
    </w:p>
    <w:p w:rsidR="00F26B66" w:rsidRPr="001A7CD7" w:rsidRDefault="00F26B66" w:rsidP="00F26B66">
      <w:pPr>
        <w:pStyle w:val="ConsPlusNormal0"/>
        <w:jc w:val="both"/>
        <w:rPr>
          <w:rFonts w:ascii="Times New Roman" w:hAnsi="Times New Roman"/>
        </w:rPr>
      </w:pPr>
      <w:r w:rsidRPr="001A7CD7">
        <w:rPr>
          <w:rFonts w:ascii="Times New Roman" w:hAnsi="Times New Roman"/>
        </w:rPr>
        <w:t>____________________________________________________________</w:t>
      </w:r>
      <w:r>
        <w:rPr>
          <w:rFonts w:ascii="Times New Roman" w:hAnsi="Times New Roman"/>
        </w:rPr>
        <w:t>_____</w:t>
      </w:r>
      <w:r w:rsidRPr="001A7CD7">
        <w:rPr>
          <w:rFonts w:ascii="Times New Roman" w:hAnsi="Times New Roman"/>
        </w:rPr>
        <w:t>______</w:t>
      </w:r>
    </w:p>
    <w:p w:rsidR="00F26B66" w:rsidRPr="001A7CD7" w:rsidRDefault="00F26B66" w:rsidP="00F26B66">
      <w:pPr>
        <w:pStyle w:val="ConsPlusNormal0"/>
        <w:jc w:val="both"/>
        <w:rPr>
          <w:rFonts w:ascii="Times New Roman" w:hAnsi="Times New Roman"/>
        </w:rPr>
      </w:pPr>
      <w:r w:rsidRPr="001A7CD7">
        <w:rPr>
          <w:rFonts w:ascii="Times New Roman" w:hAnsi="Times New Roman"/>
        </w:rPr>
        <w:t>_______________________________________________________________</w:t>
      </w:r>
      <w:r>
        <w:rPr>
          <w:rFonts w:ascii="Times New Roman" w:hAnsi="Times New Roman"/>
        </w:rPr>
        <w:t>____</w:t>
      </w:r>
      <w:r w:rsidRPr="001A7CD7">
        <w:rPr>
          <w:rFonts w:ascii="Times New Roman" w:hAnsi="Times New Roman"/>
        </w:rPr>
        <w:t>___</w:t>
      </w:r>
    </w:p>
    <w:p w:rsidR="00F26B66" w:rsidRPr="001A7CD7" w:rsidRDefault="00F26B66" w:rsidP="00F26B66">
      <w:pPr>
        <w:pStyle w:val="ConsPlusNormal0"/>
        <w:jc w:val="both"/>
        <w:rPr>
          <w:rFonts w:ascii="Times New Roman" w:hAnsi="Times New Roman"/>
        </w:rPr>
      </w:pPr>
      <w:r w:rsidRPr="001A7CD7">
        <w:rPr>
          <w:rFonts w:ascii="Times New Roman" w:hAnsi="Times New Roman"/>
        </w:rPr>
        <w:t>_____________________________________________________________</w:t>
      </w:r>
      <w:r>
        <w:rPr>
          <w:rFonts w:ascii="Times New Roman" w:hAnsi="Times New Roman"/>
        </w:rPr>
        <w:t>____</w:t>
      </w:r>
      <w:r w:rsidRPr="001A7CD7">
        <w:rPr>
          <w:rFonts w:ascii="Times New Roman" w:hAnsi="Times New Roman"/>
        </w:rPr>
        <w:t>_____</w:t>
      </w:r>
    </w:p>
    <w:p w:rsidR="00F26B66" w:rsidRPr="001A7CD7" w:rsidRDefault="00F26B66" w:rsidP="00F26B66">
      <w:pPr>
        <w:pStyle w:val="ConsPlusNormal0"/>
        <w:jc w:val="both"/>
        <w:rPr>
          <w:rFonts w:ascii="Times New Roman" w:hAnsi="Times New Roman"/>
        </w:rPr>
      </w:pPr>
      <w:r w:rsidRPr="001A7CD7">
        <w:rPr>
          <w:rFonts w:ascii="Times New Roman" w:hAnsi="Times New Roman"/>
        </w:rPr>
        <w:t>___________________________________________________________</w:t>
      </w:r>
      <w:r>
        <w:rPr>
          <w:rFonts w:ascii="Times New Roman" w:hAnsi="Times New Roman"/>
        </w:rPr>
        <w:t>____</w:t>
      </w:r>
      <w:r w:rsidRPr="001A7CD7">
        <w:rPr>
          <w:rFonts w:ascii="Times New Roman" w:hAnsi="Times New Roman"/>
        </w:rPr>
        <w:t>_______</w:t>
      </w:r>
    </w:p>
    <w:p w:rsidR="00F26B66" w:rsidRPr="001A7CD7" w:rsidRDefault="00F26B66" w:rsidP="00F26B66">
      <w:pPr>
        <w:pStyle w:val="ConsPlusNormal0"/>
        <w:spacing w:line="276" w:lineRule="auto"/>
        <w:ind w:firstLine="709"/>
        <w:jc w:val="both"/>
        <w:rPr>
          <w:rFonts w:ascii="Times New Roman" w:hAnsi="Times New Roman"/>
        </w:rPr>
      </w:pPr>
    </w:p>
    <w:p w:rsidR="00F26B66" w:rsidRPr="001A7CD7" w:rsidRDefault="00F26B66" w:rsidP="00F26B66">
      <w:pPr>
        <w:pStyle w:val="ConsPlusNormal0"/>
        <w:spacing w:line="276" w:lineRule="auto"/>
        <w:jc w:val="right"/>
        <w:rPr>
          <w:rFonts w:ascii="Times New Roman" w:hAnsi="Times New Roman"/>
        </w:rPr>
      </w:pPr>
      <w:r w:rsidRPr="001A7CD7">
        <w:rPr>
          <w:rFonts w:ascii="Times New Roman" w:hAnsi="Times New Roman"/>
        </w:rPr>
        <w:t xml:space="preserve"> «____» ________________ ______ </w:t>
      </w:r>
      <w:proofErr w:type="gramStart"/>
      <w:r w:rsidRPr="001A7CD7">
        <w:rPr>
          <w:rFonts w:ascii="Times New Roman" w:hAnsi="Times New Roman"/>
        </w:rPr>
        <w:t>г</w:t>
      </w:r>
      <w:proofErr w:type="gramEnd"/>
      <w:r w:rsidRPr="001A7CD7">
        <w:rPr>
          <w:rFonts w:ascii="Times New Roman" w:hAnsi="Times New Roman"/>
        </w:rPr>
        <w:t>.  _______________________________________</w:t>
      </w:r>
    </w:p>
    <w:p w:rsidR="00F26B66" w:rsidRPr="00EC3D60" w:rsidRDefault="00F26B66" w:rsidP="00F26B66">
      <w:pPr>
        <w:pStyle w:val="ConsPlusNormal0"/>
        <w:spacing w:line="276" w:lineRule="auto"/>
        <w:jc w:val="center"/>
        <w:rPr>
          <w:rFonts w:ascii="Times New Roman" w:hAnsi="Times New Roman"/>
          <w:sz w:val="20"/>
          <w:szCs w:val="20"/>
        </w:rPr>
      </w:pPr>
      <w:r w:rsidRPr="00EC3D60">
        <w:rPr>
          <w:rFonts w:ascii="Times New Roman" w:hAnsi="Times New Roman"/>
          <w:sz w:val="20"/>
          <w:szCs w:val="20"/>
        </w:rPr>
        <w:t>(дата)                                                         (подпись заявителя)</w:t>
      </w:r>
    </w:p>
    <w:p w:rsidR="00F26B66" w:rsidRPr="001A7CD7" w:rsidRDefault="00F26B66" w:rsidP="00F26B66">
      <w:pPr>
        <w:pStyle w:val="ConsPlusNormal0"/>
        <w:spacing w:line="276" w:lineRule="auto"/>
        <w:ind w:firstLine="709"/>
        <w:jc w:val="both"/>
        <w:rPr>
          <w:rFonts w:ascii="Times New Roman" w:hAnsi="Times New Roman"/>
        </w:rPr>
      </w:pPr>
    </w:p>
    <w:p w:rsidR="00F26B66" w:rsidRPr="00427E39" w:rsidRDefault="00F26B66" w:rsidP="00F26B66">
      <w:pPr>
        <w:autoSpaceDE w:val="0"/>
        <w:autoSpaceDN w:val="0"/>
        <w:adjustRightInd w:val="0"/>
        <w:spacing w:line="360" w:lineRule="auto"/>
        <w:rPr>
          <w:color w:val="FF0000"/>
          <w:szCs w:val="28"/>
          <w:lang w:eastAsia="ru-RU"/>
        </w:rPr>
      </w:pPr>
    </w:p>
    <w:p w:rsidR="00F26B66" w:rsidRPr="00427E39" w:rsidRDefault="00F26B66" w:rsidP="00F26B66">
      <w:pPr>
        <w:autoSpaceDE w:val="0"/>
        <w:autoSpaceDN w:val="0"/>
        <w:adjustRightInd w:val="0"/>
        <w:jc w:val="right"/>
        <w:outlineLvl w:val="1"/>
        <w:rPr>
          <w:lang w:eastAsia="ru-RU"/>
        </w:rPr>
      </w:pPr>
    </w:p>
    <w:p w:rsidR="00F26B66" w:rsidRDefault="00F26B66" w:rsidP="00F26B66">
      <w:pPr>
        <w:widowControl w:val="0"/>
        <w:autoSpaceDE w:val="0"/>
        <w:autoSpaceDN w:val="0"/>
        <w:adjustRightInd w:val="0"/>
        <w:rPr>
          <w:color w:val="000000"/>
          <w:szCs w:val="28"/>
          <w:lang w:eastAsia="ru-RU"/>
        </w:rPr>
      </w:pPr>
      <w:r w:rsidRPr="00274D75">
        <w:rPr>
          <w:color w:val="000000"/>
          <w:szCs w:val="28"/>
          <w:lang w:eastAsia="ru-RU"/>
        </w:rPr>
        <w:t xml:space="preserve">                                                     </w:t>
      </w:r>
    </w:p>
    <w:p w:rsidR="00F26B66" w:rsidRDefault="00F26B66" w:rsidP="00F26B66">
      <w:pPr>
        <w:widowControl w:val="0"/>
        <w:autoSpaceDE w:val="0"/>
        <w:autoSpaceDN w:val="0"/>
        <w:adjustRightInd w:val="0"/>
        <w:rPr>
          <w:color w:val="000000"/>
          <w:szCs w:val="28"/>
          <w:lang w:eastAsia="ru-RU"/>
        </w:rPr>
      </w:pPr>
    </w:p>
    <w:p w:rsidR="00F26B66" w:rsidRDefault="00F26B66" w:rsidP="00F26B66">
      <w:pPr>
        <w:widowControl w:val="0"/>
        <w:autoSpaceDE w:val="0"/>
        <w:autoSpaceDN w:val="0"/>
        <w:adjustRightInd w:val="0"/>
        <w:rPr>
          <w:color w:val="000000"/>
          <w:szCs w:val="28"/>
          <w:lang w:eastAsia="ru-RU"/>
        </w:rPr>
      </w:pPr>
    </w:p>
    <w:p w:rsidR="00F26B66" w:rsidRDefault="00F26B66" w:rsidP="00F26B66">
      <w:pPr>
        <w:widowControl w:val="0"/>
        <w:tabs>
          <w:tab w:val="left" w:pos="-4111"/>
        </w:tabs>
        <w:ind w:left="4956" w:right="-6"/>
        <w:outlineLvl w:val="0"/>
        <w:rPr>
          <w:bCs/>
          <w:kern w:val="28"/>
          <w:lang w:eastAsia="en-US"/>
        </w:rPr>
      </w:pPr>
      <w:r>
        <w:rPr>
          <w:bCs/>
          <w:kern w:val="28"/>
          <w:lang w:eastAsia="en-US"/>
        </w:rPr>
        <w:t xml:space="preserve"> </w:t>
      </w:r>
    </w:p>
    <w:p w:rsidR="00F26B66" w:rsidRDefault="00F26B66" w:rsidP="00F26B66">
      <w:pPr>
        <w:widowControl w:val="0"/>
        <w:tabs>
          <w:tab w:val="left" w:pos="-4111"/>
        </w:tabs>
        <w:ind w:left="2835" w:right="-6"/>
        <w:outlineLvl w:val="0"/>
        <w:rPr>
          <w:szCs w:val="28"/>
        </w:rPr>
      </w:pPr>
      <w:r>
        <w:rPr>
          <w:szCs w:val="28"/>
        </w:rPr>
        <w:t xml:space="preserve">         </w:t>
      </w:r>
    </w:p>
    <w:p w:rsidR="00F26B66" w:rsidRDefault="00F26B66" w:rsidP="00F26B66">
      <w:pPr>
        <w:widowControl w:val="0"/>
        <w:tabs>
          <w:tab w:val="left" w:pos="-4111"/>
        </w:tabs>
        <w:ind w:left="2835" w:right="-6"/>
        <w:outlineLvl w:val="0"/>
        <w:rPr>
          <w:szCs w:val="28"/>
        </w:rPr>
      </w:pPr>
    </w:p>
    <w:p w:rsidR="00F26B66" w:rsidRDefault="00F26B66" w:rsidP="00F26B66">
      <w:pPr>
        <w:widowControl w:val="0"/>
        <w:tabs>
          <w:tab w:val="left" w:pos="-4111"/>
        </w:tabs>
        <w:ind w:left="2835" w:right="-6"/>
        <w:outlineLvl w:val="0"/>
        <w:rPr>
          <w:szCs w:val="28"/>
        </w:rPr>
      </w:pPr>
    </w:p>
    <w:p w:rsidR="00F26B66" w:rsidRDefault="00F26B66" w:rsidP="00F26B66">
      <w:pPr>
        <w:widowControl w:val="0"/>
        <w:tabs>
          <w:tab w:val="left" w:pos="-4111"/>
        </w:tabs>
        <w:ind w:left="2835" w:right="-6"/>
        <w:outlineLvl w:val="0"/>
        <w:rPr>
          <w:szCs w:val="28"/>
        </w:rPr>
      </w:pPr>
      <w:r>
        <w:rPr>
          <w:szCs w:val="28"/>
        </w:rPr>
        <w:t xml:space="preserve">          </w:t>
      </w:r>
    </w:p>
    <w:p w:rsidR="00F26B66" w:rsidRDefault="00F26B66" w:rsidP="00F26B66">
      <w:pPr>
        <w:widowControl w:val="0"/>
        <w:tabs>
          <w:tab w:val="left" w:pos="-4111"/>
        </w:tabs>
        <w:ind w:left="2835" w:right="-6"/>
        <w:outlineLvl w:val="0"/>
        <w:rPr>
          <w:szCs w:val="28"/>
        </w:rPr>
      </w:pPr>
      <w:r>
        <w:rPr>
          <w:szCs w:val="28"/>
        </w:rPr>
        <w:t xml:space="preserve">                     </w:t>
      </w:r>
    </w:p>
    <w:p w:rsidR="00F26B66" w:rsidRDefault="00F26B66" w:rsidP="00F26B66">
      <w:pPr>
        <w:widowControl w:val="0"/>
        <w:tabs>
          <w:tab w:val="left" w:pos="-4111"/>
        </w:tabs>
        <w:ind w:left="2835" w:right="-6"/>
        <w:outlineLvl w:val="0"/>
        <w:rPr>
          <w:szCs w:val="28"/>
        </w:rPr>
      </w:pPr>
      <w:r>
        <w:rPr>
          <w:szCs w:val="28"/>
        </w:rPr>
        <w:t xml:space="preserve">                      </w:t>
      </w:r>
    </w:p>
    <w:p w:rsidR="00F26B66" w:rsidRDefault="00F26B66" w:rsidP="00F26B66">
      <w:pPr>
        <w:widowControl w:val="0"/>
        <w:tabs>
          <w:tab w:val="left" w:pos="-4111"/>
        </w:tabs>
        <w:ind w:left="2835" w:right="-6"/>
        <w:outlineLvl w:val="0"/>
        <w:rPr>
          <w:szCs w:val="28"/>
        </w:rPr>
      </w:pPr>
    </w:p>
    <w:p w:rsidR="00F26B66" w:rsidRPr="00F26B66" w:rsidRDefault="00F26B66" w:rsidP="00F26B66">
      <w:pPr>
        <w:widowControl w:val="0"/>
        <w:tabs>
          <w:tab w:val="left" w:pos="-4111"/>
        </w:tabs>
        <w:ind w:left="2835" w:right="-6"/>
        <w:outlineLvl w:val="0"/>
        <w:rPr>
          <w:szCs w:val="28"/>
        </w:rPr>
      </w:pPr>
      <w:r>
        <w:rPr>
          <w:szCs w:val="28"/>
        </w:rPr>
        <w:t xml:space="preserve">                    </w:t>
      </w:r>
    </w:p>
    <w:p w:rsidR="00F26B66" w:rsidRPr="00F26B66" w:rsidRDefault="00F26B66" w:rsidP="00F26B66">
      <w:pPr>
        <w:widowControl w:val="0"/>
        <w:tabs>
          <w:tab w:val="left" w:pos="-4111"/>
        </w:tabs>
        <w:ind w:left="2835" w:right="-6"/>
        <w:outlineLvl w:val="0"/>
        <w:rPr>
          <w:szCs w:val="28"/>
        </w:rPr>
      </w:pPr>
    </w:p>
    <w:p w:rsidR="00F26B66" w:rsidRPr="00F26B66" w:rsidRDefault="00F26B66" w:rsidP="00F26B66">
      <w:pPr>
        <w:widowControl w:val="0"/>
        <w:tabs>
          <w:tab w:val="left" w:pos="-4111"/>
        </w:tabs>
        <w:ind w:left="2835" w:right="-6"/>
        <w:outlineLvl w:val="0"/>
        <w:rPr>
          <w:szCs w:val="28"/>
        </w:rPr>
      </w:pPr>
    </w:p>
    <w:p w:rsidR="00F26B66" w:rsidRPr="00F26B66" w:rsidRDefault="00F26B66" w:rsidP="00F26B66">
      <w:pPr>
        <w:widowControl w:val="0"/>
        <w:tabs>
          <w:tab w:val="left" w:pos="-4111"/>
        </w:tabs>
        <w:ind w:left="2835" w:right="-6"/>
        <w:outlineLvl w:val="0"/>
        <w:rPr>
          <w:szCs w:val="28"/>
        </w:rPr>
      </w:pPr>
    </w:p>
    <w:p w:rsidR="00F26B66" w:rsidRPr="00AE1E71" w:rsidRDefault="00F26B66" w:rsidP="00F26B66">
      <w:pPr>
        <w:widowControl w:val="0"/>
        <w:tabs>
          <w:tab w:val="left" w:pos="-4111"/>
        </w:tabs>
        <w:ind w:left="2835" w:right="-6"/>
        <w:outlineLvl w:val="0"/>
      </w:pPr>
      <w:r>
        <w:rPr>
          <w:szCs w:val="28"/>
        </w:rPr>
        <w:t xml:space="preserve">  </w:t>
      </w:r>
    </w:p>
    <w:p w:rsidR="00F26B66" w:rsidRPr="00AE1E71" w:rsidRDefault="00F26B66" w:rsidP="00F26B66">
      <w:pPr>
        <w:pStyle w:val="ConsPlusNormal0"/>
        <w:spacing w:line="276" w:lineRule="auto"/>
        <w:jc w:val="right"/>
        <w:outlineLvl w:val="0"/>
        <w:rPr>
          <w:rFonts w:ascii="Times New Roman" w:hAnsi="Times New Roman"/>
          <w:sz w:val="24"/>
          <w:szCs w:val="24"/>
        </w:rPr>
      </w:pPr>
    </w:p>
    <w:p w:rsidR="00F26B66" w:rsidRPr="00AE1E71" w:rsidRDefault="00F26B66" w:rsidP="00F26B66">
      <w:pPr>
        <w:pStyle w:val="ConsPlusNormal0"/>
        <w:spacing w:line="276" w:lineRule="auto"/>
        <w:jc w:val="right"/>
        <w:outlineLvl w:val="0"/>
        <w:rPr>
          <w:rFonts w:ascii="Times New Roman" w:hAnsi="Times New Roman"/>
          <w:sz w:val="24"/>
          <w:szCs w:val="24"/>
        </w:rPr>
      </w:pPr>
      <w:r>
        <w:rPr>
          <w:rFonts w:ascii="Times New Roman" w:hAnsi="Times New Roman"/>
          <w:sz w:val="24"/>
          <w:szCs w:val="24"/>
        </w:rPr>
        <w:t xml:space="preserve">              </w:t>
      </w:r>
      <w:r w:rsidRPr="00AE1E71">
        <w:rPr>
          <w:rFonts w:ascii="Times New Roman" w:hAnsi="Times New Roman"/>
          <w:sz w:val="24"/>
          <w:szCs w:val="24"/>
        </w:rPr>
        <w:t>Приложение 4</w:t>
      </w:r>
    </w:p>
    <w:p w:rsidR="00F26B66" w:rsidRPr="00AE1E71" w:rsidRDefault="00F26B66" w:rsidP="00F26B66">
      <w:pPr>
        <w:autoSpaceDE w:val="0"/>
        <w:autoSpaceDN w:val="0"/>
        <w:adjustRightInd w:val="0"/>
        <w:ind w:firstLine="709"/>
        <w:jc w:val="right"/>
      </w:pPr>
      <w:r>
        <w:t xml:space="preserve">                                  </w:t>
      </w:r>
      <w:r w:rsidRPr="00AE1E71">
        <w:t>к административному регламенту</w:t>
      </w:r>
    </w:p>
    <w:p w:rsidR="00F26B66" w:rsidRPr="00AE1E71" w:rsidRDefault="00F26B66" w:rsidP="00F26B66">
      <w:pPr>
        <w:autoSpaceDE w:val="0"/>
        <w:autoSpaceDN w:val="0"/>
        <w:adjustRightInd w:val="0"/>
        <w:ind w:firstLine="709"/>
        <w:jc w:val="right"/>
      </w:pPr>
      <w:r>
        <w:t xml:space="preserve">                                           </w:t>
      </w:r>
      <w:r w:rsidRPr="00AE1E71">
        <w:t>предоставления муниципальной услуги</w:t>
      </w:r>
    </w:p>
    <w:p w:rsidR="00F26B66" w:rsidRDefault="00F26B66" w:rsidP="00F26B66">
      <w:pPr>
        <w:pStyle w:val="ConsPlusNormal0"/>
        <w:spacing w:line="276" w:lineRule="auto"/>
        <w:ind w:firstLine="709"/>
        <w:jc w:val="right"/>
        <w:outlineLvl w:val="0"/>
        <w:rPr>
          <w:rFonts w:ascii="Times New Roman" w:hAnsi="Times New Roman"/>
          <w:sz w:val="28"/>
          <w:szCs w:val="28"/>
        </w:rPr>
      </w:pPr>
    </w:p>
    <w:p w:rsidR="00F26B66" w:rsidRDefault="00F26B66" w:rsidP="00F26B66">
      <w:pPr>
        <w:pStyle w:val="ConsPlusNormal0"/>
        <w:spacing w:line="276" w:lineRule="auto"/>
        <w:ind w:firstLine="709"/>
        <w:jc w:val="right"/>
        <w:outlineLvl w:val="0"/>
        <w:rPr>
          <w:rFonts w:ascii="Times New Roman" w:hAnsi="Times New Roman"/>
          <w:sz w:val="28"/>
          <w:szCs w:val="28"/>
        </w:rPr>
      </w:pPr>
    </w:p>
    <w:p w:rsidR="00F26B66" w:rsidRPr="00ED5707" w:rsidRDefault="00F26B66" w:rsidP="00F26B66">
      <w:pPr>
        <w:pStyle w:val="ConsPlusNormal0"/>
        <w:spacing w:line="276" w:lineRule="auto"/>
        <w:ind w:firstLine="709"/>
        <w:jc w:val="right"/>
        <w:outlineLvl w:val="0"/>
        <w:rPr>
          <w:rFonts w:ascii="Times New Roman" w:hAnsi="Times New Roman"/>
          <w:sz w:val="28"/>
          <w:szCs w:val="28"/>
        </w:rPr>
      </w:pPr>
    </w:p>
    <w:p w:rsidR="00F26B66" w:rsidRPr="00ED5707" w:rsidRDefault="00F26B66" w:rsidP="00F26B66">
      <w:pPr>
        <w:autoSpaceDE w:val="0"/>
        <w:autoSpaceDN w:val="0"/>
        <w:adjustRightInd w:val="0"/>
        <w:ind w:firstLine="2268"/>
        <w:rPr>
          <w:szCs w:val="28"/>
        </w:rPr>
      </w:pPr>
      <w:r w:rsidRPr="00ED5707">
        <w:rPr>
          <w:szCs w:val="28"/>
        </w:rPr>
        <w:t xml:space="preserve">кому: наименование органа местного самоуправления </w:t>
      </w:r>
    </w:p>
    <w:p w:rsidR="00F26B66" w:rsidRPr="00ED5707" w:rsidRDefault="00F26B66" w:rsidP="00F26B66">
      <w:pPr>
        <w:autoSpaceDE w:val="0"/>
        <w:autoSpaceDN w:val="0"/>
        <w:adjustRightInd w:val="0"/>
        <w:ind w:firstLine="2268"/>
        <w:rPr>
          <w:szCs w:val="28"/>
        </w:rPr>
      </w:pPr>
      <w:r>
        <w:rPr>
          <w:szCs w:val="28"/>
        </w:rPr>
        <w:t xml:space="preserve">          </w:t>
      </w:r>
      <w:r w:rsidRPr="00ED5707">
        <w:rPr>
          <w:szCs w:val="28"/>
        </w:rPr>
        <w:t xml:space="preserve">муниципального образования </w:t>
      </w:r>
    </w:p>
    <w:p w:rsidR="00F26B66" w:rsidRPr="00ED5707" w:rsidRDefault="00F26B66" w:rsidP="00F26B66">
      <w:pPr>
        <w:tabs>
          <w:tab w:val="left" w:pos="2268"/>
        </w:tabs>
        <w:autoSpaceDE w:val="0"/>
        <w:autoSpaceDN w:val="0"/>
        <w:adjustRightInd w:val="0"/>
        <w:ind w:left="2268"/>
        <w:rPr>
          <w:szCs w:val="28"/>
        </w:rPr>
      </w:pPr>
      <w:r w:rsidRPr="00ED5707">
        <w:rPr>
          <w:szCs w:val="28"/>
        </w:rPr>
        <w:t>от кого:______________</w:t>
      </w:r>
      <w:r>
        <w:rPr>
          <w:szCs w:val="28"/>
        </w:rPr>
        <w:t>_____________________________</w:t>
      </w:r>
    </w:p>
    <w:p w:rsidR="00F26B66" w:rsidRPr="006C4FEF" w:rsidRDefault="00F26B66" w:rsidP="00F26B66">
      <w:pPr>
        <w:tabs>
          <w:tab w:val="left" w:pos="2268"/>
        </w:tabs>
        <w:autoSpaceDE w:val="0"/>
        <w:autoSpaceDN w:val="0"/>
        <w:adjustRightInd w:val="0"/>
        <w:ind w:left="2268"/>
        <w:jc w:val="center"/>
      </w:pPr>
      <w:r w:rsidRPr="00FB4135">
        <w:rPr>
          <w:sz w:val="20"/>
          <w:szCs w:val="20"/>
        </w:rPr>
        <w:t>(ФИО физического лица - застройщика),</w:t>
      </w:r>
      <w:r w:rsidRPr="006C4FEF">
        <w:t xml:space="preserve">                   ______________________________________________________</w:t>
      </w:r>
      <w:r>
        <w:t>___</w:t>
      </w:r>
    </w:p>
    <w:p w:rsidR="00F26B66" w:rsidRPr="006C4FEF" w:rsidRDefault="00F26B66" w:rsidP="00F26B66">
      <w:pPr>
        <w:tabs>
          <w:tab w:val="left" w:pos="2268"/>
        </w:tabs>
        <w:autoSpaceDE w:val="0"/>
        <w:autoSpaceDN w:val="0"/>
        <w:adjustRightInd w:val="0"/>
        <w:ind w:left="2268"/>
        <w:jc w:val="center"/>
      </w:pPr>
      <w:r w:rsidRPr="00FB4135">
        <w:rPr>
          <w:sz w:val="20"/>
          <w:szCs w:val="20"/>
        </w:rPr>
        <w:t>(организационно-правовая форма, наименование юридического лица – застройщика)</w:t>
      </w:r>
      <w:r w:rsidRPr="006C4FEF">
        <w:t xml:space="preserve">                    ______________________________________________________</w:t>
      </w:r>
      <w:r>
        <w:t>__</w:t>
      </w:r>
      <w:r w:rsidRPr="006C4FEF">
        <w:t>__</w:t>
      </w:r>
    </w:p>
    <w:p w:rsidR="00F26B66" w:rsidRDefault="00F26B66" w:rsidP="00F26B66">
      <w:pPr>
        <w:tabs>
          <w:tab w:val="left" w:pos="2268"/>
        </w:tabs>
        <w:autoSpaceDE w:val="0"/>
        <w:autoSpaceDN w:val="0"/>
        <w:adjustRightInd w:val="0"/>
        <w:ind w:left="2268"/>
      </w:pPr>
      <w:r>
        <w:t xml:space="preserve">  </w:t>
      </w:r>
    </w:p>
    <w:p w:rsidR="00F26B66" w:rsidRDefault="00F26B66" w:rsidP="00F26B66">
      <w:pPr>
        <w:tabs>
          <w:tab w:val="left" w:pos="2268"/>
        </w:tabs>
        <w:autoSpaceDE w:val="0"/>
        <w:autoSpaceDN w:val="0"/>
        <w:adjustRightInd w:val="0"/>
        <w:ind w:left="2268"/>
      </w:pPr>
      <w:r w:rsidRPr="006C4FEF">
        <w:t>________________</w:t>
      </w:r>
      <w:r>
        <w:t>__________________________________________</w:t>
      </w:r>
    </w:p>
    <w:p w:rsidR="00F26B66" w:rsidRDefault="00F26B66" w:rsidP="00F26B66">
      <w:pPr>
        <w:tabs>
          <w:tab w:val="left" w:pos="2268"/>
        </w:tabs>
        <w:autoSpaceDE w:val="0"/>
        <w:autoSpaceDN w:val="0"/>
        <w:adjustRightInd w:val="0"/>
        <w:ind w:left="2268"/>
      </w:pPr>
    </w:p>
    <w:p w:rsidR="00F26B66" w:rsidRDefault="00F26B66" w:rsidP="00F26B66">
      <w:pPr>
        <w:tabs>
          <w:tab w:val="left" w:pos="2268"/>
        </w:tabs>
        <w:autoSpaceDE w:val="0"/>
        <w:autoSpaceDN w:val="0"/>
        <w:adjustRightInd w:val="0"/>
        <w:spacing w:line="360" w:lineRule="auto"/>
        <w:ind w:left="2268"/>
      </w:pPr>
      <w:r w:rsidRPr="006C4FEF">
        <w:t>_________________________________________________</w:t>
      </w:r>
      <w:r>
        <w:t>________</w:t>
      </w:r>
    </w:p>
    <w:p w:rsidR="00F26B66" w:rsidRPr="00FB4135" w:rsidRDefault="00F26B66" w:rsidP="00F26B66">
      <w:pPr>
        <w:autoSpaceDE w:val="0"/>
        <w:autoSpaceDN w:val="0"/>
        <w:adjustRightInd w:val="0"/>
        <w:ind w:left="2268"/>
        <w:rPr>
          <w:sz w:val="20"/>
          <w:szCs w:val="20"/>
        </w:rPr>
      </w:pPr>
      <w:r w:rsidRPr="00FB4135">
        <w:rPr>
          <w:sz w:val="20"/>
          <w:szCs w:val="20"/>
        </w:rPr>
        <w:t>Для физических лиц указываются: реквизиты документа, удостоверяющего личность (серия, номер, кем и когда выдан), место жительства, номер телефона;</w:t>
      </w:r>
    </w:p>
    <w:p w:rsidR="00F26B66" w:rsidRPr="00FB4135" w:rsidRDefault="00F26B66" w:rsidP="00F26B66">
      <w:pPr>
        <w:autoSpaceDE w:val="0"/>
        <w:autoSpaceDN w:val="0"/>
        <w:adjustRightInd w:val="0"/>
        <w:ind w:left="2268"/>
        <w:rPr>
          <w:sz w:val="20"/>
          <w:szCs w:val="20"/>
        </w:rPr>
      </w:pPr>
      <w:r w:rsidRPr="00FB4135">
        <w:rPr>
          <w:sz w:val="20"/>
          <w:szCs w:val="20"/>
        </w:rPr>
        <w:t xml:space="preserve"> для представителя физического лица указываются: фамилия, имя, отчество представителя, реквизиты доверенности, которая прилагается к заявлению.</w:t>
      </w:r>
    </w:p>
    <w:p w:rsidR="00F26B66" w:rsidRPr="00FB4135" w:rsidRDefault="00F26B66" w:rsidP="00F26B66">
      <w:pPr>
        <w:autoSpaceDE w:val="0"/>
        <w:autoSpaceDN w:val="0"/>
        <w:adjustRightInd w:val="0"/>
        <w:ind w:left="2268"/>
        <w:rPr>
          <w:sz w:val="20"/>
          <w:szCs w:val="20"/>
        </w:rPr>
      </w:pPr>
      <w:r w:rsidRPr="00FB4135">
        <w:rPr>
          <w:sz w:val="20"/>
          <w:szCs w:val="20"/>
        </w:rPr>
        <w:t>Для юридических лиц указываются</w:t>
      </w:r>
      <w:r>
        <w:rPr>
          <w:sz w:val="20"/>
          <w:szCs w:val="20"/>
        </w:rPr>
        <w:t>:</w:t>
      </w:r>
      <w:r w:rsidRPr="00FB4135">
        <w:rPr>
          <w:sz w:val="20"/>
          <w:szCs w:val="20"/>
        </w:rPr>
        <w:t xml:space="preserve">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F26B66" w:rsidRPr="006C4FEF" w:rsidRDefault="00F26B66" w:rsidP="00F26B66">
      <w:pPr>
        <w:autoSpaceDE w:val="0"/>
        <w:autoSpaceDN w:val="0"/>
        <w:adjustRightInd w:val="0"/>
        <w:ind w:firstLine="2268"/>
      </w:pPr>
    </w:p>
    <w:p w:rsidR="00F26B66" w:rsidRPr="00274D75" w:rsidRDefault="00F26B66" w:rsidP="00F26B66">
      <w:pPr>
        <w:widowControl w:val="0"/>
        <w:tabs>
          <w:tab w:val="left" w:pos="-4111"/>
        </w:tabs>
        <w:ind w:left="4956" w:right="-6"/>
        <w:outlineLvl w:val="0"/>
        <w:rPr>
          <w:rFonts w:ascii="Courier New" w:hAnsi="Courier New" w:cs="Courier New"/>
          <w:sz w:val="20"/>
          <w:szCs w:val="20"/>
          <w:lang w:eastAsia="ru-RU"/>
        </w:rPr>
      </w:pPr>
    </w:p>
    <w:p w:rsidR="00F26B66" w:rsidRPr="00274D75" w:rsidRDefault="00F26B66" w:rsidP="00F26B66">
      <w:pPr>
        <w:autoSpaceDE w:val="0"/>
        <w:autoSpaceDN w:val="0"/>
        <w:adjustRightInd w:val="0"/>
        <w:rPr>
          <w:rFonts w:cs="Courier New"/>
          <w:b/>
          <w:lang w:eastAsia="ru-RU"/>
        </w:rPr>
      </w:pPr>
      <w:r w:rsidRPr="00274D75">
        <w:rPr>
          <w:rFonts w:ascii="Courier New" w:hAnsi="Courier New" w:cs="Courier New"/>
          <w:sz w:val="20"/>
          <w:szCs w:val="20"/>
          <w:lang w:eastAsia="ru-RU"/>
        </w:rPr>
        <w:t xml:space="preserve">                                 </w:t>
      </w:r>
      <w:r w:rsidRPr="00274D75">
        <w:rPr>
          <w:rFonts w:cs="Courier New"/>
          <w:b/>
          <w:lang w:eastAsia="ru-RU"/>
        </w:rPr>
        <w:t>УВЕДОМЛЕНИЕ</w:t>
      </w:r>
    </w:p>
    <w:p w:rsidR="00F26B66" w:rsidRPr="00274D75" w:rsidRDefault="00F26B66" w:rsidP="00F26B66">
      <w:pPr>
        <w:autoSpaceDE w:val="0"/>
        <w:autoSpaceDN w:val="0"/>
        <w:adjustRightInd w:val="0"/>
        <w:jc w:val="center"/>
        <w:rPr>
          <w:b/>
          <w:szCs w:val="28"/>
          <w:lang w:eastAsia="ru-RU"/>
        </w:rPr>
      </w:pPr>
      <w:r w:rsidRPr="00274D75">
        <w:rPr>
          <w:rFonts w:cs="Courier New"/>
          <w:b/>
          <w:szCs w:val="28"/>
          <w:lang w:eastAsia="ru-RU"/>
        </w:rPr>
        <w:t>о приобретении  прав на земельный участок (земельные участки)</w:t>
      </w:r>
      <w:r>
        <w:rPr>
          <w:rFonts w:cs="Courier New"/>
          <w:b/>
          <w:szCs w:val="28"/>
          <w:lang w:eastAsia="ru-RU"/>
        </w:rPr>
        <w:t>,</w:t>
      </w:r>
      <w:r w:rsidRPr="00274D75">
        <w:rPr>
          <w:b/>
          <w:szCs w:val="28"/>
          <w:lang w:eastAsia="en-US"/>
        </w:rPr>
        <w:t xml:space="preserve"> на которые ранее было выдано разрешение на строительство</w:t>
      </w:r>
      <w:r w:rsidRPr="00274D75">
        <w:rPr>
          <w:b/>
          <w:szCs w:val="28"/>
          <w:lang w:eastAsia="ru-RU"/>
        </w:rPr>
        <w:t xml:space="preserve"> </w:t>
      </w:r>
    </w:p>
    <w:p w:rsidR="00F26B66" w:rsidRPr="00274D75" w:rsidRDefault="00F26B66" w:rsidP="00F26B66">
      <w:pPr>
        <w:autoSpaceDE w:val="0"/>
        <w:autoSpaceDN w:val="0"/>
        <w:adjustRightInd w:val="0"/>
        <w:jc w:val="center"/>
        <w:rPr>
          <w:rFonts w:cs="Courier New"/>
          <w:b/>
          <w:szCs w:val="28"/>
          <w:lang w:eastAsia="ru-RU"/>
        </w:rPr>
      </w:pPr>
      <w:r w:rsidRPr="00274D75">
        <w:rPr>
          <w:b/>
          <w:szCs w:val="28"/>
          <w:lang w:eastAsia="ru-RU"/>
        </w:rPr>
        <w:t xml:space="preserve"> </w:t>
      </w:r>
    </w:p>
    <w:p w:rsidR="00F26B66" w:rsidRPr="00274D75" w:rsidRDefault="00F26B66" w:rsidP="00F26B66">
      <w:pPr>
        <w:autoSpaceDE w:val="0"/>
        <w:autoSpaceDN w:val="0"/>
        <w:adjustRightInd w:val="0"/>
        <w:jc w:val="both"/>
        <w:rPr>
          <w:rFonts w:cs="Courier New"/>
          <w:szCs w:val="28"/>
          <w:lang w:eastAsia="ru-RU"/>
        </w:rPr>
      </w:pPr>
      <w:r w:rsidRPr="00274D75">
        <w:rPr>
          <w:rFonts w:cs="Courier New"/>
          <w:szCs w:val="28"/>
          <w:lang w:eastAsia="ru-RU"/>
        </w:rPr>
        <w:t xml:space="preserve">    </w:t>
      </w:r>
      <w:r>
        <w:rPr>
          <w:rFonts w:cs="Courier New"/>
          <w:szCs w:val="28"/>
          <w:lang w:eastAsia="ru-RU"/>
        </w:rPr>
        <w:t xml:space="preserve"> 1.</w:t>
      </w:r>
      <w:r w:rsidRPr="00274D75">
        <w:rPr>
          <w:rFonts w:cs="Courier New"/>
          <w:szCs w:val="28"/>
          <w:lang w:eastAsia="ru-RU"/>
        </w:rPr>
        <w:t>Уведомляю   о  переходе  прав  на  земельный  участо</w:t>
      </w:r>
      <w:proofErr w:type="gramStart"/>
      <w:r w:rsidRPr="00274D75">
        <w:rPr>
          <w:rFonts w:cs="Courier New"/>
          <w:szCs w:val="28"/>
          <w:lang w:eastAsia="ru-RU"/>
        </w:rPr>
        <w:t>к</w:t>
      </w:r>
      <w:r>
        <w:rPr>
          <w:rFonts w:cs="Courier New"/>
          <w:szCs w:val="28"/>
          <w:lang w:eastAsia="ru-RU"/>
        </w:rPr>
        <w:t>(</w:t>
      </w:r>
      <w:proofErr w:type="spellStart"/>
      <w:proofErr w:type="gramEnd"/>
      <w:r>
        <w:rPr>
          <w:rFonts w:cs="Courier New"/>
          <w:szCs w:val="28"/>
          <w:lang w:eastAsia="ru-RU"/>
        </w:rPr>
        <w:t>ки</w:t>
      </w:r>
      <w:proofErr w:type="spellEnd"/>
      <w:r>
        <w:rPr>
          <w:rFonts w:cs="Courier New"/>
          <w:szCs w:val="28"/>
          <w:lang w:eastAsia="ru-RU"/>
        </w:rPr>
        <w:t>) с кадастровым номером(</w:t>
      </w:r>
      <w:r w:rsidRPr="00274D75">
        <w:rPr>
          <w:rFonts w:cs="Courier New"/>
          <w:szCs w:val="28"/>
          <w:lang w:eastAsia="ru-RU"/>
        </w:rPr>
        <w:t>ми)_________________________</w:t>
      </w:r>
      <w:r>
        <w:rPr>
          <w:rFonts w:cs="Courier New"/>
          <w:szCs w:val="28"/>
          <w:lang w:eastAsia="ru-RU"/>
        </w:rPr>
        <w:t>_________________</w:t>
      </w:r>
    </w:p>
    <w:p w:rsidR="00F26B66" w:rsidRDefault="00F26B66" w:rsidP="00F26B66">
      <w:pPr>
        <w:autoSpaceDE w:val="0"/>
        <w:autoSpaceDN w:val="0"/>
        <w:adjustRightInd w:val="0"/>
        <w:rPr>
          <w:rFonts w:cs="Courier New"/>
          <w:szCs w:val="28"/>
          <w:lang w:eastAsia="ru-RU"/>
        </w:rPr>
      </w:pPr>
      <w:r w:rsidRPr="00274D75">
        <w:rPr>
          <w:rFonts w:cs="Courier New"/>
          <w:szCs w:val="28"/>
          <w:lang w:eastAsia="ru-RU"/>
        </w:rPr>
        <w:t>________________________________________________________________</w:t>
      </w:r>
      <w:r>
        <w:rPr>
          <w:rFonts w:cs="Courier New"/>
          <w:szCs w:val="28"/>
          <w:lang w:eastAsia="ru-RU"/>
        </w:rPr>
        <w:t>__,</w:t>
      </w:r>
    </w:p>
    <w:p w:rsidR="00F26B66" w:rsidRPr="00274D75" w:rsidRDefault="00F26B66" w:rsidP="00F26B66">
      <w:pPr>
        <w:autoSpaceDE w:val="0"/>
        <w:autoSpaceDN w:val="0"/>
        <w:adjustRightInd w:val="0"/>
        <w:jc w:val="both"/>
        <w:rPr>
          <w:rFonts w:cs="Courier New"/>
          <w:szCs w:val="28"/>
          <w:lang w:eastAsia="ru-RU"/>
        </w:rPr>
      </w:pPr>
      <w:r>
        <w:rPr>
          <w:rFonts w:cs="Courier New"/>
          <w:szCs w:val="28"/>
          <w:lang w:eastAsia="ru-RU"/>
        </w:rPr>
        <w:t>р</w:t>
      </w:r>
      <w:r w:rsidRPr="00274D75">
        <w:rPr>
          <w:rFonts w:cs="Courier New"/>
          <w:szCs w:val="28"/>
          <w:lang w:eastAsia="ru-RU"/>
        </w:rPr>
        <w:t>асположенног</w:t>
      </w:r>
      <w:proofErr w:type="gramStart"/>
      <w:r w:rsidRPr="00274D75">
        <w:rPr>
          <w:rFonts w:cs="Courier New"/>
          <w:szCs w:val="28"/>
          <w:lang w:eastAsia="ru-RU"/>
        </w:rPr>
        <w:t>о</w:t>
      </w:r>
      <w:r>
        <w:rPr>
          <w:rFonts w:cs="Courier New"/>
          <w:szCs w:val="28"/>
          <w:lang w:eastAsia="ru-RU"/>
        </w:rPr>
        <w:t>(</w:t>
      </w:r>
      <w:proofErr w:type="spellStart"/>
      <w:proofErr w:type="gramEnd"/>
      <w:r>
        <w:rPr>
          <w:rFonts w:cs="Courier New"/>
          <w:szCs w:val="28"/>
          <w:lang w:eastAsia="ru-RU"/>
        </w:rPr>
        <w:t>ых</w:t>
      </w:r>
      <w:proofErr w:type="spellEnd"/>
      <w:r>
        <w:rPr>
          <w:rFonts w:cs="Courier New"/>
          <w:szCs w:val="28"/>
          <w:lang w:eastAsia="ru-RU"/>
        </w:rPr>
        <w:t xml:space="preserve">) </w:t>
      </w:r>
      <w:r w:rsidRPr="00274D75">
        <w:rPr>
          <w:rFonts w:cs="Courier New"/>
          <w:szCs w:val="28"/>
          <w:lang w:eastAsia="ru-RU"/>
        </w:rPr>
        <w:t xml:space="preserve">  по    адресу</w:t>
      </w:r>
      <w:r w:rsidRPr="00ED5707">
        <w:rPr>
          <w:szCs w:val="28"/>
          <w:lang w:eastAsia="ru-RU"/>
        </w:rPr>
        <w:t xml:space="preserve"> </w:t>
      </w:r>
      <w:r w:rsidRPr="002A6CE6">
        <w:rPr>
          <w:szCs w:val="28"/>
          <w:lang w:eastAsia="ru-RU"/>
        </w:rPr>
        <w:t xml:space="preserve"> (</w:t>
      </w:r>
      <w:r>
        <w:rPr>
          <w:szCs w:val="28"/>
          <w:lang w:eastAsia="ru-RU"/>
        </w:rPr>
        <w:t xml:space="preserve">для линейного объекта указывается </w:t>
      </w:r>
      <w:r w:rsidRPr="002A6CE6">
        <w:rPr>
          <w:szCs w:val="28"/>
          <w:lang w:eastAsia="ru-RU"/>
        </w:rPr>
        <w:t>местоположение)</w:t>
      </w:r>
      <w:r w:rsidRPr="00274D75">
        <w:rPr>
          <w:rFonts w:cs="Courier New"/>
          <w:szCs w:val="28"/>
          <w:lang w:eastAsia="ru-RU"/>
        </w:rPr>
        <w:t>_____________________________________</w:t>
      </w:r>
      <w:r>
        <w:rPr>
          <w:rFonts w:cs="Courier New"/>
          <w:szCs w:val="28"/>
          <w:lang w:eastAsia="ru-RU"/>
        </w:rPr>
        <w:t>______________.</w:t>
      </w:r>
    </w:p>
    <w:p w:rsidR="00F26B66" w:rsidRPr="00274D75" w:rsidRDefault="00F26B66" w:rsidP="00F26B66">
      <w:pPr>
        <w:autoSpaceDE w:val="0"/>
        <w:autoSpaceDN w:val="0"/>
        <w:adjustRightInd w:val="0"/>
        <w:rPr>
          <w:rFonts w:cs="Courier New"/>
          <w:szCs w:val="28"/>
          <w:lang w:eastAsia="ru-RU"/>
        </w:rPr>
      </w:pPr>
      <w:r>
        <w:rPr>
          <w:rFonts w:cs="Courier New"/>
          <w:szCs w:val="28"/>
          <w:lang w:eastAsia="ru-RU"/>
        </w:rPr>
        <w:t xml:space="preserve">     2.</w:t>
      </w:r>
      <w:r w:rsidRPr="00274D75">
        <w:rPr>
          <w:rFonts w:cs="Courier New"/>
          <w:szCs w:val="28"/>
          <w:lang w:eastAsia="ru-RU"/>
        </w:rPr>
        <w:t xml:space="preserve"> Прошу  внести  изменения  в </w:t>
      </w:r>
      <w:r>
        <w:rPr>
          <w:rFonts w:cs="Courier New"/>
          <w:szCs w:val="28"/>
          <w:lang w:eastAsia="ru-RU"/>
        </w:rPr>
        <w:t xml:space="preserve"> разрешение на строительство </w:t>
      </w:r>
    </w:p>
    <w:p w:rsidR="00F26B66" w:rsidRPr="00274D75" w:rsidRDefault="00F26B66" w:rsidP="00F26B66">
      <w:pPr>
        <w:autoSpaceDE w:val="0"/>
        <w:autoSpaceDN w:val="0"/>
        <w:adjustRightInd w:val="0"/>
        <w:jc w:val="both"/>
        <w:rPr>
          <w:rFonts w:cs="Courier New"/>
          <w:szCs w:val="28"/>
          <w:lang w:eastAsia="ru-RU"/>
        </w:rPr>
      </w:pPr>
      <w:r w:rsidRPr="00274D75">
        <w:rPr>
          <w:rFonts w:cs="Courier New"/>
          <w:szCs w:val="28"/>
          <w:lang w:eastAsia="ru-RU"/>
        </w:rPr>
        <w:t xml:space="preserve">от "___" ____________ 20_____ г. № _____________________, срок действия </w:t>
      </w:r>
    </w:p>
    <w:p w:rsidR="00F26B66" w:rsidRPr="00274D75" w:rsidRDefault="00F26B66" w:rsidP="00F26B66">
      <w:pPr>
        <w:autoSpaceDE w:val="0"/>
        <w:autoSpaceDN w:val="0"/>
        <w:adjustRightInd w:val="0"/>
        <w:jc w:val="both"/>
        <w:rPr>
          <w:rFonts w:cs="Courier New"/>
          <w:szCs w:val="28"/>
          <w:lang w:eastAsia="ru-RU"/>
        </w:rPr>
      </w:pPr>
      <w:proofErr w:type="gramStart"/>
      <w:r w:rsidRPr="00274D75">
        <w:rPr>
          <w:rFonts w:cs="Courier New"/>
          <w:szCs w:val="28"/>
          <w:lang w:eastAsia="ru-RU"/>
        </w:rPr>
        <w:t>которого  установлен до "___" ____________ 20__ г.</w:t>
      </w:r>
      <w:proofErr w:type="gramEnd"/>
    </w:p>
    <w:p w:rsidR="00F26B66" w:rsidRDefault="00F26B66" w:rsidP="00F26B66">
      <w:pPr>
        <w:autoSpaceDE w:val="0"/>
        <w:autoSpaceDN w:val="0"/>
        <w:adjustRightInd w:val="0"/>
        <w:jc w:val="both"/>
        <w:rPr>
          <w:rFonts w:cs="Courier New"/>
          <w:szCs w:val="28"/>
          <w:lang w:eastAsia="ru-RU"/>
        </w:rPr>
      </w:pPr>
      <w:r w:rsidRPr="00274D75">
        <w:rPr>
          <w:rFonts w:cs="Courier New"/>
          <w:szCs w:val="28"/>
          <w:lang w:eastAsia="ru-RU"/>
        </w:rPr>
        <w:t>__________________________________________________________________</w:t>
      </w:r>
    </w:p>
    <w:p w:rsidR="00F26B66" w:rsidRPr="00274D75" w:rsidRDefault="00F26B66" w:rsidP="00F26B66">
      <w:pPr>
        <w:autoSpaceDE w:val="0"/>
        <w:autoSpaceDN w:val="0"/>
        <w:adjustRightInd w:val="0"/>
        <w:jc w:val="both"/>
        <w:rPr>
          <w:rFonts w:cs="Courier New"/>
          <w:szCs w:val="28"/>
          <w:lang w:eastAsia="ru-RU"/>
        </w:rPr>
      </w:pPr>
      <w:r>
        <w:rPr>
          <w:rFonts w:cs="Courier New"/>
          <w:szCs w:val="28"/>
          <w:lang w:eastAsia="ru-RU"/>
        </w:rPr>
        <w:lastRenderedPageBreak/>
        <w:t xml:space="preserve">     Правоустанавливающие</w:t>
      </w:r>
      <w:r w:rsidRPr="00274D75">
        <w:rPr>
          <w:rFonts w:cs="Courier New"/>
          <w:szCs w:val="28"/>
          <w:lang w:eastAsia="ru-RU"/>
        </w:rPr>
        <w:t xml:space="preserve"> документ</w:t>
      </w:r>
      <w:r>
        <w:rPr>
          <w:rFonts w:cs="Courier New"/>
          <w:szCs w:val="28"/>
          <w:lang w:eastAsia="ru-RU"/>
        </w:rPr>
        <w:t>ы</w:t>
      </w:r>
      <w:r w:rsidRPr="00274D75">
        <w:rPr>
          <w:rFonts w:cs="Courier New"/>
          <w:szCs w:val="28"/>
          <w:lang w:eastAsia="ru-RU"/>
        </w:rPr>
        <w:t xml:space="preserve"> на земельный участок (земельные участки)___________________________________________________________   </w:t>
      </w:r>
    </w:p>
    <w:p w:rsidR="00F26B66" w:rsidRPr="00274D75" w:rsidRDefault="00F26B66" w:rsidP="00F26B66">
      <w:pPr>
        <w:autoSpaceDE w:val="0"/>
        <w:autoSpaceDN w:val="0"/>
        <w:adjustRightInd w:val="0"/>
        <w:jc w:val="both"/>
        <w:rPr>
          <w:rFonts w:cs="Courier New"/>
          <w:sz w:val="20"/>
          <w:szCs w:val="20"/>
          <w:lang w:eastAsia="ru-RU"/>
        </w:rPr>
      </w:pPr>
      <w:r w:rsidRPr="00274D75">
        <w:rPr>
          <w:rFonts w:cs="Courier New"/>
          <w:sz w:val="20"/>
          <w:szCs w:val="20"/>
          <w:lang w:eastAsia="ru-RU"/>
        </w:rPr>
        <w:t xml:space="preserve">                                     (указываются реквизиты правоустанавливающего документа)</w:t>
      </w:r>
    </w:p>
    <w:p w:rsidR="00F26B66" w:rsidRPr="00274D75" w:rsidRDefault="00F26B66" w:rsidP="00F26B66">
      <w:pPr>
        <w:autoSpaceDE w:val="0"/>
        <w:autoSpaceDN w:val="0"/>
        <w:adjustRightInd w:val="0"/>
        <w:jc w:val="both"/>
        <w:rPr>
          <w:rFonts w:cs="Courier New"/>
          <w:sz w:val="20"/>
          <w:szCs w:val="20"/>
          <w:lang w:eastAsia="ru-RU"/>
        </w:rPr>
      </w:pPr>
      <w:r w:rsidRPr="00274D75">
        <w:rPr>
          <w:rFonts w:cs="Courier New"/>
          <w:sz w:val="20"/>
          <w:szCs w:val="20"/>
          <w:lang w:eastAsia="ru-RU"/>
        </w:rPr>
        <w:t>_________________________________________________________________________________________</w:t>
      </w:r>
    </w:p>
    <w:p w:rsidR="00F26B66" w:rsidRPr="00274D75" w:rsidRDefault="00F26B66" w:rsidP="00F26B66">
      <w:pPr>
        <w:autoSpaceDE w:val="0"/>
        <w:autoSpaceDN w:val="0"/>
        <w:adjustRightInd w:val="0"/>
        <w:rPr>
          <w:rFonts w:cs="Courier New"/>
          <w:szCs w:val="28"/>
          <w:lang w:eastAsia="ru-RU"/>
        </w:rPr>
      </w:pPr>
    </w:p>
    <w:p w:rsidR="00F26B66" w:rsidRPr="00274D75" w:rsidRDefault="00F26B66" w:rsidP="00F26B66">
      <w:pPr>
        <w:autoSpaceDE w:val="0"/>
        <w:autoSpaceDN w:val="0"/>
        <w:adjustRightInd w:val="0"/>
        <w:rPr>
          <w:rFonts w:cs="Courier New"/>
          <w:szCs w:val="28"/>
          <w:lang w:eastAsia="ru-RU"/>
        </w:rPr>
      </w:pPr>
      <w:r w:rsidRPr="00274D75">
        <w:rPr>
          <w:rFonts w:cs="Courier New"/>
          <w:szCs w:val="28"/>
          <w:lang w:eastAsia="ru-RU"/>
        </w:rPr>
        <w:t xml:space="preserve">  К настоящему уведомлению прилагаются</w:t>
      </w:r>
      <w:proofErr w:type="gramStart"/>
      <w:r w:rsidRPr="00274D75">
        <w:rPr>
          <w:rFonts w:cs="Courier New"/>
          <w:szCs w:val="28"/>
          <w:lang w:eastAsia="ru-RU"/>
        </w:rPr>
        <w:t xml:space="preserve"> (*):</w:t>
      </w:r>
      <w:proofErr w:type="gramEnd"/>
    </w:p>
    <w:p w:rsidR="00F26B66" w:rsidRPr="00274D75" w:rsidRDefault="00F26B66" w:rsidP="00F26B66">
      <w:pPr>
        <w:autoSpaceDE w:val="0"/>
        <w:autoSpaceDN w:val="0"/>
        <w:adjustRightInd w:val="0"/>
        <w:rPr>
          <w:rFonts w:cs="Courier New"/>
          <w:szCs w:val="28"/>
          <w:lang w:eastAsia="ru-RU"/>
        </w:rPr>
      </w:pPr>
      <w:r w:rsidRPr="00274D75">
        <w:rPr>
          <w:rFonts w:cs="Courier New"/>
          <w:szCs w:val="28"/>
          <w:lang w:eastAsia="ru-RU"/>
        </w:rPr>
        <w:t>1._________________________________________________________________</w:t>
      </w:r>
    </w:p>
    <w:p w:rsidR="00F26B66" w:rsidRPr="00274D75" w:rsidRDefault="00F26B66" w:rsidP="00F26B66">
      <w:pPr>
        <w:autoSpaceDE w:val="0"/>
        <w:autoSpaceDN w:val="0"/>
        <w:adjustRightInd w:val="0"/>
        <w:jc w:val="center"/>
        <w:rPr>
          <w:rFonts w:cs="Courier New"/>
          <w:sz w:val="20"/>
          <w:szCs w:val="20"/>
          <w:lang w:eastAsia="ru-RU"/>
        </w:rPr>
      </w:pPr>
      <w:r w:rsidRPr="00274D75">
        <w:rPr>
          <w:rFonts w:cs="Courier New"/>
          <w:sz w:val="20"/>
          <w:szCs w:val="20"/>
          <w:lang w:eastAsia="ru-RU"/>
        </w:rPr>
        <w:t>(указываются реквизиты правоустанавливающего документа)</w:t>
      </w:r>
    </w:p>
    <w:p w:rsidR="00F26B66" w:rsidRPr="00274D75" w:rsidRDefault="00F26B66" w:rsidP="00F26B66">
      <w:pPr>
        <w:autoSpaceDE w:val="0"/>
        <w:autoSpaceDN w:val="0"/>
        <w:adjustRightInd w:val="0"/>
        <w:rPr>
          <w:rFonts w:cs="Courier New"/>
          <w:szCs w:val="28"/>
          <w:lang w:eastAsia="ru-RU"/>
        </w:rPr>
      </w:pPr>
    </w:p>
    <w:p w:rsidR="00F26B66" w:rsidRPr="00274D75" w:rsidRDefault="00F26B66" w:rsidP="00F26B66">
      <w:pPr>
        <w:jc w:val="both"/>
        <w:rPr>
          <w:szCs w:val="28"/>
          <w:shd w:val="clear" w:color="auto" w:fill="FFFFFF"/>
          <w:lang w:eastAsia="ru-RU"/>
        </w:rPr>
      </w:pPr>
      <w:r w:rsidRPr="00274D75">
        <w:rPr>
          <w:rFonts w:cs="Courier New"/>
          <w:szCs w:val="28"/>
          <w:lang w:eastAsia="ru-RU"/>
        </w:rPr>
        <w:t>2</w:t>
      </w:r>
      <w:r w:rsidRPr="00274D75">
        <w:rPr>
          <w:rFonts w:cs="Courier New"/>
          <w:lang w:eastAsia="ru-RU"/>
        </w:rPr>
        <w:t xml:space="preserve">.  </w:t>
      </w:r>
      <w:r w:rsidRPr="00274D75">
        <w:rPr>
          <w:szCs w:val="28"/>
          <w:lang w:eastAsia="ru-RU"/>
        </w:rPr>
        <w:t xml:space="preserve"> Документ, подтверждающий полномочия лица на осуществление действий от имени заявителя (в случае обращения уполномоченного представителя).</w:t>
      </w:r>
    </w:p>
    <w:p w:rsidR="00F26B66" w:rsidRPr="005E4B89" w:rsidRDefault="00F26B66" w:rsidP="00F26B66">
      <w:pPr>
        <w:spacing w:line="312" w:lineRule="auto"/>
        <w:ind w:firstLine="547"/>
        <w:jc w:val="both"/>
        <w:rPr>
          <w:sz w:val="20"/>
          <w:szCs w:val="20"/>
          <w:lang w:eastAsia="ru-RU"/>
        </w:rPr>
      </w:pPr>
      <w:r w:rsidRPr="005E4B89">
        <w:rPr>
          <w:sz w:val="20"/>
          <w:szCs w:val="20"/>
          <w:lang w:eastAsia="ru-RU"/>
        </w:rPr>
        <w:t xml:space="preserve">(*) Заявитель вправе одновременно с уведомлением о переходе к нему прав на земельные участки предоставить копии правоустанавливающих документов на земельные участки, в случае, если в Едином государственном реестре недвижимости не содержатся сведения о правоустанавливающих документах на земельный участок. </w:t>
      </w:r>
    </w:p>
    <w:p w:rsidR="00F26B66" w:rsidRPr="000236DD" w:rsidRDefault="00F26B66" w:rsidP="00F26B66">
      <w:pPr>
        <w:ind w:firstLine="709"/>
        <w:jc w:val="both"/>
        <w:rPr>
          <w:szCs w:val="28"/>
          <w:lang w:eastAsia="en-US"/>
        </w:rPr>
      </w:pPr>
      <w:r w:rsidRPr="000236DD">
        <w:rPr>
          <w:spacing w:val="2"/>
          <w:szCs w:val="28"/>
          <w:shd w:val="clear" w:color="auto" w:fill="FFFFFF"/>
          <w:lang w:eastAsia="ru-RU"/>
        </w:rPr>
        <w:t xml:space="preserve">  </w:t>
      </w:r>
      <w:r w:rsidRPr="000236DD">
        <w:rPr>
          <w:szCs w:val="28"/>
          <w:lang w:eastAsia="en-US"/>
        </w:rPr>
        <w:t>В соответствии со ст. 9 Федерального закона от 27.07.2006 № 152-ФЗ «О персональных данных», даю свое согласие на обработку персональных данных</w:t>
      </w:r>
    </w:p>
    <w:p w:rsidR="00F26B66" w:rsidRPr="00427E39" w:rsidRDefault="00F26B66" w:rsidP="00F26B66">
      <w:pPr>
        <w:tabs>
          <w:tab w:val="left" w:pos="1320"/>
        </w:tabs>
        <w:autoSpaceDE w:val="0"/>
        <w:autoSpaceDN w:val="0"/>
        <w:adjustRightInd w:val="0"/>
        <w:jc w:val="both"/>
        <w:rPr>
          <w:i/>
          <w:szCs w:val="28"/>
          <w:lang w:eastAsia="ru-RU"/>
        </w:rPr>
      </w:pPr>
      <w:r w:rsidRPr="00427E39">
        <w:rPr>
          <w:i/>
          <w:szCs w:val="28"/>
          <w:lang w:eastAsia="ru-RU"/>
        </w:rPr>
        <w:t>Заявитель:   _________________     ________________________</w:t>
      </w:r>
    </w:p>
    <w:p w:rsidR="00F26B66" w:rsidRPr="000236DD" w:rsidRDefault="00F26B66" w:rsidP="00F26B66">
      <w:pPr>
        <w:autoSpaceDE w:val="0"/>
        <w:autoSpaceDN w:val="0"/>
        <w:adjustRightInd w:val="0"/>
        <w:jc w:val="both"/>
        <w:rPr>
          <w:i/>
          <w:sz w:val="20"/>
          <w:szCs w:val="20"/>
          <w:lang w:eastAsia="ru-RU"/>
        </w:rPr>
      </w:pPr>
      <w:r w:rsidRPr="000236DD">
        <w:rPr>
          <w:i/>
          <w:sz w:val="20"/>
          <w:szCs w:val="20"/>
          <w:lang w:eastAsia="ru-RU"/>
        </w:rPr>
        <w:t xml:space="preserve">                                   (подпись)                                               (Ф. И.О.)</w:t>
      </w:r>
    </w:p>
    <w:p w:rsidR="00F26B66" w:rsidRPr="00427E39" w:rsidRDefault="00F26B66" w:rsidP="00F26B66">
      <w:pPr>
        <w:autoSpaceDE w:val="0"/>
        <w:autoSpaceDN w:val="0"/>
        <w:adjustRightInd w:val="0"/>
        <w:rPr>
          <w:i/>
          <w:szCs w:val="28"/>
          <w:lang w:eastAsia="ru-RU"/>
        </w:rPr>
      </w:pPr>
      <w:r>
        <w:rPr>
          <w:i/>
          <w:szCs w:val="28"/>
          <w:lang w:eastAsia="ru-RU"/>
        </w:rPr>
        <w:t>«____»</w:t>
      </w:r>
      <w:r w:rsidRPr="00427E39">
        <w:rPr>
          <w:i/>
          <w:szCs w:val="28"/>
          <w:lang w:eastAsia="ru-RU"/>
        </w:rPr>
        <w:t>____________ ______ г.           печать (для юридических лиц)</w:t>
      </w:r>
    </w:p>
    <w:p w:rsidR="00F26B66" w:rsidRPr="000236DD" w:rsidRDefault="00F26B66" w:rsidP="00F26B66">
      <w:pPr>
        <w:tabs>
          <w:tab w:val="left" w:pos="1418"/>
          <w:tab w:val="left" w:pos="3544"/>
        </w:tabs>
        <w:autoSpaceDE w:val="0"/>
        <w:autoSpaceDN w:val="0"/>
        <w:adjustRightInd w:val="0"/>
        <w:spacing w:line="360" w:lineRule="auto"/>
        <w:rPr>
          <w:i/>
          <w:sz w:val="20"/>
          <w:szCs w:val="20"/>
          <w:lang w:eastAsia="ru-RU"/>
        </w:rPr>
      </w:pPr>
      <w:r w:rsidRPr="00427E39">
        <w:rPr>
          <w:i/>
          <w:szCs w:val="28"/>
          <w:lang w:eastAsia="ru-RU"/>
        </w:rPr>
        <w:t xml:space="preserve"> </w:t>
      </w:r>
      <w:r w:rsidRPr="00427E39">
        <w:rPr>
          <w:i/>
          <w:szCs w:val="28"/>
          <w:lang w:eastAsia="ru-RU"/>
        </w:rPr>
        <w:tab/>
      </w:r>
      <w:r w:rsidRPr="000236DD">
        <w:rPr>
          <w:i/>
          <w:sz w:val="20"/>
          <w:szCs w:val="20"/>
          <w:lang w:eastAsia="ru-RU"/>
        </w:rPr>
        <w:t xml:space="preserve">(дата)  </w:t>
      </w:r>
    </w:p>
    <w:p w:rsidR="00F26B66" w:rsidRDefault="00F26B66" w:rsidP="00F26B66">
      <w:pPr>
        <w:tabs>
          <w:tab w:val="left" w:pos="1418"/>
          <w:tab w:val="left" w:pos="3544"/>
        </w:tabs>
        <w:autoSpaceDE w:val="0"/>
        <w:autoSpaceDN w:val="0"/>
        <w:adjustRightInd w:val="0"/>
        <w:spacing w:line="360" w:lineRule="auto"/>
        <w:rPr>
          <w:i/>
          <w:szCs w:val="28"/>
          <w:lang w:eastAsia="ru-RU"/>
        </w:rPr>
      </w:pPr>
    </w:p>
    <w:p w:rsidR="00F26B66" w:rsidRDefault="00F26B66" w:rsidP="00F26B66">
      <w:pPr>
        <w:tabs>
          <w:tab w:val="left" w:pos="1418"/>
          <w:tab w:val="left" w:pos="3544"/>
        </w:tabs>
        <w:autoSpaceDE w:val="0"/>
        <w:autoSpaceDN w:val="0"/>
        <w:adjustRightInd w:val="0"/>
        <w:spacing w:line="360" w:lineRule="auto"/>
        <w:rPr>
          <w:i/>
          <w:szCs w:val="28"/>
          <w:lang w:eastAsia="ru-RU"/>
        </w:rPr>
      </w:pPr>
    </w:p>
    <w:p w:rsidR="00F26B66" w:rsidRDefault="00F26B66" w:rsidP="00F26B66">
      <w:pPr>
        <w:tabs>
          <w:tab w:val="left" w:pos="1418"/>
          <w:tab w:val="left" w:pos="3544"/>
        </w:tabs>
        <w:autoSpaceDE w:val="0"/>
        <w:autoSpaceDN w:val="0"/>
        <w:adjustRightInd w:val="0"/>
        <w:spacing w:line="360" w:lineRule="auto"/>
        <w:rPr>
          <w:szCs w:val="28"/>
          <w:lang w:eastAsia="ru-RU"/>
        </w:rPr>
      </w:pPr>
      <w:r w:rsidRPr="00427E39">
        <w:rPr>
          <w:szCs w:val="28"/>
          <w:lang w:eastAsia="ru-RU"/>
        </w:rPr>
        <w:t xml:space="preserve"> Документы приняты</w:t>
      </w:r>
      <w:r>
        <w:rPr>
          <w:szCs w:val="28"/>
          <w:lang w:eastAsia="ru-RU"/>
        </w:rPr>
        <w:t xml:space="preserve">:  </w:t>
      </w:r>
      <w:r w:rsidRPr="00427E39">
        <w:rPr>
          <w:szCs w:val="28"/>
          <w:lang w:eastAsia="ru-RU"/>
        </w:rPr>
        <w:t xml:space="preserve"> </w:t>
      </w:r>
      <w:r>
        <w:rPr>
          <w:szCs w:val="28"/>
          <w:lang w:eastAsia="ru-RU"/>
        </w:rPr>
        <w:t>«____»</w:t>
      </w:r>
      <w:r w:rsidRPr="00427E39">
        <w:rPr>
          <w:szCs w:val="28"/>
          <w:lang w:eastAsia="ru-RU"/>
        </w:rPr>
        <w:t xml:space="preserve">____________ ______ </w:t>
      </w:r>
      <w:proofErr w:type="gramStart"/>
      <w:r w:rsidRPr="00427E39">
        <w:rPr>
          <w:szCs w:val="28"/>
          <w:lang w:eastAsia="ru-RU"/>
        </w:rPr>
        <w:t>г</w:t>
      </w:r>
      <w:proofErr w:type="gramEnd"/>
      <w:r w:rsidRPr="00427E39">
        <w:rPr>
          <w:szCs w:val="28"/>
          <w:lang w:eastAsia="ru-RU"/>
        </w:rPr>
        <w:t>.  ____________________________________</w:t>
      </w:r>
      <w:r>
        <w:rPr>
          <w:szCs w:val="28"/>
          <w:lang w:eastAsia="ru-RU"/>
        </w:rPr>
        <w:t>_________</w:t>
      </w:r>
    </w:p>
    <w:p w:rsidR="00F26B66" w:rsidRPr="000236DD" w:rsidRDefault="00F26B66" w:rsidP="00F26B66">
      <w:pPr>
        <w:tabs>
          <w:tab w:val="left" w:pos="1418"/>
          <w:tab w:val="left" w:pos="3544"/>
        </w:tabs>
        <w:autoSpaceDE w:val="0"/>
        <w:autoSpaceDN w:val="0"/>
        <w:adjustRightInd w:val="0"/>
        <w:spacing w:line="360" w:lineRule="auto"/>
        <w:rPr>
          <w:i/>
          <w:sz w:val="20"/>
          <w:szCs w:val="20"/>
          <w:lang w:eastAsia="ru-RU"/>
        </w:rPr>
      </w:pPr>
      <w:r w:rsidRPr="000236DD">
        <w:rPr>
          <w:i/>
          <w:sz w:val="20"/>
          <w:szCs w:val="20"/>
          <w:lang w:eastAsia="ru-RU"/>
        </w:rPr>
        <w:t xml:space="preserve">                                        (подпись лица, принявшего документы)</w:t>
      </w:r>
    </w:p>
    <w:p w:rsidR="00F26B66" w:rsidRDefault="00F26B66" w:rsidP="00F26B66">
      <w:pPr>
        <w:pStyle w:val="ConsPlusNormal0"/>
        <w:jc w:val="both"/>
        <w:rPr>
          <w:rFonts w:ascii="Times New Roman" w:hAnsi="Times New Roman"/>
          <w:sz w:val="28"/>
          <w:szCs w:val="28"/>
        </w:rPr>
      </w:pPr>
      <w:r w:rsidRPr="000236DD">
        <w:rPr>
          <w:rFonts w:ascii="Times New Roman" w:hAnsi="Times New Roman"/>
          <w:b/>
          <w:sz w:val="28"/>
          <w:szCs w:val="28"/>
        </w:rPr>
        <w:t>Способ</w:t>
      </w:r>
      <w:r>
        <w:rPr>
          <w:rFonts w:ascii="Times New Roman" w:hAnsi="Times New Roman"/>
          <w:b/>
          <w:sz w:val="28"/>
          <w:szCs w:val="28"/>
        </w:rPr>
        <w:t xml:space="preserve"> направления результата/ответа</w:t>
      </w:r>
      <w:r w:rsidRPr="000236DD">
        <w:rPr>
          <w:rFonts w:ascii="Times New Roman" w:hAnsi="Times New Roman"/>
          <w:sz w:val="28"/>
          <w:szCs w:val="28"/>
        </w:rPr>
        <w:t>_____________________</w:t>
      </w:r>
      <w:r>
        <w:rPr>
          <w:rFonts w:ascii="Times New Roman" w:hAnsi="Times New Roman"/>
          <w:sz w:val="28"/>
          <w:szCs w:val="28"/>
        </w:rPr>
        <w:t>_______</w:t>
      </w:r>
      <w:r w:rsidRPr="000236DD">
        <w:rPr>
          <w:rFonts w:ascii="Times New Roman" w:hAnsi="Times New Roman"/>
          <w:sz w:val="28"/>
          <w:szCs w:val="28"/>
        </w:rPr>
        <w:t>__</w:t>
      </w:r>
    </w:p>
    <w:p w:rsidR="00F26B66" w:rsidRPr="000236DD" w:rsidRDefault="00F26B66" w:rsidP="00F26B66">
      <w:pPr>
        <w:pStyle w:val="ConsPlusNormal0"/>
        <w:jc w:val="both"/>
        <w:rPr>
          <w:rFonts w:ascii="Times New Roman" w:hAnsi="Times New Roman"/>
          <w:b/>
          <w:sz w:val="28"/>
          <w:szCs w:val="28"/>
        </w:rPr>
      </w:pPr>
      <w:r w:rsidRPr="000236DD">
        <w:rPr>
          <w:rFonts w:ascii="Times New Roman" w:hAnsi="Times New Roman"/>
          <w:sz w:val="20"/>
          <w:szCs w:val="20"/>
        </w:rPr>
        <w:t xml:space="preserve">(указать </w:t>
      </w:r>
      <w:proofErr w:type="gramStart"/>
      <w:r w:rsidRPr="000236DD">
        <w:rPr>
          <w:rFonts w:ascii="Times New Roman" w:hAnsi="Times New Roman"/>
          <w:sz w:val="20"/>
          <w:szCs w:val="20"/>
        </w:rPr>
        <w:t>нужное</w:t>
      </w:r>
      <w:proofErr w:type="gramEnd"/>
      <w:r w:rsidRPr="000236DD">
        <w:rPr>
          <w:rFonts w:ascii="Times New Roman" w:hAnsi="Times New Roman"/>
          <w:sz w:val="20"/>
          <w:szCs w:val="20"/>
        </w:rPr>
        <w:t>: лично, уполномоченному лицу, почтовым отправлением</w:t>
      </w:r>
      <w:r w:rsidRPr="000236DD">
        <w:rPr>
          <w:rFonts w:ascii="Times New Roman" w:hAnsi="Times New Roman"/>
          <w:b/>
          <w:sz w:val="20"/>
          <w:szCs w:val="20"/>
        </w:rPr>
        <w:t xml:space="preserve">, </w:t>
      </w:r>
      <w:r w:rsidRPr="000236DD">
        <w:rPr>
          <w:rFonts w:ascii="Times New Roman" w:hAnsi="Times New Roman"/>
          <w:b/>
          <w:i/>
          <w:sz w:val="20"/>
          <w:szCs w:val="20"/>
        </w:rPr>
        <w:t>многофункциональный центр</w:t>
      </w:r>
      <w:r w:rsidRPr="000236DD">
        <w:rPr>
          <w:rFonts w:ascii="Times New Roman" w:hAnsi="Times New Roman"/>
          <w:b/>
          <w:sz w:val="20"/>
          <w:szCs w:val="20"/>
        </w:rPr>
        <w:t>)</w:t>
      </w:r>
    </w:p>
    <w:p w:rsidR="00F26B66" w:rsidRPr="000236DD" w:rsidRDefault="00F26B66" w:rsidP="00F26B66">
      <w:pPr>
        <w:pStyle w:val="ConsPlusNormal0"/>
        <w:jc w:val="both"/>
        <w:rPr>
          <w:rFonts w:ascii="Times New Roman" w:hAnsi="Times New Roman"/>
          <w:sz w:val="28"/>
          <w:szCs w:val="28"/>
        </w:rPr>
      </w:pPr>
      <w:r>
        <w:rPr>
          <w:rFonts w:ascii="Times New Roman" w:hAnsi="Times New Roman"/>
        </w:rPr>
        <w:t xml:space="preserve">1) </w:t>
      </w:r>
      <w:r w:rsidRPr="000236DD">
        <w:rPr>
          <w:rFonts w:ascii="Times New Roman" w:hAnsi="Times New Roman"/>
          <w:sz w:val="28"/>
          <w:szCs w:val="28"/>
        </w:rPr>
        <w:t>Если в поле «Способ направления результата/ответа» выбран</w:t>
      </w:r>
      <w:r>
        <w:rPr>
          <w:rFonts w:ascii="Times New Roman" w:hAnsi="Times New Roman"/>
          <w:sz w:val="28"/>
          <w:szCs w:val="28"/>
        </w:rPr>
        <w:t xml:space="preserve"> вариант «уполномоченному лицу»</w:t>
      </w:r>
      <w:r w:rsidRPr="000236DD">
        <w:rPr>
          <w:rFonts w:ascii="Times New Roman" w:hAnsi="Times New Roman"/>
          <w:sz w:val="28"/>
          <w:szCs w:val="28"/>
        </w:rPr>
        <w:t>:</w:t>
      </w:r>
    </w:p>
    <w:p w:rsidR="00F26B66" w:rsidRPr="000236DD" w:rsidRDefault="00F26B66" w:rsidP="00F26B66">
      <w:pPr>
        <w:pStyle w:val="ConsPlusNormal0"/>
        <w:jc w:val="both"/>
        <w:rPr>
          <w:rFonts w:ascii="Times New Roman" w:hAnsi="Times New Roman"/>
          <w:sz w:val="28"/>
          <w:szCs w:val="28"/>
        </w:rPr>
      </w:pPr>
      <w:r w:rsidRPr="000236DD">
        <w:rPr>
          <w:rFonts w:ascii="Times New Roman" w:hAnsi="Times New Roman"/>
          <w:sz w:val="28"/>
          <w:szCs w:val="28"/>
        </w:rPr>
        <w:t>Ф.И.О. (полностью)</w:t>
      </w:r>
      <w:r w:rsidRPr="000236DD">
        <w:rPr>
          <w:rFonts w:ascii="Times New Roman" w:hAnsi="Times New Roman"/>
          <w:sz w:val="28"/>
          <w:szCs w:val="28"/>
        </w:rPr>
        <w:tab/>
        <w:t>________________</w:t>
      </w:r>
      <w:r>
        <w:rPr>
          <w:rFonts w:ascii="Times New Roman" w:hAnsi="Times New Roman"/>
          <w:sz w:val="28"/>
          <w:szCs w:val="28"/>
        </w:rPr>
        <w:t>_____________________________</w:t>
      </w:r>
    </w:p>
    <w:p w:rsidR="00F26B66" w:rsidRPr="000236DD" w:rsidRDefault="00F26B66" w:rsidP="00F26B66">
      <w:pPr>
        <w:pStyle w:val="ConsPlusNormal0"/>
        <w:jc w:val="both"/>
        <w:rPr>
          <w:rFonts w:ascii="Times New Roman" w:hAnsi="Times New Roman"/>
          <w:sz w:val="28"/>
          <w:szCs w:val="28"/>
        </w:rPr>
      </w:pPr>
      <w:r w:rsidRPr="000236DD">
        <w:rPr>
          <w:rFonts w:ascii="Times New Roman" w:hAnsi="Times New Roman"/>
          <w:sz w:val="28"/>
          <w:szCs w:val="28"/>
        </w:rPr>
        <w:t>Документ, удостоверяющий личность:</w:t>
      </w:r>
      <w:r>
        <w:rPr>
          <w:rFonts w:ascii="Times New Roman" w:hAnsi="Times New Roman"/>
          <w:sz w:val="28"/>
          <w:szCs w:val="28"/>
        </w:rPr>
        <w:t>_________________________________</w:t>
      </w:r>
    </w:p>
    <w:p w:rsidR="00F26B66" w:rsidRPr="000236DD" w:rsidRDefault="00F26B66" w:rsidP="00F26B66">
      <w:pPr>
        <w:pStyle w:val="ConsPlusNormal0"/>
        <w:jc w:val="both"/>
        <w:rPr>
          <w:rFonts w:ascii="Times New Roman" w:hAnsi="Times New Roman"/>
          <w:sz w:val="28"/>
          <w:szCs w:val="28"/>
        </w:rPr>
      </w:pPr>
      <w:r>
        <w:rPr>
          <w:rFonts w:ascii="Times New Roman" w:hAnsi="Times New Roman"/>
          <w:sz w:val="28"/>
          <w:szCs w:val="28"/>
        </w:rPr>
        <w:t>серия ________   № _____________</w:t>
      </w:r>
      <w:r w:rsidRPr="000236DD">
        <w:rPr>
          <w:rFonts w:ascii="Times New Roman" w:hAnsi="Times New Roman"/>
          <w:sz w:val="28"/>
          <w:szCs w:val="28"/>
        </w:rPr>
        <w:t>Дата выдачи ______________________</w:t>
      </w:r>
      <w:r>
        <w:rPr>
          <w:rFonts w:ascii="Times New Roman" w:hAnsi="Times New Roman"/>
          <w:sz w:val="28"/>
          <w:szCs w:val="28"/>
        </w:rPr>
        <w:t>__</w:t>
      </w:r>
    </w:p>
    <w:p w:rsidR="00F26B66" w:rsidRPr="000236DD" w:rsidRDefault="00F26B66" w:rsidP="00F26B66">
      <w:pPr>
        <w:pStyle w:val="ConsPlusNormal0"/>
        <w:jc w:val="both"/>
        <w:rPr>
          <w:rFonts w:ascii="Times New Roman" w:hAnsi="Times New Roman"/>
          <w:sz w:val="28"/>
          <w:szCs w:val="28"/>
        </w:rPr>
      </w:pPr>
      <w:r w:rsidRPr="000236DD">
        <w:rPr>
          <w:rFonts w:ascii="Times New Roman" w:hAnsi="Times New Roman"/>
          <w:sz w:val="28"/>
          <w:szCs w:val="28"/>
        </w:rPr>
        <w:t>Выдан___________________________</w:t>
      </w:r>
      <w:r w:rsidRPr="001A7CD7">
        <w:rPr>
          <w:rFonts w:ascii="Times New Roman" w:hAnsi="Times New Roman"/>
        </w:rPr>
        <w:t>___________________________</w:t>
      </w:r>
      <w:r>
        <w:rPr>
          <w:rFonts w:ascii="Times New Roman" w:hAnsi="Times New Roman"/>
        </w:rPr>
        <w:t>_________</w:t>
      </w:r>
      <w:r w:rsidRPr="000236DD">
        <w:rPr>
          <w:rFonts w:ascii="Times New Roman" w:hAnsi="Times New Roman"/>
          <w:sz w:val="28"/>
          <w:szCs w:val="28"/>
        </w:rPr>
        <w:t>Контактный телефон:</w:t>
      </w:r>
      <w:r w:rsidRPr="000236DD">
        <w:rPr>
          <w:rFonts w:ascii="Times New Roman" w:hAnsi="Times New Roman"/>
          <w:sz w:val="28"/>
          <w:szCs w:val="28"/>
        </w:rPr>
        <w:tab/>
        <w:t>________________________________</w:t>
      </w:r>
      <w:r>
        <w:rPr>
          <w:rFonts w:ascii="Times New Roman" w:hAnsi="Times New Roman"/>
          <w:sz w:val="28"/>
          <w:szCs w:val="28"/>
        </w:rPr>
        <w:t>_____________</w:t>
      </w:r>
    </w:p>
    <w:p w:rsidR="00F26B66" w:rsidRPr="000236DD" w:rsidRDefault="00F26B66" w:rsidP="00F26B66">
      <w:pPr>
        <w:pStyle w:val="ConsPlusNormal0"/>
        <w:jc w:val="both"/>
        <w:rPr>
          <w:rFonts w:ascii="Times New Roman" w:hAnsi="Times New Roman"/>
          <w:sz w:val="28"/>
          <w:szCs w:val="28"/>
        </w:rPr>
      </w:pPr>
      <w:r w:rsidRPr="000236DD">
        <w:rPr>
          <w:rFonts w:ascii="Times New Roman" w:hAnsi="Times New Roman"/>
          <w:sz w:val="28"/>
          <w:szCs w:val="28"/>
        </w:rPr>
        <w:t>Реквизиты доверенно</w:t>
      </w:r>
      <w:r>
        <w:rPr>
          <w:rFonts w:ascii="Times New Roman" w:hAnsi="Times New Roman"/>
          <w:sz w:val="28"/>
          <w:szCs w:val="28"/>
        </w:rPr>
        <w:t>сти (при наличии доверенности):____________________</w:t>
      </w:r>
    </w:p>
    <w:p w:rsidR="00F26B66" w:rsidRPr="001A7CD7" w:rsidRDefault="00F26B66" w:rsidP="00F26B66">
      <w:pPr>
        <w:pStyle w:val="ConsPlusNormal0"/>
        <w:jc w:val="both"/>
        <w:rPr>
          <w:rFonts w:ascii="Times New Roman" w:hAnsi="Times New Roman"/>
        </w:rPr>
      </w:pPr>
      <w:r w:rsidRPr="001A7CD7">
        <w:rPr>
          <w:rFonts w:ascii="Times New Roman" w:hAnsi="Times New Roman"/>
        </w:rPr>
        <w:t>_________________________________________________________________</w:t>
      </w:r>
      <w:r>
        <w:rPr>
          <w:rFonts w:ascii="Times New Roman" w:hAnsi="Times New Roman"/>
        </w:rPr>
        <w:t>______</w:t>
      </w:r>
    </w:p>
    <w:p w:rsidR="00F26B66" w:rsidRPr="001A7CD7" w:rsidRDefault="00F26B66" w:rsidP="00F26B66">
      <w:pPr>
        <w:pStyle w:val="ConsPlusNormal0"/>
        <w:ind w:firstLine="709"/>
        <w:jc w:val="both"/>
        <w:rPr>
          <w:rFonts w:ascii="Times New Roman" w:hAnsi="Times New Roman"/>
        </w:rPr>
      </w:pPr>
      <w:r w:rsidRPr="001A7CD7">
        <w:rPr>
          <w:rFonts w:ascii="Times New Roman" w:hAnsi="Times New Roman"/>
        </w:rPr>
        <w:tab/>
      </w:r>
    </w:p>
    <w:p w:rsidR="00F26B66" w:rsidRPr="00485A8D" w:rsidRDefault="00F26B66" w:rsidP="00F26B66">
      <w:pPr>
        <w:pStyle w:val="ConsPlusNormal0"/>
        <w:jc w:val="both"/>
        <w:rPr>
          <w:rFonts w:ascii="Times New Roman" w:hAnsi="Times New Roman"/>
          <w:sz w:val="28"/>
          <w:szCs w:val="28"/>
        </w:rPr>
      </w:pPr>
      <w:r w:rsidRPr="00485A8D">
        <w:rPr>
          <w:rFonts w:ascii="Times New Roman" w:hAnsi="Times New Roman"/>
          <w:sz w:val="28"/>
          <w:szCs w:val="28"/>
        </w:rPr>
        <w:t xml:space="preserve">2) Почтовый адрес, по которому необходимо направить результат/ответ (если в поле «Способ направления результата/ответа» выбран вариант «почтовым </w:t>
      </w:r>
      <w:r w:rsidRPr="00485A8D">
        <w:rPr>
          <w:rFonts w:ascii="Times New Roman" w:hAnsi="Times New Roman"/>
          <w:sz w:val="28"/>
          <w:szCs w:val="28"/>
        </w:rPr>
        <w:lastRenderedPageBreak/>
        <w:t>отправлением»:</w:t>
      </w:r>
    </w:p>
    <w:p w:rsidR="00F26B66" w:rsidRPr="001A7CD7" w:rsidRDefault="00F26B66" w:rsidP="00F26B66">
      <w:pPr>
        <w:pStyle w:val="ConsPlusNormal0"/>
        <w:jc w:val="both"/>
        <w:rPr>
          <w:rFonts w:ascii="Times New Roman" w:hAnsi="Times New Roman"/>
        </w:rPr>
      </w:pPr>
      <w:r w:rsidRPr="001A7CD7">
        <w:rPr>
          <w:rFonts w:ascii="Times New Roman" w:hAnsi="Times New Roman"/>
        </w:rPr>
        <w:t>____________________________________________________________</w:t>
      </w:r>
      <w:r>
        <w:rPr>
          <w:rFonts w:ascii="Times New Roman" w:hAnsi="Times New Roman"/>
        </w:rPr>
        <w:t>_____</w:t>
      </w:r>
      <w:r w:rsidRPr="001A7CD7">
        <w:rPr>
          <w:rFonts w:ascii="Times New Roman" w:hAnsi="Times New Roman"/>
        </w:rPr>
        <w:t>______</w:t>
      </w:r>
    </w:p>
    <w:p w:rsidR="00F26B66" w:rsidRDefault="00F26B66" w:rsidP="00F26B66">
      <w:pPr>
        <w:pStyle w:val="ConsPlusNormal0"/>
        <w:spacing w:line="276" w:lineRule="auto"/>
        <w:jc w:val="right"/>
        <w:rPr>
          <w:rFonts w:ascii="Times New Roman" w:hAnsi="Times New Roman"/>
        </w:rPr>
      </w:pPr>
      <w:r w:rsidRPr="001A7CD7">
        <w:rPr>
          <w:rFonts w:ascii="Times New Roman" w:hAnsi="Times New Roman"/>
        </w:rPr>
        <w:t xml:space="preserve"> «____» ________________ ______ </w:t>
      </w:r>
      <w:proofErr w:type="gramStart"/>
      <w:r w:rsidRPr="001A7CD7">
        <w:rPr>
          <w:rFonts w:ascii="Times New Roman" w:hAnsi="Times New Roman"/>
        </w:rPr>
        <w:t>г</w:t>
      </w:r>
      <w:proofErr w:type="gramEnd"/>
      <w:r w:rsidRPr="001A7CD7">
        <w:rPr>
          <w:rFonts w:ascii="Times New Roman" w:hAnsi="Times New Roman"/>
        </w:rPr>
        <w:t>.  _______________________________________</w:t>
      </w:r>
    </w:p>
    <w:p w:rsidR="00F26B66" w:rsidRPr="00EC3D60" w:rsidRDefault="00F26B66" w:rsidP="00F26B66">
      <w:pPr>
        <w:pStyle w:val="ConsPlusNormal0"/>
        <w:spacing w:line="276" w:lineRule="auto"/>
        <w:jc w:val="center"/>
        <w:rPr>
          <w:rFonts w:ascii="Times New Roman" w:hAnsi="Times New Roman"/>
          <w:sz w:val="20"/>
          <w:szCs w:val="20"/>
        </w:rPr>
      </w:pPr>
      <w:r w:rsidRPr="00EC3D60">
        <w:rPr>
          <w:rFonts w:ascii="Times New Roman" w:hAnsi="Times New Roman"/>
          <w:sz w:val="20"/>
          <w:szCs w:val="20"/>
        </w:rPr>
        <w:t>(дата)                                                         (подпись заявителя)</w:t>
      </w:r>
    </w:p>
    <w:p w:rsidR="00F26B66" w:rsidRDefault="00F26B66" w:rsidP="00F26B66">
      <w:pPr>
        <w:widowControl w:val="0"/>
        <w:tabs>
          <w:tab w:val="left" w:pos="-4111"/>
        </w:tabs>
        <w:ind w:left="2835" w:right="-6"/>
        <w:outlineLvl w:val="0"/>
        <w:rPr>
          <w:szCs w:val="28"/>
        </w:rPr>
      </w:pPr>
      <w:r>
        <w:rPr>
          <w:szCs w:val="28"/>
        </w:rPr>
        <w:t xml:space="preserve">                    </w:t>
      </w:r>
    </w:p>
    <w:p w:rsidR="00F26B66" w:rsidRDefault="00F26B66" w:rsidP="00F26B66">
      <w:pPr>
        <w:widowControl w:val="0"/>
        <w:tabs>
          <w:tab w:val="left" w:pos="-4111"/>
        </w:tabs>
        <w:ind w:left="2835" w:right="-6"/>
        <w:outlineLvl w:val="0"/>
        <w:rPr>
          <w:szCs w:val="28"/>
        </w:rPr>
      </w:pPr>
    </w:p>
    <w:p w:rsidR="00F26B66" w:rsidRDefault="00F26B66" w:rsidP="00F26B66">
      <w:pPr>
        <w:widowControl w:val="0"/>
        <w:tabs>
          <w:tab w:val="left" w:pos="-4111"/>
        </w:tabs>
        <w:ind w:left="2835" w:right="-6"/>
        <w:outlineLvl w:val="0"/>
        <w:rPr>
          <w:szCs w:val="28"/>
        </w:rPr>
      </w:pPr>
    </w:p>
    <w:p w:rsidR="00F26B66" w:rsidRDefault="00F26B66" w:rsidP="00F26B66">
      <w:pPr>
        <w:widowControl w:val="0"/>
        <w:tabs>
          <w:tab w:val="left" w:pos="-4111"/>
        </w:tabs>
        <w:ind w:left="2835" w:right="-6"/>
        <w:outlineLvl w:val="0"/>
        <w:rPr>
          <w:szCs w:val="28"/>
        </w:rPr>
      </w:pPr>
      <w:r>
        <w:rPr>
          <w:szCs w:val="28"/>
        </w:rPr>
        <w:t xml:space="preserve">                     </w:t>
      </w:r>
    </w:p>
    <w:p w:rsidR="00F26B66" w:rsidRDefault="00F26B66" w:rsidP="00F26B66">
      <w:pPr>
        <w:widowControl w:val="0"/>
        <w:tabs>
          <w:tab w:val="left" w:pos="-4111"/>
        </w:tabs>
        <w:ind w:left="2835" w:right="-6"/>
        <w:outlineLvl w:val="0"/>
        <w:rPr>
          <w:szCs w:val="28"/>
        </w:rPr>
      </w:pPr>
    </w:p>
    <w:p w:rsidR="00F26B66" w:rsidRDefault="00F26B66" w:rsidP="00F26B66">
      <w:pPr>
        <w:widowControl w:val="0"/>
        <w:tabs>
          <w:tab w:val="left" w:pos="-4111"/>
        </w:tabs>
        <w:ind w:left="2835" w:right="-6"/>
        <w:outlineLvl w:val="0"/>
        <w:rPr>
          <w:szCs w:val="28"/>
        </w:rPr>
      </w:pPr>
    </w:p>
    <w:p w:rsidR="00F26B66" w:rsidRPr="00AE1E71" w:rsidRDefault="00F26B66" w:rsidP="00F26B66">
      <w:pPr>
        <w:widowControl w:val="0"/>
        <w:tabs>
          <w:tab w:val="left" w:pos="-4111"/>
        </w:tabs>
        <w:ind w:left="2835" w:right="-6"/>
        <w:outlineLvl w:val="0"/>
      </w:pPr>
      <w:r>
        <w:rPr>
          <w:szCs w:val="28"/>
        </w:rPr>
        <w:t xml:space="preserve">                      </w:t>
      </w:r>
    </w:p>
    <w:p w:rsidR="00F26B66" w:rsidRDefault="00F26B66" w:rsidP="00F26B66">
      <w:pPr>
        <w:pStyle w:val="ConsPlusNormal0"/>
        <w:spacing w:line="276" w:lineRule="auto"/>
        <w:jc w:val="right"/>
        <w:outlineLvl w:val="0"/>
        <w:rPr>
          <w:rFonts w:ascii="Times New Roman" w:hAnsi="Times New Roman"/>
          <w:sz w:val="28"/>
          <w:szCs w:val="28"/>
        </w:rPr>
      </w:pPr>
    </w:p>
    <w:p w:rsidR="00F26B66" w:rsidRPr="00AE1E71" w:rsidRDefault="00F26B66" w:rsidP="00F26B66">
      <w:pPr>
        <w:pStyle w:val="ConsPlusNormal0"/>
        <w:spacing w:line="276" w:lineRule="auto"/>
        <w:jc w:val="right"/>
        <w:outlineLvl w:val="0"/>
        <w:rPr>
          <w:rFonts w:ascii="Times New Roman" w:hAnsi="Times New Roman"/>
          <w:sz w:val="24"/>
          <w:szCs w:val="24"/>
        </w:rPr>
      </w:pPr>
      <w:r>
        <w:rPr>
          <w:rFonts w:ascii="Times New Roman" w:hAnsi="Times New Roman"/>
          <w:sz w:val="24"/>
          <w:szCs w:val="24"/>
        </w:rPr>
        <w:t xml:space="preserve">             </w:t>
      </w:r>
      <w:r w:rsidRPr="00AE1E71">
        <w:rPr>
          <w:rFonts w:ascii="Times New Roman" w:hAnsi="Times New Roman"/>
          <w:sz w:val="24"/>
          <w:szCs w:val="24"/>
        </w:rPr>
        <w:t>Приложение 5</w:t>
      </w:r>
    </w:p>
    <w:p w:rsidR="00F26B66" w:rsidRPr="00AE1E71" w:rsidRDefault="00F26B66" w:rsidP="00F26B66">
      <w:pPr>
        <w:autoSpaceDE w:val="0"/>
        <w:autoSpaceDN w:val="0"/>
        <w:adjustRightInd w:val="0"/>
        <w:jc w:val="right"/>
      </w:pPr>
      <w:r>
        <w:t xml:space="preserve">                                                                         </w:t>
      </w:r>
      <w:r w:rsidRPr="00AE1E71">
        <w:t>к административному регламенту</w:t>
      </w:r>
    </w:p>
    <w:p w:rsidR="00F26B66" w:rsidRPr="00AE1E71" w:rsidRDefault="00F26B66" w:rsidP="00F26B66">
      <w:pPr>
        <w:autoSpaceDE w:val="0"/>
        <w:autoSpaceDN w:val="0"/>
        <w:adjustRightInd w:val="0"/>
        <w:ind w:firstLine="709"/>
        <w:jc w:val="right"/>
      </w:pPr>
      <w:r>
        <w:t xml:space="preserve">                                          </w:t>
      </w:r>
      <w:r w:rsidRPr="00AE1E71">
        <w:t>предоставления муниципальной услуги</w:t>
      </w:r>
    </w:p>
    <w:p w:rsidR="00F26B66" w:rsidRDefault="00F26B66" w:rsidP="00F26B66">
      <w:pPr>
        <w:pStyle w:val="ConsPlusNormal0"/>
        <w:spacing w:line="276" w:lineRule="auto"/>
        <w:ind w:firstLine="709"/>
        <w:jc w:val="right"/>
        <w:outlineLvl w:val="0"/>
        <w:rPr>
          <w:rFonts w:ascii="Times New Roman" w:hAnsi="Times New Roman"/>
          <w:sz w:val="28"/>
          <w:szCs w:val="28"/>
        </w:rPr>
      </w:pPr>
    </w:p>
    <w:p w:rsidR="00F26B66" w:rsidRDefault="00F26B66" w:rsidP="00F26B66">
      <w:pPr>
        <w:pStyle w:val="ConsPlusNormal0"/>
        <w:spacing w:line="276" w:lineRule="auto"/>
        <w:ind w:firstLine="709"/>
        <w:jc w:val="right"/>
        <w:outlineLvl w:val="0"/>
        <w:rPr>
          <w:rFonts w:ascii="Times New Roman" w:hAnsi="Times New Roman"/>
          <w:sz w:val="28"/>
          <w:szCs w:val="28"/>
        </w:rPr>
      </w:pPr>
    </w:p>
    <w:p w:rsidR="00F26B66" w:rsidRDefault="00F26B66" w:rsidP="00F26B66">
      <w:pPr>
        <w:autoSpaceDE w:val="0"/>
        <w:autoSpaceDN w:val="0"/>
        <w:adjustRightInd w:val="0"/>
        <w:ind w:firstLine="2268"/>
        <w:rPr>
          <w:szCs w:val="28"/>
        </w:rPr>
      </w:pPr>
      <w:r w:rsidRPr="00ED5707">
        <w:rPr>
          <w:szCs w:val="28"/>
        </w:rPr>
        <w:t xml:space="preserve">кому: наименование </w:t>
      </w:r>
      <w:r>
        <w:rPr>
          <w:szCs w:val="28"/>
        </w:rPr>
        <w:t xml:space="preserve">органа местного самоуправления                        </w:t>
      </w:r>
    </w:p>
    <w:p w:rsidR="00F26B66" w:rsidRPr="00ED5707" w:rsidRDefault="00F26B66" w:rsidP="00F26B66">
      <w:pPr>
        <w:autoSpaceDE w:val="0"/>
        <w:autoSpaceDN w:val="0"/>
        <w:adjustRightInd w:val="0"/>
        <w:ind w:firstLine="2268"/>
        <w:rPr>
          <w:szCs w:val="28"/>
        </w:rPr>
      </w:pPr>
      <w:r>
        <w:rPr>
          <w:szCs w:val="28"/>
        </w:rPr>
        <w:t xml:space="preserve">          </w:t>
      </w:r>
      <w:r w:rsidRPr="00ED5707">
        <w:rPr>
          <w:szCs w:val="28"/>
        </w:rPr>
        <w:t xml:space="preserve">муниципального образования </w:t>
      </w:r>
    </w:p>
    <w:p w:rsidR="00F26B66" w:rsidRPr="00ED5707" w:rsidRDefault="00F26B66" w:rsidP="00F26B66">
      <w:pPr>
        <w:tabs>
          <w:tab w:val="left" w:pos="2268"/>
        </w:tabs>
        <w:autoSpaceDE w:val="0"/>
        <w:autoSpaceDN w:val="0"/>
        <w:adjustRightInd w:val="0"/>
        <w:ind w:left="2268"/>
        <w:rPr>
          <w:szCs w:val="28"/>
        </w:rPr>
      </w:pPr>
      <w:r w:rsidRPr="00ED5707">
        <w:rPr>
          <w:szCs w:val="28"/>
        </w:rPr>
        <w:t>от кого:______________</w:t>
      </w:r>
      <w:r>
        <w:rPr>
          <w:szCs w:val="28"/>
        </w:rPr>
        <w:t>_____________________________</w:t>
      </w:r>
    </w:p>
    <w:p w:rsidR="00F26B66" w:rsidRPr="006C4FEF" w:rsidRDefault="00F26B66" w:rsidP="00F26B66">
      <w:pPr>
        <w:tabs>
          <w:tab w:val="left" w:pos="2268"/>
        </w:tabs>
        <w:autoSpaceDE w:val="0"/>
        <w:autoSpaceDN w:val="0"/>
        <w:adjustRightInd w:val="0"/>
        <w:ind w:left="2268"/>
        <w:jc w:val="center"/>
      </w:pPr>
      <w:r w:rsidRPr="00FB4135">
        <w:rPr>
          <w:sz w:val="20"/>
          <w:szCs w:val="20"/>
        </w:rPr>
        <w:t>(ФИО физического лица - застройщика),</w:t>
      </w:r>
      <w:r w:rsidRPr="006C4FEF">
        <w:t xml:space="preserve">                   ______________________________________________________</w:t>
      </w:r>
      <w:r>
        <w:t>___</w:t>
      </w:r>
    </w:p>
    <w:p w:rsidR="00F26B66" w:rsidRPr="006C4FEF" w:rsidRDefault="00F26B66" w:rsidP="00F26B66">
      <w:pPr>
        <w:tabs>
          <w:tab w:val="left" w:pos="2268"/>
        </w:tabs>
        <w:autoSpaceDE w:val="0"/>
        <w:autoSpaceDN w:val="0"/>
        <w:adjustRightInd w:val="0"/>
        <w:ind w:left="2268"/>
        <w:jc w:val="center"/>
      </w:pPr>
      <w:r w:rsidRPr="00FB4135">
        <w:rPr>
          <w:sz w:val="20"/>
          <w:szCs w:val="20"/>
        </w:rPr>
        <w:t>(организационно-правовая форма, наименование юридического лица – застройщика)</w:t>
      </w:r>
      <w:r w:rsidRPr="006C4FEF">
        <w:t xml:space="preserve">                    ______________________________________________________</w:t>
      </w:r>
      <w:r>
        <w:t>__</w:t>
      </w:r>
      <w:r w:rsidRPr="006C4FEF">
        <w:t>__</w:t>
      </w:r>
    </w:p>
    <w:p w:rsidR="00F26B66" w:rsidRDefault="00F26B66" w:rsidP="00F26B66">
      <w:pPr>
        <w:tabs>
          <w:tab w:val="left" w:pos="2268"/>
        </w:tabs>
        <w:autoSpaceDE w:val="0"/>
        <w:autoSpaceDN w:val="0"/>
        <w:adjustRightInd w:val="0"/>
        <w:ind w:left="2268"/>
      </w:pPr>
      <w:r>
        <w:t xml:space="preserve">  </w:t>
      </w:r>
    </w:p>
    <w:p w:rsidR="00F26B66" w:rsidRDefault="00F26B66" w:rsidP="00F26B66">
      <w:pPr>
        <w:tabs>
          <w:tab w:val="left" w:pos="2268"/>
        </w:tabs>
        <w:autoSpaceDE w:val="0"/>
        <w:autoSpaceDN w:val="0"/>
        <w:adjustRightInd w:val="0"/>
        <w:ind w:left="2268"/>
      </w:pPr>
      <w:r w:rsidRPr="006C4FEF">
        <w:t>________________</w:t>
      </w:r>
      <w:r>
        <w:t>__________________________________________</w:t>
      </w:r>
    </w:p>
    <w:p w:rsidR="00F26B66" w:rsidRDefault="00F26B66" w:rsidP="00F26B66">
      <w:pPr>
        <w:tabs>
          <w:tab w:val="left" w:pos="2268"/>
        </w:tabs>
        <w:autoSpaceDE w:val="0"/>
        <w:autoSpaceDN w:val="0"/>
        <w:adjustRightInd w:val="0"/>
        <w:ind w:left="2268"/>
      </w:pPr>
    </w:p>
    <w:p w:rsidR="00F26B66" w:rsidRDefault="00F26B66" w:rsidP="00F26B66">
      <w:pPr>
        <w:tabs>
          <w:tab w:val="left" w:pos="2268"/>
        </w:tabs>
        <w:autoSpaceDE w:val="0"/>
        <w:autoSpaceDN w:val="0"/>
        <w:adjustRightInd w:val="0"/>
        <w:spacing w:line="360" w:lineRule="auto"/>
        <w:ind w:left="2268"/>
      </w:pPr>
      <w:r w:rsidRPr="006C4FEF">
        <w:t>_________________________________________________</w:t>
      </w:r>
      <w:r>
        <w:t>________</w:t>
      </w:r>
    </w:p>
    <w:p w:rsidR="00F26B66" w:rsidRPr="00FB4135" w:rsidRDefault="00F26B66" w:rsidP="00F26B66">
      <w:pPr>
        <w:autoSpaceDE w:val="0"/>
        <w:autoSpaceDN w:val="0"/>
        <w:adjustRightInd w:val="0"/>
        <w:ind w:left="2268"/>
        <w:rPr>
          <w:sz w:val="20"/>
          <w:szCs w:val="20"/>
        </w:rPr>
      </w:pPr>
      <w:r w:rsidRPr="00FB4135">
        <w:rPr>
          <w:sz w:val="20"/>
          <w:szCs w:val="20"/>
        </w:rPr>
        <w:t>Для физических лиц указываются: реквизиты документа, удостоверяющего личность (серия, номер, кем и когда выдан), место жительства, номер телефона;</w:t>
      </w:r>
    </w:p>
    <w:p w:rsidR="00F26B66" w:rsidRPr="00FB4135" w:rsidRDefault="00F26B66" w:rsidP="00F26B66">
      <w:pPr>
        <w:autoSpaceDE w:val="0"/>
        <w:autoSpaceDN w:val="0"/>
        <w:adjustRightInd w:val="0"/>
        <w:ind w:left="2268"/>
        <w:rPr>
          <w:sz w:val="20"/>
          <w:szCs w:val="20"/>
        </w:rPr>
      </w:pPr>
      <w:r w:rsidRPr="00FB4135">
        <w:rPr>
          <w:sz w:val="20"/>
          <w:szCs w:val="20"/>
        </w:rPr>
        <w:t xml:space="preserve"> для представителя физического лица указываются: фамилия, имя, отчество представителя, реквизиты доверенности, которая прилагается к заявлению.</w:t>
      </w:r>
    </w:p>
    <w:p w:rsidR="00F26B66" w:rsidRPr="00FB4135" w:rsidRDefault="00F26B66" w:rsidP="00F26B66">
      <w:pPr>
        <w:autoSpaceDE w:val="0"/>
        <w:autoSpaceDN w:val="0"/>
        <w:adjustRightInd w:val="0"/>
        <w:ind w:left="2268"/>
        <w:rPr>
          <w:sz w:val="20"/>
          <w:szCs w:val="20"/>
        </w:rPr>
      </w:pPr>
      <w:r w:rsidRPr="00FB4135">
        <w:rPr>
          <w:sz w:val="20"/>
          <w:szCs w:val="20"/>
        </w:rPr>
        <w:t>Для юридических лиц указываются</w:t>
      </w:r>
      <w:r>
        <w:rPr>
          <w:sz w:val="20"/>
          <w:szCs w:val="20"/>
        </w:rPr>
        <w:t xml:space="preserve">: </w:t>
      </w:r>
      <w:r w:rsidRPr="00FB4135">
        <w:rPr>
          <w:sz w:val="20"/>
          <w:szCs w:val="20"/>
        </w:rPr>
        <w:t xml:space="preserve">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F26B66" w:rsidRPr="006C4FEF" w:rsidRDefault="00F26B66" w:rsidP="00F26B66">
      <w:pPr>
        <w:autoSpaceDE w:val="0"/>
        <w:autoSpaceDN w:val="0"/>
        <w:adjustRightInd w:val="0"/>
        <w:ind w:firstLine="2268"/>
      </w:pPr>
    </w:p>
    <w:p w:rsidR="00F26B66" w:rsidRPr="00274D75" w:rsidRDefault="00F26B66" w:rsidP="00F26B66">
      <w:pPr>
        <w:autoSpaceDE w:val="0"/>
        <w:autoSpaceDN w:val="0"/>
        <w:adjustRightInd w:val="0"/>
        <w:rPr>
          <w:rFonts w:ascii="Courier New" w:hAnsi="Courier New" w:cs="Courier New"/>
          <w:sz w:val="20"/>
          <w:szCs w:val="20"/>
          <w:lang w:eastAsia="ru-RU"/>
        </w:rPr>
      </w:pPr>
    </w:p>
    <w:p w:rsidR="00F26B66" w:rsidRPr="00274D75" w:rsidRDefault="00F26B66" w:rsidP="00F26B66">
      <w:pPr>
        <w:autoSpaceDE w:val="0"/>
        <w:autoSpaceDN w:val="0"/>
        <w:adjustRightInd w:val="0"/>
        <w:jc w:val="center"/>
        <w:rPr>
          <w:rFonts w:cs="Courier New"/>
          <w:b/>
          <w:szCs w:val="28"/>
          <w:lang w:eastAsia="ru-RU"/>
        </w:rPr>
      </w:pPr>
      <w:r w:rsidRPr="00274D75">
        <w:rPr>
          <w:rFonts w:cs="Courier New"/>
          <w:b/>
          <w:szCs w:val="28"/>
          <w:lang w:eastAsia="ru-RU"/>
        </w:rPr>
        <w:lastRenderedPageBreak/>
        <w:t>УВЕДОМЛЕНИЕ</w:t>
      </w:r>
    </w:p>
    <w:p w:rsidR="00F26B66" w:rsidRPr="00274D75" w:rsidRDefault="00F26B66" w:rsidP="00F26B66">
      <w:pPr>
        <w:autoSpaceDE w:val="0"/>
        <w:autoSpaceDN w:val="0"/>
        <w:adjustRightInd w:val="0"/>
        <w:jc w:val="center"/>
        <w:rPr>
          <w:rFonts w:cs="Courier New"/>
          <w:b/>
          <w:szCs w:val="28"/>
          <w:lang w:eastAsia="ru-RU"/>
        </w:rPr>
      </w:pPr>
      <w:r w:rsidRPr="00274D75">
        <w:rPr>
          <w:rFonts w:cs="Courier New"/>
          <w:b/>
          <w:szCs w:val="28"/>
          <w:lang w:eastAsia="ru-RU"/>
        </w:rPr>
        <w:t>об образовании земельного участка (земельных участков)</w:t>
      </w:r>
    </w:p>
    <w:p w:rsidR="00F26B66" w:rsidRPr="00274D75" w:rsidRDefault="00F26B66" w:rsidP="00F26B66">
      <w:pPr>
        <w:autoSpaceDE w:val="0"/>
        <w:autoSpaceDN w:val="0"/>
        <w:adjustRightInd w:val="0"/>
        <w:ind w:firstLine="709"/>
        <w:jc w:val="center"/>
        <w:rPr>
          <w:b/>
          <w:szCs w:val="28"/>
          <w:lang w:eastAsia="ru-RU"/>
        </w:rPr>
      </w:pPr>
      <w:r w:rsidRPr="00274D75">
        <w:rPr>
          <w:rFonts w:cs="Courier New"/>
          <w:b/>
          <w:szCs w:val="28"/>
          <w:lang w:eastAsia="ru-RU"/>
        </w:rPr>
        <w:t xml:space="preserve">путем </w:t>
      </w:r>
      <w:r w:rsidRPr="00274D75">
        <w:rPr>
          <w:b/>
          <w:szCs w:val="28"/>
          <w:lang w:eastAsia="ru-RU"/>
        </w:rPr>
        <w:t xml:space="preserve"> объединения, раздела, перераспределения, </w:t>
      </w:r>
      <w:r w:rsidRPr="00274D75">
        <w:rPr>
          <w:b/>
          <w:szCs w:val="28"/>
          <w:lang w:eastAsia="en-US"/>
        </w:rPr>
        <w:t>выдела из земельных участков, на которые ранее было выдано разрешение на строительство</w:t>
      </w:r>
    </w:p>
    <w:p w:rsidR="00F26B66" w:rsidRPr="00274D75" w:rsidRDefault="00F26B66" w:rsidP="00F26B66">
      <w:pPr>
        <w:autoSpaceDE w:val="0"/>
        <w:autoSpaceDN w:val="0"/>
        <w:adjustRightInd w:val="0"/>
        <w:jc w:val="both"/>
        <w:rPr>
          <w:rFonts w:cs="Courier New"/>
          <w:szCs w:val="28"/>
          <w:lang w:eastAsia="ru-RU"/>
        </w:rPr>
      </w:pPr>
    </w:p>
    <w:p w:rsidR="00F26B66" w:rsidRDefault="00F26B66" w:rsidP="00F26B66">
      <w:pPr>
        <w:autoSpaceDE w:val="0"/>
        <w:autoSpaceDN w:val="0"/>
        <w:adjustRightInd w:val="0"/>
        <w:jc w:val="both"/>
        <w:rPr>
          <w:rFonts w:cs="Courier New"/>
          <w:sz w:val="20"/>
          <w:szCs w:val="20"/>
          <w:vertAlign w:val="superscript"/>
          <w:lang w:eastAsia="ru-RU"/>
        </w:rPr>
      </w:pPr>
      <w:r>
        <w:rPr>
          <w:rFonts w:cs="Courier New"/>
          <w:szCs w:val="28"/>
          <w:lang w:eastAsia="ru-RU"/>
        </w:rPr>
        <w:t xml:space="preserve">           </w:t>
      </w:r>
      <w:r w:rsidRPr="00274D75">
        <w:rPr>
          <w:rFonts w:cs="Courier New"/>
          <w:szCs w:val="28"/>
          <w:lang w:eastAsia="ru-RU"/>
        </w:rPr>
        <w:t>1. Уведомляю об образовании земельного участк</w:t>
      </w:r>
      <w:proofErr w:type="gramStart"/>
      <w:r w:rsidRPr="00274D75">
        <w:rPr>
          <w:rFonts w:cs="Courier New"/>
          <w:szCs w:val="28"/>
          <w:lang w:eastAsia="ru-RU"/>
        </w:rPr>
        <w:t>а</w:t>
      </w:r>
      <w:r>
        <w:rPr>
          <w:rFonts w:cs="Courier New"/>
          <w:szCs w:val="28"/>
          <w:lang w:eastAsia="ru-RU"/>
        </w:rPr>
        <w:t>(</w:t>
      </w:r>
      <w:proofErr w:type="spellStart"/>
      <w:proofErr w:type="gramEnd"/>
      <w:r>
        <w:rPr>
          <w:rFonts w:cs="Courier New"/>
          <w:szCs w:val="28"/>
          <w:lang w:eastAsia="ru-RU"/>
        </w:rPr>
        <w:t>ов</w:t>
      </w:r>
      <w:proofErr w:type="spellEnd"/>
      <w:r>
        <w:rPr>
          <w:rFonts w:cs="Courier New"/>
          <w:szCs w:val="28"/>
          <w:lang w:eastAsia="ru-RU"/>
        </w:rPr>
        <w:t>) с кадастровым номером(</w:t>
      </w:r>
      <w:r w:rsidRPr="00274D75">
        <w:rPr>
          <w:rFonts w:cs="Courier New"/>
          <w:szCs w:val="28"/>
          <w:lang w:eastAsia="ru-RU"/>
        </w:rPr>
        <w:t xml:space="preserve">ми) </w:t>
      </w:r>
      <w:r>
        <w:rPr>
          <w:rFonts w:cs="Courier New"/>
          <w:szCs w:val="28"/>
          <w:lang w:eastAsia="ru-RU"/>
        </w:rPr>
        <w:t>__________________</w:t>
      </w:r>
      <w:r w:rsidRPr="00274D75">
        <w:rPr>
          <w:rFonts w:cs="Courier New"/>
          <w:szCs w:val="28"/>
          <w:lang w:eastAsia="ru-RU"/>
        </w:rPr>
        <w:t>___</w:t>
      </w:r>
      <w:r>
        <w:rPr>
          <w:rFonts w:cs="Courier New"/>
          <w:szCs w:val="28"/>
          <w:lang w:eastAsia="ru-RU"/>
        </w:rPr>
        <w:t>_________________________</w:t>
      </w:r>
      <w:r w:rsidRPr="00274D75">
        <w:rPr>
          <w:rFonts w:cs="Courier New"/>
          <w:szCs w:val="28"/>
          <w:lang w:eastAsia="ru-RU"/>
        </w:rPr>
        <w:t>, образованного</w:t>
      </w:r>
      <w:r>
        <w:rPr>
          <w:rFonts w:cs="Courier New"/>
          <w:szCs w:val="28"/>
          <w:lang w:eastAsia="ru-RU"/>
        </w:rPr>
        <w:t>(</w:t>
      </w:r>
      <w:proofErr w:type="spellStart"/>
      <w:r>
        <w:rPr>
          <w:rFonts w:cs="Courier New"/>
          <w:szCs w:val="28"/>
          <w:lang w:eastAsia="ru-RU"/>
        </w:rPr>
        <w:t>ых</w:t>
      </w:r>
      <w:proofErr w:type="spellEnd"/>
      <w:r>
        <w:rPr>
          <w:rFonts w:cs="Courier New"/>
          <w:szCs w:val="28"/>
          <w:lang w:eastAsia="ru-RU"/>
        </w:rPr>
        <w:t>)</w:t>
      </w:r>
      <w:r w:rsidRPr="00274D75">
        <w:rPr>
          <w:rFonts w:cs="Courier New"/>
          <w:szCs w:val="28"/>
          <w:lang w:eastAsia="ru-RU"/>
        </w:rPr>
        <w:t xml:space="preserve"> путем</w:t>
      </w:r>
      <w:r>
        <w:rPr>
          <w:rFonts w:cs="Courier New"/>
          <w:szCs w:val="28"/>
          <w:lang w:eastAsia="ru-RU"/>
        </w:rPr>
        <w:t xml:space="preserve"> объединения,</w:t>
      </w:r>
      <w:r w:rsidRPr="00274D75">
        <w:rPr>
          <w:rFonts w:cs="Courier New"/>
          <w:szCs w:val="28"/>
          <w:lang w:eastAsia="ru-RU"/>
        </w:rPr>
        <w:t xml:space="preserve"> раздела</w:t>
      </w:r>
      <w:r>
        <w:rPr>
          <w:rFonts w:cs="Courier New"/>
          <w:szCs w:val="28"/>
          <w:lang w:eastAsia="ru-RU"/>
        </w:rPr>
        <w:t>, перераспределения</w:t>
      </w:r>
      <w:r w:rsidRPr="00702397">
        <w:rPr>
          <w:rFonts w:cs="Courier New"/>
          <w:szCs w:val="28"/>
          <w:lang w:eastAsia="ru-RU"/>
        </w:rPr>
        <w:t xml:space="preserve"> земельных участков, выдела из земельных участков с кадастровыми</w:t>
      </w:r>
      <w:r>
        <w:rPr>
          <w:rFonts w:cs="Courier New"/>
          <w:szCs w:val="28"/>
          <w:lang w:eastAsia="ru-RU"/>
        </w:rPr>
        <w:t xml:space="preserve"> номерами (нужное подчеркнуть)_____________________________________</w:t>
      </w:r>
    </w:p>
    <w:p w:rsidR="00F26B66" w:rsidRDefault="00F26B66" w:rsidP="00F26B66">
      <w:pPr>
        <w:autoSpaceDE w:val="0"/>
        <w:autoSpaceDN w:val="0"/>
        <w:adjustRightInd w:val="0"/>
        <w:spacing w:line="360" w:lineRule="auto"/>
        <w:jc w:val="both"/>
        <w:rPr>
          <w:rFonts w:cs="Courier New"/>
          <w:sz w:val="20"/>
          <w:szCs w:val="20"/>
          <w:vertAlign w:val="superscript"/>
          <w:lang w:eastAsia="ru-RU"/>
        </w:rPr>
      </w:pPr>
      <w:r>
        <w:rPr>
          <w:rFonts w:cs="Courier New"/>
          <w:szCs w:val="28"/>
          <w:lang w:eastAsia="ru-RU"/>
        </w:rPr>
        <w:t>________________________________________________________________</w:t>
      </w:r>
    </w:p>
    <w:p w:rsidR="00F26B66" w:rsidRPr="00274D75" w:rsidRDefault="00F26B66" w:rsidP="00F26B66">
      <w:pPr>
        <w:pBdr>
          <w:bottom w:val="single" w:sz="4" w:space="1" w:color="auto"/>
        </w:pBdr>
        <w:autoSpaceDE w:val="0"/>
        <w:autoSpaceDN w:val="0"/>
        <w:adjustRightInd w:val="0"/>
        <w:ind w:firstLine="708"/>
        <w:rPr>
          <w:rFonts w:cs="Courier New"/>
          <w:lang w:eastAsia="ru-RU"/>
        </w:rPr>
      </w:pPr>
      <w:r w:rsidRPr="00274D75">
        <w:rPr>
          <w:rFonts w:cs="Courier New"/>
          <w:szCs w:val="28"/>
          <w:lang w:eastAsia="ru-RU"/>
        </w:rPr>
        <w:t>Правоустанавливающий документ на земельный участок (земельные участки)</w:t>
      </w:r>
      <w:r w:rsidRPr="00274D75">
        <w:rPr>
          <w:rFonts w:cs="Courier New"/>
          <w:lang w:eastAsia="ru-RU"/>
        </w:rPr>
        <w:t>_____________________________________________</w:t>
      </w:r>
      <w:r>
        <w:rPr>
          <w:rFonts w:cs="Courier New"/>
          <w:lang w:eastAsia="ru-RU"/>
        </w:rPr>
        <w:t>________________________</w:t>
      </w:r>
    </w:p>
    <w:p w:rsidR="00F26B66" w:rsidRPr="00274D75" w:rsidRDefault="00F26B66" w:rsidP="00F26B66">
      <w:pPr>
        <w:pBdr>
          <w:bottom w:val="single" w:sz="4" w:space="1" w:color="auto"/>
        </w:pBdr>
        <w:autoSpaceDE w:val="0"/>
        <w:autoSpaceDN w:val="0"/>
        <w:adjustRightInd w:val="0"/>
        <w:jc w:val="right"/>
        <w:rPr>
          <w:rFonts w:cs="Courier New"/>
          <w:lang w:eastAsia="ru-RU"/>
        </w:rPr>
      </w:pPr>
    </w:p>
    <w:p w:rsidR="00F26B66" w:rsidRPr="00054421" w:rsidRDefault="00F26B66" w:rsidP="00F26B66">
      <w:pPr>
        <w:autoSpaceDE w:val="0"/>
        <w:autoSpaceDN w:val="0"/>
        <w:adjustRightInd w:val="0"/>
        <w:jc w:val="center"/>
        <w:rPr>
          <w:rFonts w:cs="Courier New"/>
          <w:sz w:val="20"/>
          <w:szCs w:val="20"/>
          <w:lang w:eastAsia="ru-RU"/>
        </w:rPr>
      </w:pPr>
      <w:r w:rsidRPr="00274D75">
        <w:rPr>
          <w:lang w:eastAsia="ru-RU"/>
        </w:rPr>
        <w:t xml:space="preserve"> </w:t>
      </w:r>
      <w:r w:rsidRPr="00274D75">
        <w:rPr>
          <w:lang w:eastAsia="ru-RU"/>
        </w:rPr>
        <w:tab/>
      </w:r>
      <w:r w:rsidRPr="00054421">
        <w:rPr>
          <w:color w:val="000000"/>
          <w:sz w:val="20"/>
          <w:szCs w:val="20"/>
          <w:lang w:eastAsia="ru-RU"/>
        </w:rPr>
        <w:t xml:space="preserve">(указываются реквизиты </w:t>
      </w:r>
      <w:r w:rsidRPr="00054421">
        <w:rPr>
          <w:color w:val="000000"/>
          <w:sz w:val="20"/>
          <w:szCs w:val="20"/>
          <w:shd w:val="clear" w:color="auto" w:fill="FFFFFF"/>
          <w:lang w:eastAsia="ru-RU"/>
        </w:rPr>
        <w:t>правоустанавливающих документов на образованные земельные участки)</w:t>
      </w:r>
    </w:p>
    <w:p w:rsidR="00F26B66" w:rsidRDefault="00F26B66" w:rsidP="00F26B66">
      <w:pPr>
        <w:autoSpaceDE w:val="0"/>
        <w:autoSpaceDN w:val="0"/>
        <w:adjustRightInd w:val="0"/>
        <w:ind w:firstLine="708"/>
        <w:rPr>
          <w:szCs w:val="28"/>
          <w:lang w:eastAsia="ru-RU"/>
        </w:rPr>
      </w:pPr>
      <w:r w:rsidRPr="00274D75">
        <w:rPr>
          <w:szCs w:val="28"/>
          <w:lang w:eastAsia="ru-RU"/>
        </w:rPr>
        <w:t xml:space="preserve"> </w:t>
      </w:r>
    </w:p>
    <w:p w:rsidR="00F26B66" w:rsidRPr="00274D75" w:rsidRDefault="00F26B66" w:rsidP="00F26B66">
      <w:pPr>
        <w:autoSpaceDE w:val="0"/>
        <w:autoSpaceDN w:val="0"/>
        <w:adjustRightInd w:val="0"/>
        <w:ind w:firstLine="708"/>
        <w:rPr>
          <w:szCs w:val="28"/>
          <w:lang w:eastAsia="ru-RU"/>
        </w:rPr>
      </w:pPr>
      <w:r w:rsidRPr="00274D75">
        <w:rPr>
          <w:szCs w:val="28"/>
          <w:lang w:eastAsia="ru-RU"/>
        </w:rPr>
        <w:t xml:space="preserve">Решение принятое исполнительным органом государственной власти </w:t>
      </w:r>
    </w:p>
    <w:p w:rsidR="00F26B66" w:rsidRPr="00274D75" w:rsidRDefault="00F26B66" w:rsidP="00F26B66">
      <w:pPr>
        <w:autoSpaceDE w:val="0"/>
        <w:autoSpaceDN w:val="0"/>
        <w:adjustRightInd w:val="0"/>
        <w:rPr>
          <w:rFonts w:cs="Courier New"/>
          <w:szCs w:val="28"/>
          <w:lang w:eastAsia="ru-RU"/>
        </w:rPr>
      </w:pPr>
      <w:r w:rsidRPr="00274D75">
        <w:rPr>
          <w:szCs w:val="28"/>
          <w:lang w:eastAsia="ru-RU"/>
        </w:rPr>
        <w:t xml:space="preserve">или органом местного самоуправления об образовании земельного участка </w:t>
      </w:r>
      <w:r>
        <w:rPr>
          <w:rFonts w:cs="Courier New"/>
          <w:szCs w:val="28"/>
          <w:lang w:eastAsia="ru-RU"/>
        </w:rPr>
        <w:t>(земельных участков) _______________________________________________</w:t>
      </w:r>
    </w:p>
    <w:p w:rsidR="00F26B66" w:rsidRPr="00054421" w:rsidRDefault="00F26B66" w:rsidP="00F26B66">
      <w:pPr>
        <w:autoSpaceDE w:val="0"/>
        <w:autoSpaceDN w:val="0"/>
        <w:adjustRightInd w:val="0"/>
        <w:jc w:val="center"/>
        <w:rPr>
          <w:rFonts w:cs="Courier New"/>
          <w:sz w:val="20"/>
          <w:szCs w:val="20"/>
          <w:lang w:eastAsia="ru-RU"/>
        </w:rPr>
      </w:pPr>
      <w:r>
        <w:rPr>
          <w:color w:val="000000"/>
          <w:sz w:val="20"/>
          <w:szCs w:val="20"/>
          <w:lang w:eastAsia="ru-RU"/>
        </w:rPr>
        <w:t xml:space="preserve">                                               </w:t>
      </w:r>
      <w:r w:rsidRPr="00054421">
        <w:rPr>
          <w:color w:val="000000"/>
          <w:sz w:val="20"/>
          <w:szCs w:val="20"/>
          <w:lang w:eastAsia="ru-RU"/>
        </w:rPr>
        <w:t xml:space="preserve">(указываются реквизиты </w:t>
      </w:r>
      <w:r w:rsidRPr="00054421">
        <w:rPr>
          <w:color w:val="000000"/>
          <w:sz w:val="20"/>
          <w:szCs w:val="20"/>
          <w:shd w:val="clear" w:color="auto" w:fill="FFFFFF"/>
          <w:lang w:eastAsia="ru-RU"/>
        </w:rPr>
        <w:t>решения об образовании земельных участков)</w:t>
      </w:r>
    </w:p>
    <w:p w:rsidR="00F26B66" w:rsidRPr="00274D75" w:rsidRDefault="00F26B66" w:rsidP="00F26B66">
      <w:pPr>
        <w:autoSpaceDE w:val="0"/>
        <w:autoSpaceDN w:val="0"/>
        <w:adjustRightInd w:val="0"/>
        <w:ind w:firstLine="708"/>
        <w:jc w:val="both"/>
        <w:rPr>
          <w:color w:val="000000"/>
          <w:szCs w:val="28"/>
          <w:lang w:eastAsia="ru-RU"/>
        </w:rPr>
      </w:pPr>
      <w:r w:rsidRPr="00274D75">
        <w:rPr>
          <w:rFonts w:cs="Courier New"/>
          <w:szCs w:val="28"/>
          <w:lang w:eastAsia="ru-RU"/>
        </w:rPr>
        <w:t xml:space="preserve">Градостроительный  план  земельного  участка,  </w:t>
      </w:r>
      <w:r w:rsidRPr="00274D75">
        <w:rPr>
          <w:color w:val="000000"/>
          <w:szCs w:val="28"/>
          <w:lang w:eastAsia="ru-RU"/>
        </w:rPr>
        <w:t xml:space="preserve">образованного </w:t>
      </w:r>
      <w:r w:rsidRPr="00274D75">
        <w:rPr>
          <w:color w:val="000000"/>
          <w:szCs w:val="28"/>
          <w:shd w:val="clear" w:color="auto" w:fill="FFFFFF"/>
          <w:lang w:eastAsia="ru-RU"/>
        </w:rPr>
        <w:t xml:space="preserve">путем раздела, перераспределения земельных участков или выдела из земельных участков, </w:t>
      </w:r>
      <w:r w:rsidRPr="00274D75">
        <w:rPr>
          <w:color w:val="000000"/>
          <w:szCs w:val="28"/>
          <w:lang w:eastAsia="ru-RU"/>
        </w:rPr>
        <w:t>на котором планируется осуществить строительство, реконструкцию объекта капитального строительства</w:t>
      </w:r>
    </w:p>
    <w:p w:rsidR="00F26B66" w:rsidRPr="00054421" w:rsidRDefault="00F26B66" w:rsidP="00F26B66">
      <w:pPr>
        <w:autoSpaceDE w:val="0"/>
        <w:autoSpaceDN w:val="0"/>
        <w:adjustRightInd w:val="0"/>
        <w:jc w:val="center"/>
        <w:rPr>
          <w:rFonts w:cs="Courier New"/>
          <w:sz w:val="20"/>
          <w:szCs w:val="20"/>
          <w:lang w:eastAsia="ru-RU"/>
        </w:rPr>
      </w:pPr>
      <w:r w:rsidRPr="00274D75">
        <w:rPr>
          <w:rFonts w:cs="Courier New"/>
          <w:lang w:eastAsia="ru-RU"/>
        </w:rPr>
        <w:t>_____________________________________________________________________________</w:t>
      </w:r>
      <w:r w:rsidRPr="00274D75">
        <w:rPr>
          <w:rFonts w:cs="Courier New"/>
          <w:sz w:val="22"/>
          <w:lang w:eastAsia="ru-RU"/>
        </w:rPr>
        <w:t xml:space="preserve"> </w:t>
      </w:r>
      <w:r w:rsidRPr="00054421">
        <w:rPr>
          <w:rFonts w:cs="Courier New"/>
          <w:sz w:val="20"/>
          <w:szCs w:val="20"/>
          <w:lang w:eastAsia="ru-RU"/>
        </w:rPr>
        <w:t xml:space="preserve">(указываются реквизиты </w:t>
      </w:r>
      <w:r w:rsidRPr="00054421">
        <w:rPr>
          <w:color w:val="000000"/>
          <w:sz w:val="20"/>
          <w:szCs w:val="20"/>
          <w:lang w:eastAsia="ru-RU"/>
        </w:rPr>
        <w:t>градостроительного плана образованного земельного участка)</w:t>
      </w:r>
    </w:p>
    <w:p w:rsidR="00F26B66" w:rsidRPr="00274D75" w:rsidRDefault="00F26B66" w:rsidP="00F26B66">
      <w:pPr>
        <w:autoSpaceDE w:val="0"/>
        <w:autoSpaceDN w:val="0"/>
        <w:adjustRightInd w:val="0"/>
        <w:rPr>
          <w:rFonts w:cs="Courier New"/>
          <w:lang w:eastAsia="ru-RU"/>
        </w:rPr>
      </w:pPr>
      <w:r w:rsidRPr="00274D75">
        <w:rPr>
          <w:rFonts w:cs="Courier New"/>
          <w:lang w:eastAsia="ru-RU"/>
        </w:rPr>
        <w:t xml:space="preserve">               </w:t>
      </w:r>
    </w:p>
    <w:p w:rsidR="00F26B66" w:rsidRPr="00274D75" w:rsidRDefault="00F26B66" w:rsidP="00F26B66">
      <w:pPr>
        <w:autoSpaceDE w:val="0"/>
        <w:autoSpaceDN w:val="0"/>
        <w:adjustRightInd w:val="0"/>
        <w:rPr>
          <w:rFonts w:cs="Courier New"/>
          <w:szCs w:val="28"/>
          <w:lang w:eastAsia="ru-RU"/>
        </w:rPr>
      </w:pPr>
      <w:r w:rsidRPr="00274D75">
        <w:rPr>
          <w:rFonts w:cs="Courier New"/>
          <w:szCs w:val="28"/>
          <w:lang w:eastAsia="ru-RU"/>
        </w:rPr>
        <w:t xml:space="preserve">         2. Прошу  внести  изменения  в  разрешение на строительство</w:t>
      </w:r>
      <w:proofErr w:type="gramStart"/>
      <w:r w:rsidRPr="00274D75">
        <w:rPr>
          <w:rFonts w:cs="Courier New"/>
          <w:szCs w:val="28"/>
          <w:lang w:eastAsia="ru-RU"/>
        </w:rPr>
        <w:t xml:space="preserve"> (*)</w:t>
      </w:r>
      <w:proofErr w:type="gramEnd"/>
    </w:p>
    <w:p w:rsidR="00F26B66" w:rsidRPr="00274D75" w:rsidRDefault="00F26B66" w:rsidP="00F26B66">
      <w:pPr>
        <w:autoSpaceDE w:val="0"/>
        <w:autoSpaceDN w:val="0"/>
        <w:adjustRightInd w:val="0"/>
        <w:jc w:val="both"/>
        <w:rPr>
          <w:rFonts w:cs="Courier New"/>
          <w:szCs w:val="28"/>
          <w:lang w:eastAsia="ru-RU"/>
        </w:rPr>
      </w:pPr>
      <w:r w:rsidRPr="00274D75">
        <w:rPr>
          <w:rFonts w:cs="Courier New"/>
          <w:szCs w:val="28"/>
          <w:lang w:eastAsia="ru-RU"/>
        </w:rPr>
        <w:t xml:space="preserve">от "___" ____________ 20_____ г. № _____________________, срок действия </w:t>
      </w:r>
    </w:p>
    <w:p w:rsidR="00F26B66" w:rsidRPr="00274D75" w:rsidRDefault="00F26B66" w:rsidP="00F26B66">
      <w:pPr>
        <w:autoSpaceDE w:val="0"/>
        <w:autoSpaceDN w:val="0"/>
        <w:adjustRightInd w:val="0"/>
        <w:jc w:val="both"/>
        <w:rPr>
          <w:rFonts w:cs="Courier New"/>
          <w:szCs w:val="28"/>
          <w:lang w:eastAsia="ru-RU"/>
        </w:rPr>
      </w:pPr>
      <w:proofErr w:type="gramStart"/>
      <w:r w:rsidRPr="00274D75">
        <w:rPr>
          <w:rFonts w:cs="Courier New"/>
          <w:szCs w:val="28"/>
          <w:lang w:eastAsia="ru-RU"/>
        </w:rPr>
        <w:t>которого  установлен до "___" ____________ 20__ г.</w:t>
      </w:r>
      <w:proofErr w:type="gramEnd"/>
    </w:p>
    <w:p w:rsidR="00F26B66" w:rsidRPr="00274D75" w:rsidRDefault="00F26B66" w:rsidP="00F26B66">
      <w:pPr>
        <w:autoSpaceDE w:val="0"/>
        <w:autoSpaceDN w:val="0"/>
        <w:adjustRightInd w:val="0"/>
        <w:rPr>
          <w:rFonts w:cs="Courier New"/>
          <w:szCs w:val="28"/>
          <w:lang w:eastAsia="ru-RU"/>
        </w:rPr>
      </w:pPr>
      <w:r w:rsidRPr="00274D75">
        <w:rPr>
          <w:rFonts w:cs="Courier New"/>
          <w:szCs w:val="28"/>
          <w:lang w:eastAsia="ru-RU"/>
        </w:rPr>
        <w:t>__________________________________________________________________</w:t>
      </w:r>
    </w:p>
    <w:p w:rsidR="00F26B66" w:rsidRPr="00274D75" w:rsidRDefault="00F26B66" w:rsidP="00F26B66">
      <w:pPr>
        <w:autoSpaceDE w:val="0"/>
        <w:autoSpaceDN w:val="0"/>
        <w:adjustRightInd w:val="0"/>
        <w:rPr>
          <w:sz w:val="20"/>
          <w:szCs w:val="20"/>
          <w:lang w:eastAsia="ru-RU"/>
        </w:rPr>
      </w:pPr>
      <w:r w:rsidRPr="00274D75">
        <w:rPr>
          <w:sz w:val="20"/>
          <w:szCs w:val="20"/>
          <w:lang w:eastAsia="ru-RU"/>
        </w:rPr>
        <w:t xml:space="preserve">          </w:t>
      </w:r>
      <w:proofErr w:type="gramStart"/>
      <w:r w:rsidRPr="00274D75">
        <w:rPr>
          <w:sz w:val="20"/>
          <w:szCs w:val="20"/>
          <w:lang w:eastAsia="ru-RU"/>
        </w:rPr>
        <w:t xml:space="preserve">(наименование объекта капитального строительства, линейного объекта  (этапа строительства) в      </w:t>
      </w:r>
      <w:proofErr w:type="gramEnd"/>
    </w:p>
    <w:p w:rsidR="00F26B66" w:rsidRPr="00274D75" w:rsidRDefault="00F26B66" w:rsidP="00F26B66">
      <w:pPr>
        <w:autoSpaceDE w:val="0"/>
        <w:autoSpaceDN w:val="0"/>
        <w:adjustRightInd w:val="0"/>
        <w:rPr>
          <w:rFonts w:cs="Courier New"/>
          <w:sz w:val="20"/>
          <w:szCs w:val="20"/>
          <w:lang w:eastAsia="ru-RU"/>
        </w:rPr>
      </w:pPr>
      <w:r w:rsidRPr="00274D75">
        <w:rPr>
          <w:sz w:val="20"/>
          <w:szCs w:val="20"/>
          <w:lang w:eastAsia="ru-RU"/>
        </w:rPr>
        <w:t xml:space="preserve">                </w:t>
      </w:r>
      <w:proofErr w:type="gramStart"/>
      <w:r w:rsidRPr="00274D75">
        <w:rPr>
          <w:sz w:val="20"/>
          <w:szCs w:val="20"/>
          <w:lang w:eastAsia="ru-RU"/>
        </w:rPr>
        <w:t>соответствии</w:t>
      </w:r>
      <w:proofErr w:type="gramEnd"/>
      <w:r w:rsidRPr="00274D75">
        <w:rPr>
          <w:sz w:val="20"/>
          <w:szCs w:val="20"/>
          <w:lang w:eastAsia="ru-RU"/>
        </w:rPr>
        <w:t xml:space="preserve"> с утвержденной застройщиком или заказчиком проектной документацией</w:t>
      </w:r>
      <w:r w:rsidRPr="00274D75">
        <w:rPr>
          <w:rFonts w:cs="Courier New"/>
          <w:sz w:val="20"/>
          <w:szCs w:val="20"/>
          <w:lang w:eastAsia="ru-RU"/>
        </w:rPr>
        <w:t>)</w:t>
      </w:r>
    </w:p>
    <w:p w:rsidR="00F26B66" w:rsidRPr="00274D75" w:rsidRDefault="00F26B66" w:rsidP="00F26B66">
      <w:pPr>
        <w:autoSpaceDE w:val="0"/>
        <w:autoSpaceDN w:val="0"/>
        <w:adjustRightInd w:val="0"/>
        <w:rPr>
          <w:rFonts w:cs="Courier New"/>
          <w:sz w:val="20"/>
          <w:szCs w:val="20"/>
          <w:lang w:eastAsia="ru-RU"/>
        </w:rPr>
      </w:pPr>
      <w:r w:rsidRPr="00274D75">
        <w:rPr>
          <w:rFonts w:cs="Courier New"/>
          <w:sz w:val="20"/>
          <w:szCs w:val="20"/>
          <w:lang w:eastAsia="ru-RU"/>
        </w:rPr>
        <w:t>_____________________________________________________________________________________________,</w:t>
      </w:r>
    </w:p>
    <w:p w:rsidR="00F26B66" w:rsidRPr="00274D75" w:rsidRDefault="00F26B66" w:rsidP="00F26B66">
      <w:pPr>
        <w:autoSpaceDE w:val="0"/>
        <w:autoSpaceDN w:val="0"/>
        <w:adjustRightInd w:val="0"/>
        <w:rPr>
          <w:rFonts w:cs="Courier New"/>
          <w:sz w:val="20"/>
          <w:szCs w:val="20"/>
          <w:lang w:eastAsia="ru-RU"/>
        </w:rPr>
      </w:pPr>
    </w:p>
    <w:p w:rsidR="00F26B66" w:rsidRPr="00274D75" w:rsidRDefault="00F26B66" w:rsidP="00F26B66">
      <w:pPr>
        <w:autoSpaceDE w:val="0"/>
        <w:autoSpaceDN w:val="0"/>
        <w:adjustRightInd w:val="0"/>
        <w:rPr>
          <w:rFonts w:cs="Courier New"/>
          <w:szCs w:val="28"/>
          <w:lang w:eastAsia="ru-RU"/>
        </w:rPr>
      </w:pPr>
      <w:proofErr w:type="gramStart"/>
      <w:r w:rsidRPr="00274D75">
        <w:rPr>
          <w:rFonts w:cs="Courier New"/>
          <w:szCs w:val="28"/>
          <w:lang w:eastAsia="ru-RU"/>
        </w:rPr>
        <w:t>расположенного</w:t>
      </w:r>
      <w:proofErr w:type="gramEnd"/>
      <w:r w:rsidRPr="00274D75">
        <w:rPr>
          <w:rFonts w:cs="Courier New"/>
          <w:szCs w:val="28"/>
          <w:lang w:eastAsia="ru-RU"/>
        </w:rPr>
        <w:t xml:space="preserve">  по    адресу:_______________________________</w:t>
      </w:r>
      <w:r>
        <w:rPr>
          <w:rFonts w:cs="Courier New"/>
          <w:szCs w:val="28"/>
          <w:lang w:eastAsia="ru-RU"/>
        </w:rPr>
        <w:t>__</w:t>
      </w:r>
      <w:r w:rsidRPr="00274D75">
        <w:rPr>
          <w:rFonts w:cs="Courier New"/>
          <w:szCs w:val="28"/>
          <w:lang w:eastAsia="ru-RU"/>
        </w:rPr>
        <w:t>________ __________________________________________________________</w:t>
      </w:r>
      <w:r>
        <w:rPr>
          <w:rFonts w:cs="Courier New"/>
          <w:szCs w:val="28"/>
          <w:lang w:eastAsia="ru-RU"/>
        </w:rPr>
        <w:t>_</w:t>
      </w:r>
      <w:r w:rsidRPr="00274D75">
        <w:rPr>
          <w:rFonts w:cs="Courier New"/>
          <w:szCs w:val="28"/>
          <w:lang w:eastAsia="ru-RU"/>
        </w:rPr>
        <w:t>_______</w:t>
      </w:r>
    </w:p>
    <w:p w:rsidR="00F26B66" w:rsidRPr="00274D75" w:rsidRDefault="00F26B66" w:rsidP="00F26B66">
      <w:pPr>
        <w:autoSpaceDE w:val="0"/>
        <w:autoSpaceDN w:val="0"/>
        <w:adjustRightInd w:val="0"/>
        <w:rPr>
          <w:rFonts w:cs="Courier New"/>
          <w:szCs w:val="28"/>
          <w:lang w:eastAsia="ru-RU"/>
        </w:rPr>
      </w:pPr>
      <w:r w:rsidRPr="00274D75">
        <w:rPr>
          <w:rFonts w:cs="Courier New"/>
          <w:szCs w:val="28"/>
          <w:lang w:eastAsia="ru-RU"/>
        </w:rPr>
        <w:t xml:space="preserve">     </w:t>
      </w:r>
    </w:p>
    <w:p w:rsidR="00F26B66" w:rsidRPr="00274D75" w:rsidRDefault="00F26B66" w:rsidP="00F26B66">
      <w:pPr>
        <w:autoSpaceDE w:val="0"/>
        <w:autoSpaceDN w:val="0"/>
        <w:adjustRightInd w:val="0"/>
        <w:rPr>
          <w:rFonts w:cs="Courier New"/>
          <w:szCs w:val="28"/>
          <w:lang w:eastAsia="ru-RU"/>
        </w:rPr>
      </w:pPr>
      <w:r w:rsidRPr="00274D75">
        <w:rPr>
          <w:rFonts w:cs="Courier New"/>
          <w:szCs w:val="28"/>
          <w:lang w:eastAsia="ru-RU"/>
        </w:rPr>
        <w:lastRenderedPageBreak/>
        <w:t>К настоящему уведомлению прилагаются</w:t>
      </w:r>
      <w:proofErr w:type="gramStart"/>
      <w:r w:rsidRPr="00274D75">
        <w:rPr>
          <w:rFonts w:cs="Courier New"/>
          <w:szCs w:val="28"/>
          <w:lang w:eastAsia="ru-RU"/>
        </w:rPr>
        <w:t xml:space="preserve"> (**):</w:t>
      </w:r>
      <w:proofErr w:type="gramEnd"/>
    </w:p>
    <w:p w:rsidR="00F26B66" w:rsidRPr="00274D75" w:rsidRDefault="00F26B66" w:rsidP="00F26B66">
      <w:pPr>
        <w:autoSpaceDE w:val="0"/>
        <w:autoSpaceDN w:val="0"/>
        <w:adjustRightInd w:val="0"/>
        <w:rPr>
          <w:rFonts w:cs="Courier New"/>
          <w:szCs w:val="28"/>
          <w:lang w:eastAsia="ru-RU"/>
        </w:rPr>
      </w:pPr>
      <w:r w:rsidRPr="00274D75">
        <w:rPr>
          <w:rFonts w:cs="Courier New"/>
          <w:szCs w:val="28"/>
          <w:lang w:eastAsia="ru-RU"/>
        </w:rPr>
        <w:t>1._________________________________________________________________2._________________________________________________________________3._________________________________________________________________</w:t>
      </w:r>
    </w:p>
    <w:p w:rsidR="00F26B66" w:rsidRPr="00274D75" w:rsidRDefault="00F26B66" w:rsidP="00F26B66">
      <w:pPr>
        <w:autoSpaceDE w:val="0"/>
        <w:autoSpaceDN w:val="0"/>
        <w:adjustRightInd w:val="0"/>
        <w:jc w:val="center"/>
        <w:rPr>
          <w:rFonts w:cs="Courier New"/>
          <w:sz w:val="20"/>
          <w:szCs w:val="20"/>
          <w:lang w:eastAsia="ru-RU"/>
        </w:rPr>
      </w:pPr>
      <w:r w:rsidRPr="00274D75">
        <w:rPr>
          <w:rFonts w:cs="Courier New"/>
          <w:sz w:val="20"/>
          <w:szCs w:val="20"/>
          <w:lang w:eastAsia="ru-RU"/>
        </w:rPr>
        <w:t>(указываются реквизиты прилагаемых документов)</w:t>
      </w:r>
    </w:p>
    <w:p w:rsidR="00F26B66" w:rsidRPr="00274D75" w:rsidRDefault="00F26B66" w:rsidP="00F26B66">
      <w:pPr>
        <w:autoSpaceDE w:val="0"/>
        <w:autoSpaceDN w:val="0"/>
        <w:adjustRightInd w:val="0"/>
        <w:jc w:val="center"/>
        <w:rPr>
          <w:rFonts w:cs="Courier New"/>
          <w:sz w:val="20"/>
          <w:szCs w:val="20"/>
          <w:lang w:eastAsia="ru-RU"/>
        </w:rPr>
      </w:pPr>
    </w:p>
    <w:p w:rsidR="00F26B66" w:rsidRPr="00274D75" w:rsidRDefault="00F26B66" w:rsidP="00F26B66">
      <w:pPr>
        <w:jc w:val="both"/>
        <w:rPr>
          <w:szCs w:val="28"/>
          <w:shd w:val="clear" w:color="auto" w:fill="FFFFFF"/>
          <w:lang w:eastAsia="ru-RU"/>
        </w:rPr>
      </w:pPr>
      <w:r w:rsidRPr="00274D75">
        <w:rPr>
          <w:rFonts w:cs="Courier New"/>
          <w:szCs w:val="28"/>
          <w:lang w:eastAsia="ru-RU"/>
        </w:rPr>
        <w:t>4</w:t>
      </w:r>
      <w:r w:rsidRPr="00274D75">
        <w:rPr>
          <w:rFonts w:cs="Courier New"/>
          <w:lang w:eastAsia="ru-RU"/>
        </w:rPr>
        <w:t xml:space="preserve">.  </w:t>
      </w:r>
      <w:r w:rsidRPr="00274D75">
        <w:rPr>
          <w:szCs w:val="28"/>
          <w:lang w:eastAsia="ru-RU"/>
        </w:rPr>
        <w:t>Документ, подтверждающий полномочия лица на осуществление действий от имени заявителя (в случае обращения уполномоченного представителя).</w:t>
      </w:r>
    </w:p>
    <w:p w:rsidR="00F26B66" w:rsidRPr="00274D75" w:rsidRDefault="00F26B66" w:rsidP="00F26B66">
      <w:pPr>
        <w:autoSpaceDE w:val="0"/>
        <w:autoSpaceDN w:val="0"/>
        <w:adjustRightInd w:val="0"/>
        <w:jc w:val="center"/>
        <w:rPr>
          <w:rFonts w:cs="Courier New"/>
          <w:sz w:val="20"/>
          <w:szCs w:val="20"/>
          <w:lang w:eastAsia="ru-RU"/>
        </w:rPr>
      </w:pPr>
    </w:p>
    <w:p w:rsidR="00F26B66" w:rsidRPr="00171812" w:rsidRDefault="00F26B66" w:rsidP="00F26B66">
      <w:pPr>
        <w:ind w:firstLine="547"/>
        <w:jc w:val="both"/>
        <w:rPr>
          <w:rFonts w:cs="Courier New"/>
          <w:sz w:val="20"/>
          <w:szCs w:val="20"/>
          <w:lang w:eastAsia="ru-RU"/>
        </w:rPr>
      </w:pPr>
      <w:r w:rsidRPr="00171812">
        <w:rPr>
          <w:sz w:val="20"/>
          <w:szCs w:val="20"/>
          <w:lang w:eastAsia="en-US"/>
        </w:rPr>
        <w:t xml:space="preserve"> (*) </w:t>
      </w:r>
      <w:r w:rsidRPr="00171812">
        <w:rPr>
          <w:sz w:val="20"/>
          <w:szCs w:val="20"/>
          <w:lang w:eastAsia="ru-RU"/>
        </w:rPr>
        <w:t>В случае</w:t>
      </w:r>
      <w:proofErr w:type="gramStart"/>
      <w:r w:rsidRPr="00171812">
        <w:rPr>
          <w:sz w:val="20"/>
          <w:szCs w:val="20"/>
          <w:lang w:eastAsia="ru-RU"/>
        </w:rPr>
        <w:t>,</w:t>
      </w:r>
      <w:proofErr w:type="gramEnd"/>
      <w:r w:rsidRPr="00171812">
        <w:rPr>
          <w:sz w:val="20"/>
          <w:szCs w:val="20"/>
          <w:lang w:eastAsia="ru-RU"/>
        </w:rPr>
        <w:t xml:space="preserve"> если земельные участки были образованы в границах зоны размещения линейного объекта, предусмотренной проектом планировки территории, и если для получения разрешения на строительство линейного объекта была представлена проектная документация, разработанная на основании проекта планировки территории и проекта межевания территории, сохраняется действие ранее выданного разрешения на строительство такого объекта и внесение изменений в такое разрешение не требуется.</w:t>
      </w:r>
    </w:p>
    <w:p w:rsidR="00F26B66" w:rsidRPr="00171812" w:rsidRDefault="00F26B66" w:rsidP="00F26B66">
      <w:pPr>
        <w:autoSpaceDE w:val="0"/>
        <w:autoSpaceDN w:val="0"/>
        <w:adjustRightInd w:val="0"/>
        <w:ind w:firstLine="567"/>
        <w:jc w:val="both"/>
        <w:rPr>
          <w:sz w:val="20"/>
          <w:szCs w:val="20"/>
          <w:lang w:eastAsia="ru-RU"/>
        </w:rPr>
      </w:pPr>
      <w:r w:rsidRPr="00171812">
        <w:rPr>
          <w:sz w:val="20"/>
          <w:szCs w:val="20"/>
          <w:lang w:eastAsia="ru-RU"/>
        </w:rPr>
        <w:t>(**) Заявитель вправе одновременно с уведомлением предоставить копии:</w:t>
      </w:r>
    </w:p>
    <w:p w:rsidR="00F26B66" w:rsidRPr="00171812" w:rsidRDefault="00F26B66" w:rsidP="00F26B66">
      <w:pPr>
        <w:ind w:firstLine="547"/>
        <w:jc w:val="both"/>
        <w:rPr>
          <w:sz w:val="20"/>
          <w:szCs w:val="20"/>
          <w:lang w:eastAsia="ru-RU"/>
        </w:rPr>
      </w:pPr>
      <w:r w:rsidRPr="00171812">
        <w:rPr>
          <w:sz w:val="20"/>
          <w:szCs w:val="20"/>
          <w:lang w:eastAsia="ru-RU"/>
        </w:rPr>
        <w:t>1. правоустанавливающего документа на земельный участок. Е</w:t>
      </w:r>
      <w:r w:rsidRPr="00171812">
        <w:rPr>
          <w:color w:val="000000"/>
          <w:sz w:val="20"/>
          <w:szCs w:val="20"/>
          <w:shd w:val="clear" w:color="auto" w:fill="FFFFFF"/>
        </w:rPr>
        <w:t>сли в Едином государственном реестре недвижимости не содержатся сведения о правоустанавливающих документах на земельный участок,</w:t>
      </w:r>
      <w:r>
        <w:rPr>
          <w:color w:val="000000"/>
          <w:sz w:val="20"/>
          <w:szCs w:val="20"/>
          <w:shd w:val="clear" w:color="auto" w:fill="FFFFFF"/>
        </w:rPr>
        <w:t xml:space="preserve"> </w:t>
      </w:r>
      <w:r w:rsidRPr="00171812">
        <w:rPr>
          <w:sz w:val="20"/>
          <w:szCs w:val="20"/>
          <w:lang w:eastAsia="ru-RU"/>
        </w:rPr>
        <w:t>заявитель обязан предоставить копию таких документов.</w:t>
      </w:r>
    </w:p>
    <w:p w:rsidR="00F26B66" w:rsidRPr="00171812" w:rsidRDefault="00F26B66" w:rsidP="00F26B66">
      <w:pPr>
        <w:autoSpaceDE w:val="0"/>
        <w:autoSpaceDN w:val="0"/>
        <w:adjustRightInd w:val="0"/>
        <w:jc w:val="both"/>
        <w:rPr>
          <w:color w:val="000000"/>
          <w:sz w:val="20"/>
          <w:szCs w:val="20"/>
          <w:lang w:eastAsia="ru-RU"/>
        </w:rPr>
      </w:pPr>
      <w:r w:rsidRPr="00171812">
        <w:rPr>
          <w:sz w:val="20"/>
          <w:szCs w:val="20"/>
          <w:lang w:eastAsia="ru-RU"/>
        </w:rPr>
        <w:t xml:space="preserve">          2. градостроительного плана </w:t>
      </w:r>
      <w:r w:rsidRPr="00171812">
        <w:rPr>
          <w:rFonts w:cs="Courier New"/>
          <w:sz w:val="20"/>
          <w:szCs w:val="20"/>
          <w:lang w:eastAsia="ru-RU"/>
        </w:rPr>
        <w:t xml:space="preserve">земельного  участка,  </w:t>
      </w:r>
      <w:r w:rsidRPr="00171812">
        <w:rPr>
          <w:color w:val="000000"/>
          <w:sz w:val="20"/>
          <w:szCs w:val="20"/>
          <w:lang w:eastAsia="ru-RU"/>
        </w:rPr>
        <w:t xml:space="preserve">образованного </w:t>
      </w:r>
      <w:r w:rsidRPr="00171812">
        <w:rPr>
          <w:color w:val="000000"/>
          <w:sz w:val="20"/>
          <w:szCs w:val="20"/>
          <w:shd w:val="clear" w:color="auto" w:fill="FFFFFF"/>
          <w:lang w:eastAsia="ru-RU"/>
        </w:rPr>
        <w:t xml:space="preserve">путем раздела, перераспределения земельных участков или выдела из земельных участков, </w:t>
      </w:r>
      <w:r w:rsidRPr="00171812">
        <w:rPr>
          <w:color w:val="000000"/>
          <w:sz w:val="20"/>
          <w:szCs w:val="20"/>
          <w:lang w:eastAsia="ru-RU"/>
        </w:rPr>
        <w:t>на котором планируется осуществить строительство, реконструкцию объекта капитального строительства;</w:t>
      </w:r>
    </w:p>
    <w:p w:rsidR="00F26B66" w:rsidRPr="007C38C0" w:rsidRDefault="00F26B66" w:rsidP="00F26B66">
      <w:pPr>
        <w:autoSpaceDE w:val="0"/>
        <w:autoSpaceDN w:val="0"/>
        <w:adjustRightInd w:val="0"/>
        <w:jc w:val="both"/>
        <w:rPr>
          <w:sz w:val="20"/>
          <w:szCs w:val="20"/>
          <w:lang w:eastAsia="ru-RU"/>
        </w:rPr>
      </w:pPr>
      <w:r w:rsidRPr="00171812">
        <w:rPr>
          <w:sz w:val="20"/>
          <w:szCs w:val="20"/>
          <w:lang w:eastAsia="ru-RU"/>
        </w:rPr>
        <w:t xml:space="preserve">         3. </w:t>
      </w:r>
      <w:r w:rsidRPr="007C38C0">
        <w:rPr>
          <w:sz w:val="20"/>
          <w:szCs w:val="20"/>
          <w:lang w:eastAsia="ru-RU"/>
        </w:rPr>
        <w:t xml:space="preserve">решения, принятого исполнительным органом государственной власти или органом местного самоуправления об образовании земельного участка </w:t>
      </w:r>
      <w:r w:rsidRPr="007C38C0">
        <w:rPr>
          <w:rFonts w:cs="Courier New"/>
          <w:sz w:val="20"/>
          <w:szCs w:val="20"/>
          <w:lang w:eastAsia="ru-RU"/>
        </w:rPr>
        <w:t xml:space="preserve">(земельных участков). </w:t>
      </w:r>
    </w:p>
    <w:p w:rsidR="00F26B66" w:rsidRPr="00427E39" w:rsidRDefault="00F26B66" w:rsidP="00F26B66">
      <w:pPr>
        <w:widowControl w:val="0"/>
        <w:tabs>
          <w:tab w:val="left" w:pos="-4111"/>
        </w:tabs>
        <w:ind w:left="4956" w:right="-6"/>
        <w:outlineLvl w:val="0"/>
        <w:rPr>
          <w:bCs/>
          <w:kern w:val="28"/>
          <w:lang w:eastAsia="en-US"/>
        </w:rPr>
      </w:pPr>
    </w:p>
    <w:p w:rsidR="00F26B66" w:rsidRPr="000236DD" w:rsidRDefault="00F26B66" w:rsidP="00F26B66">
      <w:pPr>
        <w:ind w:firstLine="709"/>
        <w:jc w:val="both"/>
        <w:rPr>
          <w:szCs w:val="28"/>
          <w:lang w:eastAsia="en-US"/>
        </w:rPr>
      </w:pPr>
      <w:r w:rsidRPr="000236DD">
        <w:rPr>
          <w:spacing w:val="2"/>
          <w:szCs w:val="28"/>
          <w:shd w:val="clear" w:color="auto" w:fill="FFFFFF"/>
          <w:lang w:eastAsia="ru-RU"/>
        </w:rPr>
        <w:t xml:space="preserve">  </w:t>
      </w:r>
      <w:r w:rsidRPr="000236DD">
        <w:rPr>
          <w:szCs w:val="28"/>
          <w:lang w:eastAsia="en-US"/>
        </w:rPr>
        <w:t>В соответствии со ст. 9 Федерального закона от 27.07.2006 № 152-ФЗ «О персональных данных», даю свое согласие на обработку персональных данных</w:t>
      </w:r>
    </w:p>
    <w:p w:rsidR="00F26B66" w:rsidRPr="00427E39" w:rsidRDefault="00F26B66" w:rsidP="00F26B66">
      <w:pPr>
        <w:autoSpaceDE w:val="0"/>
        <w:autoSpaceDN w:val="0"/>
        <w:adjustRightInd w:val="0"/>
        <w:spacing w:after="200"/>
        <w:ind w:firstLine="284"/>
        <w:jc w:val="both"/>
        <w:rPr>
          <w:szCs w:val="28"/>
          <w:lang w:eastAsia="ru-RU"/>
        </w:rPr>
      </w:pPr>
    </w:p>
    <w:p w:rsidR="00F26B66" w:rsidRPr="00427E39" w:rsidRDefault="00F26B66" w:rsidP="00F26B66">
      <w:pPr>
        <w:tabs>
          <w:tab w:val="left" w:pos="1320"/>
        </w:tabs>
        <w:autoSpaceDE w:val="0"/>
        <w:autoSpaceDN w:val="0"/>
        <w:adjustRightInd w:val="0"/>
        <w:jc w:val="both"/>
        <w:rPr>
          <w:i/>
          <w:szCs w:val="28"/>
          <w:lang w:eastAsia="ru-RU"/>
        </w:rPr>
      </w:pPr>
      <w:r w:rsidRPr="00427E39">
        <w:rPr>
          <w:i/>
          <w:szCs w:val="28"/>
          <w:lang w:eastAsia="ru-RU"/>
        </w:rPr>
        <w:t>Заявитель:   _________________     ________________________</w:t>
      </w:r>
    </w:p>
    <w:p w:rsidR="00F26B66" w:rsidRPr="000236DD" w:rsidRDefault="00F26B66" w:rsidP="00F26B66">
      <w:pPr>
        <w:autoSpaceDE w:val="0"/>
        <w:autoSpaceDN w:val="0"/>
        <w:adjustRightInd w:val="0"/>
        <w:jc w:val="both"/>
        <w:rPr>
          <w:i/>
          <w:sz w:val="20"/>
          <w:szCs w:val="20"/>
          <w:lang w:eastAsia="ru-RU"/>
        </w:rPr>
      </w:pPr>
      <w:r w:rsidRPr="000236DD">
        <w:rPr>
          <w:i/>
          <w:sz w:val="20"/>
          <w:szCs w:val="20"/>
          <w:lang w:eastAsia="ru-RU"/>
        </w:rPr>
        <w:t xml:space="preserve">                                   (подпись)                                               (Ф. И.О.)</w:t>
      </w:r>
    </w:p>
    <w:p w:rsidR="00F26B66" w:rsidRPr="00427E39" w:rsidRDefault="00F26B66" w:rsidP="00F26B66">
      <w:pPr>
        <w:autoSpaceDE w:val="0"/>
        <w:autoSpaceDN w:val="0"/>
        <w:adjustRightInd w:val="0"/>
        <w:rPr>
          <w:i/>
          <w:szCs w:val="28"/>
          <w:lang w:eastAsia="ru-RU"/>
        </w:rPr>
      </w:pPr>
      <w:r>
        <w:rPr>
          <w:i/>
          <w:szCs w:val="28"/>
          <w:lang w:eastAsia="ru-RU"/>
        </w:rPr>
        <w:t>«____»</w:t>
      </w:r>
      <w:r w:rsidRPr="00427E39">
        <w:rPr>
          <w:i/>
          <w:szCs w:val="28"/>
          <w:lang w:eastAsia="ru-RU"/>
        </w:rPr>
        <w:t>____________ ______ г.           печать (для юридических лиц)</w:t>
      </w:r>
    </w:p>
    <w:p w:rsidR="00F26B66" w:rsidRPr="000236DD" w:rsidRDefault="00F26B66" w:rsidP="00F26B66">
      <w:pPr>
        <w:tabs>
          <w:tab w:val="left" w:pos="1418"/>
          <w:tab w:val="left" w:pos="3544"/>
        </w:tabs>
        <w:autoSpaceDE w:val="0"/>
        <w:autoSpaceDN w:val="0"/>
        <w:adjustRightInd w:val="0"/>
        <w:spacing w:line="360" w:lineRule="auto"/>
        <w:rPr>
          <w:i/>
          <w:sz w:val="20"/>
          <w:szCs w:val="20"/>
          <w:lang w:eastAsia="ru-RU"/>
        </w:rPr>
      </w:pPr>
      <w:r w:rsidRPr="00427E39">
        <w:rPr>
          <w:i/>
          <w:szCs w:val="28"/>
          <w:lang w:eastAsia="ru-RU"/>
        </w:rPr>
        <w:t xml:space="preserve"> </w:t>
      </w:r>
      <w:r w:rsidRPr="00427E39">
        <w:rPr>
          <w:i/>
          <w:szCs w:val="28"/>
          <w:lang w:eastAsia="ru-RU"/>
        </w:rPr>
        <w:tab/>
      </w:r>
      <w:r w:rsidRPr="000236DD">
        <w:rPr>
          <w:i/>
          <w:sz w:val="20"/>
          <w:szCs w:val="20"/>
          <w:lang w:eastAsia="ru-RU"/>
        </w:rPr>
        <w:t xml:space="preserve">(дата)  </w:t>
      </w:r>
    </w:p>
    <w:p w:rsidR="00F26B66" w:rsidRDefault="00F26B66" w:rsidP="00F26B66">
      <w:pPr>
        <w:tabs>
          <w:tab w:val="left" w:pos="1418"/>
          <w:tab w:val="left" w:pos="3544"/>
        </w:tabs>
        <w:autoSpaceDE w:val="0"/>
        <w:autoSpaceDN w:val="0"/>
        <w:adjustRightInd w:val="0"/>
        <w:spacing w:line="360" w:lineRule="auto"/>
        <w:rPr>
          <w:i/>
          <w:szCs w:val="28"/>
          <w:lang w:eastAsia="ru-RU"/>
        </w:rPr>
      </w:pPr>
    </w:p>
    <w:p w:rsidR="00F26B66" w:rsidRDefault="00F26B66" w:rsidP="00F26B66">
      <w:pPr>
        <w:tabs>
          <w:tab w:val="left" w:pos="1418"/>
          <w:tab w:val="left" w:pos="3544"/>
        </w:tabs>
        <w:autoSpaceDE w:val="0"/>
        <w:autoSpaceDN w:val="0"/>
        <w:adjustRightInd w:val="0"/>
        <w:spacing w:line="360" w:lineRule="auto"/>
        <w:rPr>
          <w:i/>
          <w:szCs w:val="28"/>
          <w:lang w:eastAsia="ru-RU"/>
        </w:rPr>
      </w:pPr>
    </w:p>
    <w:p w:rsidR="00F26B66" w:rsidRDefault="00F26B66" w:rsidP="00F26B66">
      <w:pPr>
        <w:tabs>
          <w:tab w:val="left" w:pos="1418"/>
          <w:tab w:val="left" w:pos="3544"/>
        </w:tabs>
        <w:autoSpaceDE w:val="0"/>
        <w:autoSpaceDN w:val="0"/>
        <w:adjustRightInd w:val="0"/>
        <w:spacing w:line="360" w:lineRule="auto"/>
        <w:rPr>
          <w:szCs w:val="28"/>
          <w:lang w:eastAsia="ru-RU"/>
        </w:rPr>
      </w:pPr>
      <w:r w:rsidRPr="00427E39">
        <w:rPr>
          <w:szCs w:val="28"/>
          <w:lang w:eastAsia="ru-RU"/>
        </w:rPr>
        <w:t xml:space="preserve"> Документы приняты</w:t>
      </w:r>
      <w:r>
        <w:rPr>
          <w:szCs w:val="28"/>
          <w:lang w:eastAsia="ru-RU"/>
        </w:rPr>
        <w:t xml:space="preserve">:  </w:t>
      </w:r>
      <w:r w:rsidRPr="00427E39">
        <w:rPr>
          <w:szCs w:val="28"/>
          <w:lang w:eastAsia="ru-RU"/>
        </w:rPr>
        <w:t xml:space="preserve"> </w:t>
      </w:r>
      <w:r>
        <w:rPr>
          <w:szCs w:val="28"/>
          <w:lang w:eastAsia="ru-RU"/>
        </w:rPr>
        <w:t>«____»</w:t>
      </w:r>
      <w:r w:rsidRPr="00427E39">
        <w:rPr>
          <w:szCs w:val="28"/>
          <w:lang w:eastAsia="ru-RU"/>
        </w:rPr>
        <w:t xml:space="preserve">____________ ______ </w:t>
      </w:r>
      <w:proofErr w:type="gramStart"/>
      <w:r w:rsidRPr="00427E39">
        <w:rPr>
          <w:szCs w:val="28"/>
          <w:lang w:eastAsia="ru-RU"/>
        </w:rPr>
        <w:t>г</w:t>
      </w:r>
      <w:proofErr w:type="gramEnd"/>
      <w:r w:rsidRPr="00427E39">
        <w:rPr>
          <w:szCs w:val="28"/>
          <w:lang w:eastAsia="ru-RU"/>
        </w:rPr>
        <w:t>.  ____________________________________</w:t>
      </w:r>
      <w:r>
        <w:rPr>
          <w:szCs w:val="28"/>
          <w:lang w:eastAsia="ru-RU"/>
        </w:rPr>
        <w:t>_________</w:t>
      </w:r>
    </w:p>
    <w:p w:rsidR="00F26B66" w:rsidRPr="000236DD" w:rsidRDefault="00F26B66" w:rsidP="00F26B66">
      <w:pPr>
        <w:tabs>
          <w:tab w:val="left" w:pos="1418"/>
          <w:tab w:val="left" w:pos="3544"/>
        </w:tabs>
        <w:autoSpaceDE w:val="0"/>
        <w:autoSpaceDN w:val="0"/>
        <w:adjustRightInd w:val="0"/>
        <w:spacing w:line="360" w:lineRule="auto"/>
        <w:rPr>
          <w:i/>
          <w:sz w:val="20"/>
          <w:szCs w:val="20"/>
          <w:lang w:eastAsia="ru-RU"/>
        </w:rPr>
      </w:pPr>
      <w:r w:rsidRPr="000236DD">
        <w:rPr>
          <w:i/>
          <w:sz w:val="20"/>
          <w:szCs w:val="20"/>
          <w:lang w:eastAsia="ru-RU"/>
        </w:rPr>
        <w:t xml:space="preserve">                                        (подпись лица, принявшего документы)</w:t>
      </w:r>
    </w:p>
    <w:p w:rsidR="00F26B66" w:rsidRDefault="00F26B66" w:rsidP="00F26B66">
      <w:pPr>
        <w:pStyle w:val="ConsPlusNormal0"/>
        <w:jc w:val="both"/>
        <w:rPr>
          <w:rFonts w:ascii="Times New Roman" w:hAnsi="Times New Roman"/>
          <w:sz w:val="28"/>
          <w:szCs w:val="28"/>
        </w:rPr>
      </w:pPr>
      <w:r w:rsidRPr="000236DD">
        <w:rPr>
          <w:rFonts w:ascii="Times New Roman" w:hAnsi="Times New Roman"/>
          <w:b/>
          <w:sz w:val="28"/>
          <w:szCs w:val="28"/>
        </w:rPr>
        <w:t>Способ</w:t>
      </w:r>
      <w:r>
        <w:rPr>
          <w:rFonts w:ascii="Times New Roman" w:hAnsi="Times New Roman"/>
          <w:b/>
          <w:sz w:val="28"/>
          <w:szCs w:val="28"/>
        </w:rPr>
        <w:t xml:space="preserve"> направления результата/ответа</w:t>
      </w:r>
      <w:r w:rsidRPr="000236DD">
        <w:rPr>
          <w:rFonts w:ascii="Times New Roman" w:hAnsi="Times New Roman"/>
          <w:sz w:val="28"/>
          <w:szCs w:val="28"/>
        </w:rPr>
        <w:t>_____________________</w:t>
      </w:r>
      <w:r>
        <w:rPr>
          <w:rFonts w:ascii="Times New Roman" w:hAnsi="Times New Roman"/>
          <w:sz w:val="28"/>
          <w:szCs w:val="28"/>
        </w:rPr>
        <w:t>_______</w:t>
      </w:r>
      <w:r w:rsidRPr="000236DD">
        <w:rPr>
          <w:rFonts w:ascii="Times New Roman" w:hAnsi="Times New Roman"/>
          <w:sz w:val="28"/>
          <w:szCs w:val="28"/>
        </w:rPr>
        <w:t>__</w:t>
      </w:r>
    </w:p>
    <w:p w:rsidR="00F26B66" w:rsidRPr="000236DD" w:rsidRDefault="00F26B66" w:rsidP="00F26B66">
      <w:pPr>
        <w:pStyle w:val="ConsPlusNormal0"/>
        <w:jc w:val="both"/>
        <w:rPr>
          <w:rFonts w:ascii="Times New Roman" w:hAnsi="Times New Roman"/>
          <w:b/>
          <w:sz w:val="28"/>
          <w:szCs w:val="28"/>
        </w:rPr>
      </w:pPr>
      <w:r w:rsidRPr="000236DD">
        <w:rPr>
          <w:rFonts w:ascii="Times New Roman" w:hAnsi="Times New Roman"/>
          <w:sz w:val="20"/>
          <w:szCs w:val="20"/>
        </w:rPr>
        <w:t xml:space="preserve">(указать </w:t>
      </w:r>
      <w:proofErr w:type="gramStart"/>
      <w:r w:rsidRPr="000236DD">
        <w:rPr>
          <w:rFonts w:ascii="Times New Roman" w:hAnsi="Times New Roman"/>
          <w:sz w:val="20"/>
          <w:szCs w:val="20"/>
        </w:rPr>
        <w:t>нужное</w:t>
      </w:r>
      <w:proofErr w:type="gramEnd"/>
      <w:r w:rsidRPr="000236DD">
        <w:rPr>
          <w:rFonts w:ascii="Times New Roman" w:hAnsi="Times New Roman"/>
          <w:sz w:val="20"/>
          <w:szCs w:val="20"/>
        </w:rPr>
        <w:t>: лично, уполномоченному лицу, почтовым отправлением</w:t>
      </w:r>
      <w:r w:rsidRPr="000236DD">
        <w:rPr>
          <w:rFonts w:ascii="Times New Roman" w:hAnsi="Times New Roman"/>
          <w:b/>
          <w:sz w:val="20"/>
          <w:szCs w:val="20"/>
        </w:rPr>
        <w:t xml:space="preserve">, </w:t>
      </w:r>
      <w:r w:rsidRPr="000236DD">
        <w:rPr>
          <w:rFonts w:ascii="Times New Roman" w:hAnsi="Times New Roman"/>
          <w:b/>
          <w:i/>
          <w:sz w:val="20"/>
          <w:szCs w:val="20"/>
        </w:rPr>
        <w:t>многофункциональный центр</w:t>
      </w:r>
      <w:r w:rsidRPr="000236DD">
        <w:rPr>
          <w:rFonts w:ascii="Times New Roman" w:hAnsi="Times New Roman"/>
          <w:b/>
          <w:sz w:val="20"/>
          <w:szCs w:val="20"/>
        </w:rPr>
        <w:t>)</w:t>
      </w:r>
    </w:p>
    <w:p w:rsidR="00F26B66" w:rsidRPr="000236DD" w:rsidRDefault="00F26B66" w:rsidP="00F26B66">
      <w:pPr>
        <w:pStyle w:val="ConsPlusNormal0"/>
        <w:jc w:val="both"/>
        <w:rPr>
          <w:rFonts w:ascii="Times New Roman" w:hAnsi="Times New Roman"/>
          <w:sz w:val="28"/>
          <w:szCs w:val="28"/>
        </w:rPr>
      </w:pPr>
      <w:r>
        <w:rPr>
          <w:rFonts w:ascii="Times New Roman" w:hAnsi="Times New Roman"/>
        </w:rPr>
        <w:t xml:space="preserve">1) </w:t>
      </w:r>
      <w:r w:rsidRPr="000236DD">
        <w:rPr>
          <w:rFonts w:ascii="Times New Roman" w:hAnsi="Times New Roman"/>
          <w:sz w:val="28"/>
          <w:szCs w:val="28"/>
        </w:rPr>
        <w:t>Если в поле «Способ направления результата/ответа» выбран</w:t>
      </w:r>
      <w:r>
        <w:rPr>
          <w:rFonts w:ascii="Times New Roman" w:hAnsi="Times New Roman"/>
          <w:sz w:val="28"/>
          <w:szCs w:val="28"/>
        </w:rPr>
        <w:t xml:space="preserve"> вариант «уполномоченному лицу»</w:t>
      </w:r>
      <w:r w:rsidRPr="000236DD">
        <w:rPr>
          <w:rFonts w:ascii="Times New Roman" w:hAnsi="Times New Roman"/>
          <w:sz w:val="28"/>
          <w:szCs w:val="28"/>
        </w:rPr>
        <w:t>:</w:t>
      </w:r>
    </w:p>
    <w:p w:rsidR="00F26B66" w:rsidRPr="000236DD" w:rsidRDefault="00F26B66" w:rsidP="00F26B66">
      <w:pPr>
        <w:pStyle w:val="ConsPlusNormal0"/>
        <w:jc w:val="both"/>
        <w:rPr>
          <w:rFonts w:ascii="Times New Roman" w:hAnsi="Times New Roman"/>
          <w:sz w:val="28"/>
          <w:szCs w:val="28"/>
        </w:rPr>
      </w:pPr>
      <w:r w:rsidRPr="000236DD">
        <w:rPr>
          <w:rFonts w:ascii="Times New Roman" w:hAnsi="Times New Roman"/>
          <w:sz w:val="28"/>
          <w:szCs w:val="28"/>
        </w:rPr>
        <w:t>Ф.И.О. (полностью)</w:t>
      </w:r>
      <w:r w:rsidRPr="000236DD">
        <w:rPr>
          <w:rFonts w:ascii="Times New Roman" w:hAnsi="Times New Roman"/>
          <w:sz w:val="28"/>
          <w:szCs w:val="28"/>
        </w:rPr>
        <w:tab/>
        <w:t>________________</w:t>
      </w:r>
      <w:r>
        <w:rPr>
          <w:rFonts w:ascii="Times New Roman" w:hAnsi="Times New Roman"/>
          <w:sz w:val="28"/>
          <w:szCs w:val="28"/>
        </w:rPr>
        <w:t>_____________________________</w:t>
      </w:r>
    </w:p>
    <w:p w:rsidR="00F26B66" w:rsidRPr="000236DD" w:rsidRDefault="00F26B66" w:rsidP="00F26B66">
      <w:pPr>
        <w:pStyle w:val="ConsPlusNormal0"/>
        <w:jc w:val="both"/>
        <w:rPr>
          <w:rFonts w:ascii="Times New Roman" w:hAnsi="Times New Roman"/>
          <w:sz w:val="28"/>
          <w:szCs w:val="28"/>
        </w:rPr>
      </w:pPr>
      <w:r w:rsidRPr="000236DD">
        <w:rPr>
          <w:rFonts w:ascii="Times New Roman" w:hAnsi="Times New Roman"/>
          <w:sz w:val="28"/>
          <w:szCs w:val="28"/>
        </w:rPr>
        <w:lastRenderedPageBreak/>
        <w:t>Документ, удостоверяющий личность:</w:t>
      </w:r>
      <w:r>
        <w:rPr>
          <w:rFonts w:ascii="Times New Roman" w:hAnsi="Times New Roman"/>
          <w:sz w:val="28"/>
          <w:szCs w:val="28"/>
        </w:rPr>
        <w:t>_________________________________</w:t>
      </w:r>
    </w:p>
    <w:p w:rsidR="00F26B66" w:rsidRPr="000236DD" w:rsidRDefault="00F26B66" w:rsidP="00F26B66">
      <w:pPr>
        <w:pStyle w:val="ConsPlusNormal0"/>
        <w:jc w:val="both"/>
        <w:rPr>
          <w:rFonts w:ascii="Times New Roman" w:hAnsi="Times New Roman"/>
          <w:sz w:val="28"/>
          <w:szCs w:val="28"/>
        </w:rPr>
      </w:pPr>
      <w:r>
        <w:rPr>
          <w:rFonts w:ascii="Times New Roman" w:hAnsi="Times New Roman"/>
          <w:sz w:val="28"/>
          <w:szCs w:val="28"/>
        </w:rPr>
        <w:t>серия ________   № _____________</w:t>
      </w:r>
      <w:r w:rsidRPr="000236DD">
        <w:rPr>
          <w:rFonts w:ascii="Times New Roman" w:hAnsi="Times New Roman"/>
          <w:sz w:val="28"/>
          <w:szCs w:val="28"/>
        </w:rPr>
        <w:t>Дата выдачи ______________________</w:t>
      </w:r>
      <w:r>
        <w:rPr>
          <w:rFonts w:ascii="Times New Roman" w:hAnsi="Times New Roman"/>
          <w:sz w:val="28"/>
          <w:szCs w:val="28"/>
        </w:rPr>
        <w:t>__</w:t>
      </w:r>
    </w:p>
    <w:p w:rsidR="00F26B66" w:rsidRPr="000236DD" w:rsidRDefault="00F26B66" w:rsidP="00F26B66">
      <w:pPr>
        <w:pStyle w:val="ConsPlusNormal0"/>
        <w:jc w:val="both"/>
        <w:rPr>
          <w:rFonts w:ascii="Times New Roman" w:hAnsi="Times New Roman"/>
          <w:sz w:val="28"/>
          <w:szCs w:val="28"/>
        </w:rPr>
      </w:pPr>
      <w:r w:rsidRPr="000236DD">
        <w:rPr>
          <w:rFonts w:ascii="Times New Roman" w:hAnsi="Times New Roman"/>
          <w:sz w:val="28"/>
          <w:szCs w:val="28"/>
        </w:rPr>
        <w:t>Выдан___________________________</w:t>
      </w:r>
      <w:r w:rsidRPr="001A7CD7">
        <w:rPr>
          <w:rFonts w:ascii="Times New Roman" w:hAnsi="Times New Roman"/>
        </w:rPr>
        <w:t>___________________________</w:t>
      </w:r>
      <w:r>
        <w:rPr>
          <w:rFonts w:ascii="Times New Roman" w:hAnsi="Times New Roman"/>
        </w:rPr>
        <w:t>_________</w:t>
      </w:r>
      <w:r w:rsidRPr="000236DD">
        <w:rPr>
          <w:rFonts w:ascii="Times New Roman" w:hAnsi="Times New Roman"/>
          <w:sz w:val="28"/>
          <w:szCs w:val="28"/>
        </w:rPr>
        <w:t>Контактный телефон:</w:t>
      </w:r>
      <w:r w:rsidRPr="000236DD">
        <w:rPr>
          <w:rFonts w:ascii="Times New Roman" w:hAnsi="Times New Roman"/>
          <w:sz w:val="28"/>
          <w:szCs w:val="28"/>
        </w:rPr>
        <w:tab/>
        <w:t>________________________________</w:t>
      </w:r>
      <w:r>
        <w:rPr>
          <w:rFonts w:ascii="Times New Roman" w:hAnsi="Times New Roman"/>
          <w:sz w:val="28"/>
          <w:szCs w:val="28"/>
        </w:rPr>
        <w:t>_____________</w:t>
      </w:r>
    </w:p>
    <w:p w:rsidR="00F26B66" w:rsidRPr="000236DD" w:rsidRDefault="00F26B66" w:rsidP="00F26B66">
      <w:pPr>
        <w:pStyle w:val="ConsPlusNormal0"/>
        <w:jc w:val="both"/>
        <w:rPr>
          <w:rFonts w:ascii="Times New Roman" w:hAnsi="Times New Roman"/>
          <w:sz w:val="28"/>
          <w:szCs w:val="28"/>
        </w:rPr>
      </w:pPr>
      <w:r w:rsidRPr="000236DD">
        <w:rPr>
          <w:rFonts w:ascii="Times New Roman" w:hAnsi="Times New Roman"/>
          <w:sz w:val="28"/>
          <w:szCs w:val="28"/>
        </w:rPr>
        <w:t>Реквизиты доверенно</w:t>
      </w:r>
      <w:r>
        <w:rPr>
          <w:rFonts w:ascii="Times New Roman" w:hAnsi="Times New Roman"/>
          <w:sz w:val="28"/>
          <w:szCs w:val="28"/>
        </w:rPr>
        <w:t>сти (при наличии доверенности):____________________</w:t>
      </w:r>
    </w:p>
    <w:p w:rsidR="00F26B66" w:rsidRPr="001A7CD7" w:rsidRDefault="00F26B66" w:rsidP="00F26B66">
      <w:pPr>
        <w:pStyle w:val="ConsPlusNormal0"/>
        <w:jc w:val="both"/>
        <w:rPr>
          <w:rFonts w:ascii="Times New Roman" w:hAnsi="Times New Roman"/>
        </w:rPr>
      </w:pPr>
      <w:r w:rsidRPr="001A7CD7">
        <w:rPr>
          <w:rFonts w:ascii="Times New Roman" w:hAnsi="Times New Roman"/>
        </w:rPr>
        <w:t>_________________________________________________________________</w:t>
      </w:r>
      <w:r>
        <w:rPr>
          <w:rFonts w:ascii="Times New Roman" w:hAnsi="Times New Roman"/>
        </w:rPr>
        <w:t>______</w:t>
      </w:r>
    </w:p>
    <w:p w:rsidR="00F26B66" w:rsidRPr="001A7CD7" w:rsidRDefault="00F26B66" w:rsidP="00F26B66">
      <w:pPr>
        <w:pStyle w:val="ConsPlusNormal0"/>
        <w:ind w:firstLine="709"/>
        <w:jc w:val="both"/>
        <w:rPr>
          <w:rFonts w:ascii="Times New Roman" w:hAnsi="Times New Roman"/>
        </w:rPr>
      </w:pPr>
      <w:r w:rsidRPr="001A7CD7">
        <w:rPr>
          <w:rFonts w:ascii="Times New Roman" w:hAnsi="Times New Roman"/>
        </w:rPr>
        <w:tab/>
      </w:r>
    </w:p>
    <w:p w:rsidR="00F26B66" w:rsidRPr="00485A8D" w:rsidRDefault="00F26B66" w:rsidP="00F26B66">
      <w:pPr>
        <w:pStyle w:val="ConsPlusNormal0"/>
        <w:jc w:val="both"/>
        <w:rPr>
          <w:rFonts w:ascii="Times New Roman" w:hAnsi="Times New Roman"/>
          <w:sz w:val="28"/>
          <w:szCs w:val="28"/>
        </w:rPr>
      </w:pPr>
      <w:r w:rsidRPr="00485A8D">
        <w:rPr>
          <w:rFonts w:ascii="Times New Roman" w:hAnsi="Times New Roman"/>
          <w:sz w:val="28"/>
          <w:szCs w:val="28"/>
        </w:rPr>
        <w:t>2) Почтовый адрес, по которому необходимо направить результат/ответ (если в поле «Способ направления результата/ответа» выбран вариант «почтовым отправлением»:</w:t>
      </w:r>
    </w:p>
    <w:p w:rsidR="00F26B66" w:rsidRPr="001A7CD7" w:rsidRDefault="00F26B66" w:rsidP="00F26B66">
      <w:pPr>
        <w:pStyle w:val="ConsPlusNormal0"/>
        <w:jc w:val="both"/>
        <w:rPr>
          <w:rFonts w:ascii="Times New Roman" w:hAnsi="Times New Roman"/>
        </w:rPr>
      </w:pPr>
      <w:r w:rsidRPr="001A7CD7">
        <w:rPr>
          <w:rFonts w:ascii="Times New Roman" w:hAnsi="Times New Roman"/>
        </w:rPr>
        <w:t>____________________________________________________________</w:t>
      </w:r>
      <w:r>
        <w:rPr>
          <w:rFonts w:ascii="Times New Roman" w:hAnsi="Times New Roman"/>
        </w:rPr>
        <w:t>_____</w:t>
      </w:r>
      <w:r w:rsidRPr="001A7CD7">
        <w:rPr>
          <w:rFonts w:ascii="Times New Roman" w:hAnsi="Times New Roman"/>
        </w:rPr>
        <w:t>______</w:t>
      </w:r>
    </w:p>
    <w:p w:rsidR="00F26B66" w:rsidRDefault="00F26B66" w:rsidP="00F26B66">
      <w:pPr>
        <w:widowControl w:val="0"/>
        <w:tabs>
          <w:tab w:val="left" w:pos="-4111"/>
        </w:tabs>
        <w:ind w:left="4956" w:right="-6"/>
        <w:outlineLvl w:val="0"/>
        <w:rPr>
          <w:bCs/>
          <w:kern w:val="28"/>
          <w:lang w:eastAsia="en-US"/>
        </w:rPr>
      </w:pPr>
    </w:p>
    <w:p w:rsidR="00F26B66" w:rsidRPr="001A7CD7" w:rsidRDefault="00F26B66" w:rsidP="00F26B66">
      <w:pPr>
        <w:pStyle w:val="ConsPlusNormal0"/>
        <w:spacing w:line="276" w:lineRule="auto"/>
        <w:jc w:val="right"/>
        <w:rPr>
          <w:rFonts w:ascii="Times New Roman" w:hAnsi="Times New Roman"/>
        </w:rPr>
      </w:pPr>
      <w:r w:rsidRPr="001A7CD7">
        <w:rPr>
          <w:rFonts w:ascii="Times New Roman" w:hAnsi="Times New Roman"/>
        </w:rPr>
        <w:t xml:space="preserve">«____» ________________ ______ </w:t>
      </w:r>
      <w:proofErr w:type="gramStart"/>
      <w:r w:rsidRPr="001A7CD7">
        <w:rPr>
          <w:rFonts w:ascii="Times New Roman" w:hAnsi="Times New Roman"/>
        </w:rPr>
        <w:t>г</w:t>
      </w:r>
      <w:proofErr w:type="gramEnd"/>
      <w:r w:rsidRPr="001A7CD7">
        <w:rPr>
          <w:rFonts w:ascii="Times New Roman" w:hAnsi="Times New Roman"/>
        </w:rPr>
        <w:t>.  _______________________________________</w:t>
      </w:r>
    </w:p>
    <w:p w:rsidR="00F26B66" w:rsidRPr="00EC3D60" w:rsidRDefault="00F26B66" w:rsidP="00F26B66">
      <w:pPr>
        <w:pStyle w:val="ConsPlusNormal0"/>
        <w:spacing w:line="276" w:lineRule="auto"/>
        <w:jc w:val="center"/>
        <w:rPr>
          <w:rFonts w:ascii="Times New Roman" w:hAnsi="Times New Roman"/>
          <w:sz w:val="20"/>
          <w:szCs w:val="20"/>
        </w:rPr>
      </w:pPr>
      <w:r w:rsidRPr="00EC3D60">
        <w:rPr>
          <w:rFonts w:ascii="Times New Roman" w:hAnsi="Times New Roman"/>
          <w:sz w:val="20"/>
          <w:szCs w:val="20"/>
        </w:rPr>
        <w:t>(дата)                                                         (подпись заявителя)</w:t>
      </w:r>
    </w:p>
    <w:p w:rsidR="00F26B66" w:rsidRDefault="00F26B66" w:rsidP="00F26B66">
      <w:pPr>
        <w:widowControl w:val="0"/>
        <w:tabs>
          <w:tab w:val="left" w:pos="-4111"/>
        </w:tabs>
        <w:ind w:left="4956" w:right="-6"/>
        <w:outlineLvl w:val="0"/>
        <w:rPr>
          <w:bCs/>
          <w:kern w:val="28"/>
          <w:lang w:eastAsia="en-US"/>
        </w:rPr>
      </w:pPr>
    </w:p>
    <w:p w:rsidR="00F26B66" w:rsidRDefault="00F26B66" w:rsidP="00F26B66">
      <w:pPr>
        <w:widowControl w:val="0"/>
        <w:tabs>
          <w:tab w:val="left" w:pos="-4111"/>
        </w:tabs>
        <w:ind w:left="4956" w:right="-6"/>
        <w:outlineLvl w:val="0"/>
        <w:rPr>
          <w:bCs/>
          <w:kern w:val="28"/>
          <w:lang w:eastAsia="en-US"/>
        </w:rPr>
      </w:pPr>
    </w:p>
    <w:p w:rsidR="00F26B66" w:rsidRDefault="00F26B66" w:rsidP="00F26B66">
      <w:pPr>
        <w:widowControl w:val="0"/>
        <w:tabs>
          <w:tab w:val="left" w:pos="-4111"/>
        </w:tabs>
        <w:ind w:left="4956" w:right="-6"/>
        <w:outlineLvl w:val="0"/>
        <w:rPr>
          <w:bCs/>
          <w:kern w:val="28"/>
          <w:lang w:eastAsia="en-US"/>
        </w:rPr>
      </w:pPr>
    </w:p>
    <w:p w:rsidR="00F26B66" w:rsidRDefault="00F26B66" w:rsidP="00F26B66">
      <w:pPr>
        <w:widowControl w:val="0"/>
        <w:tabs>
          <w:tab w:val="left" w:pos="-4111"/>
        </w:tabs>
        <w:ind w:left="4956" w:right="-6"/>
        <w:outlineLvl w:val="0"/>
        <w:rPr>
          <w:bCs/>
          <w:kern w:val="28"/>
          <w:lang w:eastAsia="en-US"/>
        </w:rPr>
      </w:pPr>
    </w:p>
    <w:p w:rsidR="00F26B66" w:rsidRDefault="00F26B66" w:rsidP="00F26B66">
      <w:pPr>
        <w:widowControl w:val="0"/>
        <w:tabs>
          <w:tab w:val="left" w:pos="-4111"/>
        </w:tabs>
        <w:ind w:left="4956" w:right="-6"/>
        <w:outlineLvl w:val="0"/>
        <w:rPr>
          <w:bCs/>
          <w:kern w:val="28"/>
          <w:lang w:eastAsia="en-US"/>
        </w:rPr>
      </w:pPr>
    </w:p>
    <w:p w:rsidR="00F26B66" w:rsidRDefault="00F26B66" w:rsidP="00F26B66">
      <w:pPr>
        <w:widowControl w:val="0"/>
        <w:tabs>
          <w:tab w:val="left" w:pos="-4111"/>
        </w:tabs>
        <w:ind w:left="4956" w:right="-6"/>
        <w:outlineLvl w:val="0"/>
        <w:rPr>
          <w:bCs/>
          <w:kern w:val="28"/>
          <w:lang w:eastAsia="en-US"/>
        </w:rPr>
      </w:pPr>
    </w:p>
    <w:p w:rsidR="00F26B66" w:rsidRPr="00427E39" w:rsidRDefault="00F26B66" w:rsidP="00F26B66">
      <w:pPr>
        <w:widowControl w:val="0"/>
        <w:tabs>
          <w:tab w:val="left" w:pos="-4111"/>
        </w:tabs>
        <w:ind w:left="4956" w:right="-6"/>
        <w:outlineLvl w:val="0"/>
        <w:rPr>
          <w:bCs/>
          <w:kern w:val="28"/>
          <w:lang w:eastAsia="en-US"/>
        </w:rPr>
      </w:pPr>
    </w:p>
    <w:p w:rsidR="00F26B66" w:rsidRPr="00427E39" w:rsidRDefault="00F26B66" w:rsidP="00F26B66">
      <w:pPr>
        <w:widowControl w:val="0"/>
        <w:tabs>
          <w:tab w:val="left" w:pos="-4111"/>
        </w:tabs>
        <w:ind w:left="4956" w:right="-6"/>
        <w:outlineLvl w:val="0"/>
        <w:rPr>
          <w:bCs/>
          <w:kern w:val="28"/>
          <w:lang w:eastAsia="en-US"/>
        </w:rPr>
      </w:pPr>
    </w:p>
    <w:p w:rsidR="00F26B66" w:rsidRPr="00427E39" w:rsidRDefault="00F26B66" w:rsidP="00F26B66">
      <w:pPr>
        <w:widowControl w:val="0"/>
        <w:tabs>
          <w:tab w:val="left" w:pos="-4111"/>
        </w:tabs>
        <w:ind w:left="4956" w:right="-6"/>
        <w:outlineLvl w:val="0"/>
        <w:rPr>
          <w:bCs/>
          <w:kern w:val="28"/>
          <w:lang w:eastAsia="en-US"/>
        </w:rPr>
      </w:pPr>
    </w:p>
    <w:p w:rsidR="00F26B66" w:rsidRPr="00427E39" w:rsidRDefault="00F26B66" w:rsidP="00F26B66">
      <w:pPr>
        <w:widowControl w:val="0"/>
        <w:tabs>
          <w:tab w:val="left" w:pos="-4111"/>
        </w:tabs>
        <w:ind w:left="4956" w:right="-6"/>
        <w:outlineLvl w:val="0"/>
        <w:rPr>
          <w:bCs/>
          <w:kern w:val="28"/>
          <w:lang w:eastAsia="en-US"/>
        </w:rPr>
      </w:pPr>
    </w:p>
    <w:p w:rsidR="00F26B66" w:rsidRDefault="00F26B66" w:rsidP="00F26B66">
      <w:pPr>
        <w:widowControl w:val="0"/>
        <w:tabs>
          <w:tab w:val="left" w:pos="-4111"/>
        </w:tabs>
        <w:ind w:left="4956" w:right="-6"/>
        <w:outlineLvl w:val="0"/>
        <w:rPr>
          <w:bCs/>
          <w:kern w:val="28"/>
          <w:lang w:eastAsia="en-US"/>
        </w:rPr>
      </w:pPr>
    </w:p>
    <w:p w:rsidR="00F26B66" w:rsidRDefault="00F26B66" w:rsidP="00F26B66">
      <w:pPr>
        <w:widowControl w:val="0"/>
        <w:tabs>
          <w:tab w:val="left" w:pos="-4111"/>
        </w:tabs>
        <w:ind w:left="4956" w:right="-6"/>
        <w:outlineLvl w:val="0"/>
        <w:rPr>
          <w:bCs/>
          <w:kern w:val="28"/>
          <w:lang w:eastAsia="en-US"/>
        </w:rPr>
      </w:pPr>
    </w:p>
    <w:p w:rsidR="00F26B66" w:rsidRDefault="00F26B66" w:rsidP="00F26B66">
      <w:pPr>
        <w:widowControl w:val="0"/>
        <w:tabs>
          <w:tab w:val="left" w:pos="-4111"/>
        </w:tabs>
        <w:ind w:left="4956" w:right="-6"/>
        <w:outlineLvl w:val="0"/>
        <w:rPr>
          <w:bCs/>
          <w:kern w:val="28"/>
          <w:lang w:eastAsia="en-US"/>
        </w:rPr>
      </w:pPr>
    </w:p>
    <w:p w:rsidR="00F26B66" w:rsidRDefault="00F26B66" w:rsidP="00F26B66">
      <w:pPr>
        <w:widowControl w:val="0"/>
        <w:tabs>
          <w:tab w:val="left" w:pos="-4111"/>
        </w:tabs>
        <w:ind w:left="4956" w:right="-6"/>
        <w:outlineLvl w:val="0"/>
        <w:rPr>
          <w:bCs/>
          <w:kern w:val="28"/>
          <w:lang w:eastAsia="en-US"/>
        </w:rPr>
      </w:pPr>
    </w:p>
    <w:p w:rsidR="00F26B66" w:rsidRDefault="00F26B66" w:rsidP="00F26B66">
      <w:pPr>
        <w:widowControl w:val="0"/>
        <w:tabs>
          <w:tab w:val="left" w:pos="-4111"/>
        </w:tabs>
        <w:ind w:left="4956" w:right="-6"/>
        <w:outlineLvl w:val="0"/>
        <w:rPr>
          <w:bCs/>
          <w:kern w:val="28"/>
          <w:lang w:eastAsia="en-US"/>
        </w:rPr>
      </w:pPr>
    </w:p>
    <w:p w:rsidR="00F26B66" w:rsidRDefault="00F26B66" w:rsidP="00F26B66">
      <w:pPr>
        <w:widowControl w:val="0"/>
        <w:tabs>
          <w:tab w:val="left" w:pos="-4111"/>
        </w:tabs>
        <w:ind w:left="4956" w:right="-6"/>
        <w:outlineLvl w:val="0"/>
        <w:rPr>
          <w:bCs/>
          <w:kern w:val="28"/>
          <w:lang w:eastAsia="en-US"/>
        </w:rPr>
      </w:pPr>
    </w:p>
    <w:p w:rsidR="00F26B66" w:rsidRDefault="00F26B66" w:rsidP="00F26B66">
      <w:pPr>
        <w:widowControl w:val="0"/>
        <w:tabs>
          <w:tab w:val="left" w:pos="-4111"/>
        </w:tabs>
        <w:ind w:left="4956" w:right="-6"/>
        <w:outlineLvl w:val="0"/>
        <w:rPr>
          <w:bCs/>
          <w:kern w:val="28"/>
          <w:lang w:eastAsia="en-US"/>
        </w:rPr>
      </w:pPr>
    </w:p>
    <w:p w:rsidR="00F26B66" w:rsidRDefault="00F26B66" w:rsidP="00F26B66">
      <w:pPr>
        <w:widowControl w:val="0"/>
        <w:tabs>
          <w:tab w:val="left" w:pos="-4111"/>
        </w:tabs>
        <w:ind w:left="4956" w:right="-6"/>
        <w:outlineLvl w:val="0"/>
        <w:rPr>
          <w:bCs/>
          <w:kern w:val="28"/>
          <w:lang w:eastAsia="en-US"/>
        </w:rPr>
      </w:pPr>
    </w:p>
    <w:p w:rsidR="00F26B66" w:rsidRDefault="00F26B66" w:rsidP="00F26B66">
      <w:pPr>
        <w:widowControl w:val="0"/>
        <w:tabs>
          <w:tab w:val="left" w:pos="-4111"/>
        </w:tabs>
        <w:ind w:left="2835" w:right="-6"/>
        <w:outlineLvl w:val="0"/>
        <w:rPr>
          <w:szCs w:val="28"/>
        </w:rPr>
      </w:pPr>
      <w:r>
        <w:rPr>
          <w:szCs w:val="28"/>
        </w:rPr>
        <w:t xml:space="preserve">                     </w:t>
      </w:r>
    </w:p>
    <w:p w:rsidR="00F26B66" w:rsidRDefault="00F26B66" w:rsidP="00F26B66">
      <w:pPr>
        <w:widowControl w:val="0"/>
        <w:tabs>
          <w:tab w:val="left" w:pos="-4111"/>
        </w:tabs>
        <w:ind w:left="2835" w:right="-6"/>
        <w:outlineLvl w:val="0"/>
        <w:rPr>
          <w:szCs w:val="28"/>
        </w:rPr>
      </w:pPr>
    </w:p>
    <w:p w:rsidR="00F26B66" w:rsidRDefault="00F26B66" w:rsidP="00F26B66">
      <w:pPr>
        <w:widowControl w:val="0"/>
        <w:tabs>
          <w:tab w:val="left" w:pos="-4111"/>
        </w:tabs>
        <w:ind w:left="2835" w:right="-6"/>
        <w:outlineLvl w:val="0"/>
        <w:rPr>
          <w:szCs w:val="28"/>
        </w:rPr>
      </w:pPr>
    </w:p>
    <w:p w:rsidR="00F26B66" w:rsidRDefault="00F26B66" w:rsidP="00F26B66">
      <w:pPr>
        <w:widowControl w:val="0"/>
        <w:tabs>
          <w:tab w:val="left" w:pos="-4111"/>
        </w:tabs>
        <w:ind w:left="2835" w:right="-6"/>
        <w:outlineLvl w:val="0"/>
        <w:rPr>
          <w:szCs w:val="28"/>
        </w:rPr>
      </w:pPr>
      <w:r>
        <w:rPr>
          <w:szCs w:val="28"/>
        </w:rPr>
        <w:t xml:space="preserve">                     </w:t>
      </w:r>
    </w:p>
    <w:p w:rsidR="00F26B66" w:rsidRDefault="00F26B66" w:rsidP="00F26B66">
      <w:pPr>
        <w:widowControl w:val="0"/>
        <w:tabs>
          <w:tab w:val="left" w:pos="-4111"/>
        </w:tabs>
        <w:ind w:left="2835" w:right="-6"/>
        <w:outlineLvl w:val="0"/>
        <w:rPr>
          <w:szCs w:val="28"/>
        </w:rPr>
      </w:pPr>
    </w:p>
    <w:p w:rsidR="00F26B66" w:rsidRDefault="00F26B66" w:rsidP="00F26B66">
      <w:pPr>
        <w:widowControl w:val="0"/>
        <w:tabs>
          <w:tab w:val="left" w:pos="-4111"/>
        </w:tabs>
        <w:ind w:left="2835" w:right="-6"/>
        <w:outlineLvl w:val="0"/>
        <w:rPr>
          <w:szCs w:val="28"/>
        </w:rPr>
      </w:pPr>
      <w:r>
        <w:rPr>
          <w:szCs w:val="28"/>
        </w:rPr>
        <w:t xml:space="preserve">                      </w:t>
      </w:r>
    </w:p>
    <w:p w:rsidR="00F26B66" w:rsidRDefault="00F26B66" w:rsidP="00F26B66">
      <w:pPr>
        <w:widowControl w:val="0"/>
        <w:tabs>
          <w:tab w:val="left" w:pos="-4111"/>
        </w:tabs>
        <w:ind w:left="2835" w:right="-6"/>
        <w:outlineLvl w:val="0"/>
        <w:rPr>
          <w:szCs w:val="28"/>
        </w:rPr>
      </w:pPr>
    </w:p>
    <w:p w:rsidR="00F26B66" w:rsidRPr="00AE1E71" w:rsidRDefault="00F26B66" w:rsidP="00F26B66">
      <w:pPr>
        <w:widowControl w:val="0"/>
        <w:tabs>
          <w:tab w:val="left" w:pos="-4111"/>
        </w:tabs>
        <w:ind w:left="2835" w:right="-6"/>
        <w:outlineLvl w:val="0"/>
      </w:pPr>
    </w:p>
    <w:p w:rsidR="00F26B66" w:rsidRDefault="00F26B66" w:rsidP="00F26B66">
      <w:pPr>
        <w:pStyle w:val="ConsPlusNormal0"/>
        <w:spacing w:line="276" w:lineRule="auto"/>
        <w:jc w:val="right"/>
        <w:outlineLvl w:val="0"/>
        <w:rPr>
          <w:rFonts w:ascii="Times New Roman" w:hAnsi="Times New Roman"/>
          <w:sz w:val="28"/>
          <w:szCs w:val="28"/>
        </w:rPr>
      </w:pPr>
    </w:p>
    <w:p w:rsidR="00F26B66" w:rsidRPr="00AE1E71" w:rsidRDefault="00F26B66" w:rsidP="00F26B66">
      <w:pPr>
        <w:pStyle w:val="ConsPlusNormal0"/>
        <w:spacing w:line="276" w:lineRule="auto"/>
        <w:jc w:val="right"/>
        <w:outlineLvl w:val="0"/>
        <w:rPr>
          <w:rFonts w:ascii="Times New Roman" w:hAnsi="Times New Roman"/>
          <w:sz w:val="24"/>
          <w:szCs w:val="24"/>
        </w:rPr>
      </w:pPr>
      <w:r>
        <w:rPr>
          <w:rFonts w:ascii="Times New Roman" w:hAnsi="Times New Roman"/>
          <w:sz w:val="24"/>
          <w:szCs w:val="24"/>
        </w:rPr>
        <w:lastRenderedPageBreak/>
        <w:t xml:space="preserve">             Приложение 6</w:t>
      </w:r>
    </w:p>
    <w:p w:rsidR="00F26B66" w:rsidRPr="00AE1E71" w:rsidRDefault="00F26B66" w:rsidP="00F26B66">
      <w:pPr>
        <w:autoSpaceDE w:val="0"/>
        <w:autoSpaceDN w:val="0"/>
        <w:adjustRightInd w:val="0"/>
        <w:jc w:val="right"/>
      </w:pPr>
      <w:r>
        <w:t xml:space="preserve">                                                                         </w:t>
      </w:r>
      <w:r w:rsidRPr="00AE1E71">
        <w:t>к административному регламенту</w:t>
      </w:r>
    </w:p>
    <w:p w:rsidR="00F26B66" w:rsidRPr="00AE1E71" w:rsidRDefault="00F26B66" w:rsidP="00F26B66">
      <w:pPr>
        <w:autoSpaceDE w:val="0"/>
        <w:autoSpaceDN w:val="0"/>
        <w:adjustRightInd w:val="0"/>
        <w:ind w:firstLine="709"/>
        <w:jc w:val="right"/>
      </w:pPr>
      <w:r>
        <w:t xml:space="preserve">                                          </w:t>
      </w:r>
      <w:r w:rsidRPr="00AE1E71">
        <w:t>предоставления муниципальной услуги</w:t>
      </w:r>
    </w:p>
    <w:p w:rsidR="00F26B66" w:rsidRDefault="00F26B66" w:rsidP="00F26B66">
      <w:pPr>
        <w:pStyle w:val="ConsPlusNormal0"/>
        <w:spacing w:line="276" w:lineRule="auto"/>
        <w:ind w:firstLine="709"/>
        <w:jc w:val="right"/>
        <w:outlineLvl w:val="0"/>
        <w:rPr>
          <w:rFonts w:ascii="Times New Roman" w:hAnsi="Times New Roman"/>
          <w:sz w:val="28"/>
          <w:szCs w:val="28"/>
        </w:rPr>
      </w:pPr>
    </w:p>
    <w:p w:rsidR="00F26B66" w:rsidRDefault="00F26B66" w:rsidP="00F26B66">
      <w:pPr>
        <w:autoSpaceDE w:val="0"/>
        <w:autoSpaceDN w:val="0"/>
        <w:adjustRightInd w:val="0"/>
        <w:ind w:firstLine="2268"/>
        <w:rPr>
          <w:szCs w:val="28"/>
        </w:rPr>
      </w:pPr>
      <w:r>
        <w:rPr>
          <w:szCs w:val="28"/>
        </w:rPr>
        <w:t>от кого</w:t>
      </w:r>
      <w:r w:rsidRPr="00ED5707">
        <w:rPr>
          <w:szCs w:val="28"/>
        </w:rPr>
        <w:t xml:space="preserve">: наименование </w:t>
      </w:r>
      <w:r>
        <w:rPr>
          <w:szCs w:val="28"/>
        </w:rPr>
        <w:t xml:space="preserve">органа местного самоуправления                        </w:t>
      </w:r>
    </w:p>
    <w:p w:rsidR="00F26B66" w:rsidRPr="00ED5707" w:rsidRDefault="00F26B66" w:rsidP="00F26B66">
      <w:pPr>
        <w:autoSpaceDE w:val="0"/>
        <w:autoSpaceDN w:val="0"/>
        <w:adjustRightInd w:val="0"/>
        <w:ind w:firstLine="2268"/>
        <w:rPr>
          <w:szCs w:val="28"/>
        </w:rPr>
      </w:pPr>
      <w:r>
        <w:rPr>
          <w:szCs w:val="28"/>
        </w:rPr>
        <w:t xml:space="preserve">              </w:t>
      </w:r>
      <w:r w:rsidRPr="00ED5707">
        <w:rPr>
          <w:szCs w:val="28"/>
        </w:rPr>
        <w:t xml:space="preserve">муниципального образования </w:t>
      </w:r>
    </w:p>
    <w:p w:rsidR="00F26B66" w:rsidRPr="00ED5707" w:rsidRDefault="00F26B66" w:rsidP="00F26B66">
      <w:pPr>
        <w:tabs>
          <w:tab w:val="left" w:pos="2268"/>
        </w:tabs>
        <w:autoSpaceDE w:val="0"/>
        <w:autoSpaceDN w:val="0"/>
        <w:adjustRightInd w:val="0"/>
        <w:ind w:left="2268"/>
        <w:rPr>
          <w:szCs w:val="28"/>
        </w:rPr>
      </w:pPr>
      <w:r>
        <w:rPr>
          <w:szCs w:val="28"/>
        </w:rPr>
        <w:t>кому</w:t>
      </w:r>
      <w:r w:rsidRPr="00ED5707">
        <w:rPr>
          <w:szCs w:val="28"/>
        </w:rPr>
        <w:t>:______________</w:t>
      </w:r>
      <w:r>
        <w:rPr>
          <w:szCs w:val="28"/>
        </w:rPr>
        <w:t>_____________________________</w:t>
      </w:r>
    </w:p>
    <w:p w:rsidR="00F26B66" w:rsidRPr="006C4FEF" w:rsidRDefault="00F26B66" w:rsidP="00F26B66">
      <w:pPr>
        <w:tabs>
          <w:tab w:val="left" w:pos="2268"/>
        </w:tabs>
        <w:autoSpaceDE w:val="0"/>
        <w:autoSpaceDN w:val="0"/>
        <w:adjustRightInd w:val="0"/>
        <w:ind w:left="2268"/>
        <w:jc w:val="center"/>
      </w:pPr>
      <w:r w:rsidRPr="00FB4135">
        <w:rPr>
          <w:sz w:val="20"/>
          <w:szCs w:val="20"/>
        </w:rPr>
        <w:t xml:space="preserve">(ФИО </w:t>
      </w:r>
      <w:r>
        <w:rPr>
          <w:sz w:val="20"/>
          <w:szCs w:val="20"/>
        </w:rPr>
        <w:t>физического лица - застройщика)</w:t>
      </w:r>
      <w:r w:rsidRPr="006C4FEF">
        <w:t xml:space="preserve">                   ______________________________________________________</w:t>
      </w:r>
      <w:r>
        <w:t>___</w:t>
      </w:r>
    </w:p>
    <w:p w:rsidR="00F26B66" w:rsidRPr="006C4FEF" w:rsidRDefault="00F26B66" w:rsidP="00F26B66">
      <w:pPr>
        <w:tabs>
          <w:tab w:val="left" w:pos="2268"/>
        </w:tabs>
        <w:autoSpaceDE w:val="0"/>
        <w:autoSpaceDN w:val="0"/>
        <w:adjustRightInd w:val="0"/>
        <w:ind w:left="2268"/>
        <w:jc w:val="center"/>
      </w:pPr>
      <w:proofErr w:type="gramStart"/>
      <w:r w:rsidRPr="00FB4135">
        <w:rPr>
          <w:sz w:val="20"/>
          <w:szCs w:val="20"/>
        </w:rPr>
        <w:t>(</w:t>
      </w:r>
      <w:r w:rsidRPr="00542421">
        <w:rPr>
          <w:sz w:val="20"/>
          <w:szCs w:val="20"/>
        </w:rPr>
        <w:t xml:space="preserve">организационно-правовая форма, наименование </w:t>
      </w:r>
      <w:r>
        <w:rPr>
          <w:sz w:val="20"/>
          <w:szCs w:val="20"/>
        </w:rPr>
        <w:t>(</w:t>
      </w:r>
      <w:r w:rsidRPr="00542421">
        <w:rPr>
          <w:sz w:val="20"/>
          <w:szCs w:val="20"/>
        </w:rPr>
        <w:t xml:space="preserve">юридического лица, </w:t>
      </w:r>
      <w:r>
        <w:rPr>
          <w:sz w:val="20"/>
          <w:szCs w:val="20"/>
        </w:rPr>
        <w:t>юридического лица-</w:t>
      </w:r>
      <w:r w:rsidRPr="00542421">
        <w:rPr>
          <w:sz w:val="20"/>
          <w:szCs w:val="20"/>
        </w:rPr>
        <w:t>застройщика)</w:t>
      </w:r>
      <w:r w:rsidRPr="006C4FEF">
        <w:t xml:space="preserve">                 ______________________________________________________</w:t>
      </w:r>
      <w:r>
        <w:t>__</w:t>
      </w:r>
      <w:r w:rsidRPr="006C4FEF">
        <w:t>__</w:t>
      </w:r>
      <w:proofErr w:type="gramEnd"/>
    </w:p>
    <w:p w:rsidR="00F26B66" w:rsidRDefault="00F26B66" w:rsidP="00F26B66">
      <w:pPr>
        <w:tabs>
          <w:tab w:val="left" w:pos="2268"/>
        </w:tabs>
        <w:autoSpaceDE w:val="0"/>
        <w:autoSpaceDN w:val="0"/>
        <w:adjustRightInd w:val="0"/>
        <w:ind w:left="2268"/>
      </w:pPr>
      <w:r>
        <w:t xml:space="preserve">  </w:t>
      </w:r>
    </w:p>
    <w:p w:rsidR="00F26B66" w:rsidRDefault="00F26B66" w:rsidP="00F26B66">
      <w:pPr>
        <w:tabs>
          <w:tab w:val="left" w:pos="2268"/>
        </w:tabs>
        <w:autoSpaceDE w:val="0"/>
        <w:autoSpaceDN w:val="0"/>
        <w:adjustRightInd w:val="0"/>
        <w:ind w:left="2268"/>
      </w:pPr>
      <w:r w:rsidRPr="006C4FEF">
        <w:t>________________</w:t>
      </w:r>
      <w:r>
        <w:t>__________________________________________</w:t>
      </w:r>
    </w:p>
    <w:p w:rsidR="00F26B66" w:rsidRPr="00FB4135" w:rsidRDefault="00F26B66" w:rsidP="00F26B66">
      <w:pPr>
        <w:autoSpaceDE w:val="0"/>
        <w:autoSpaceDN w:val="0"/>
        <w:adjustRightInd w:val="0"/>
        <w:ind w:left="2268"/>
        <w:rPr>
          <w:sz w:val="20"/>
          <w:szCs w:val="20"/>
        </w:rPr>
      </w:pPr>
      <w:r w:rsidRPr="00FB4135">
        <w:rPr>
          <w:sz w:val="20"/>
          <w:szCs w:val="20"/>
        </w:rPr>
        <w:t>Для физических лиц указываются: реквизиты документа, удостоверяющего личность (серия, номер, кем и когда выдан), место жительства, номер телефона;</w:t>
      </w:r>
    </w:p>
    <w:p w:rsidR="00F26B66" w:rsidRPr="00FB4135" w:rsidRDefault="00F26B66" w:rsidP="00F26B66">
      <w:pPr>
        <w:autoSpaceDE w:val="0"/>
        <w:autoSpaceDN w:val="0"/>
        <w:adjustRightInd w:val="0"/>
        <w:ind w:left="2268"/>
        <w:rPr>
          <w:sz w:val="20"/>
          <w:szCs w:val="20"/>
        </w:rPr>
      </w:pPr>
      <w:r w:rsidRPr="00FB4135">
        <w:rPr>
          <w:sz w:val="20"/>
          <w:szCs w:val="20"/>
        </w:rPr>
        <w:t xml:space="preserve"> для представителя физического лица указываются: фамилия, имя, отчество представителя, реквизиты доверенности, которая прилагается к заявлению.</w:t>
      </w:r>
    </w:p>
    <w:p w:rsidR="00F26B66" w:rsidRPr="00427E39" w:rsidRDefault="00F26B66" w:rsidP="00F26B66">
      <w:pPr>
        <w:autoSpaceDE w:val="0"/>
        <w:autoSpaceDN w:val="0"/>
        <w:adjustRightInd w:val="0"/>
        <w:ind w:left="2268"/>
        <w:rPr>
          <w:rFonts w:ascii="Courier New" w:hAnsi="Courier New" w:cs="Courier New"/>
          <w:b/>
          <w:kern w:val="28"/>
          <w:szCs w:val="28"/>
          <w:lang w:eastAsia="ru-RU"/>
        </w:rPr>
      </w:pPr>
      <w:r w:rsidRPr="00FB4135">
        <w:rPr>
          <w:sz w:val="20"/>
          <w:szCs w:val="20"/>
        </w:rPr>
        <w:t>Для юридических лиц указываются: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r w:rsidRPr="00427E39">
        <w:rPr>
          <w:rFonts w:cs="Courier New"/>
          <w:b/>
          <w:szCs w:val="28"/>
          <w:lang w:eastAsia="ru-RU"/>
        </w:rPr>
        <w:t xml:space="preserve">                                        </w:t>
      </w:r>
    </w:p>
    <w:p w:rsidR="00F26B66" w:rsidRDefault="00F26B66" w:rsidP="00F26B66">
      <w:pPr>
        <w:autoSpaceDE w:val="0"/>
        <w:autoSpaceDN w:val="0"/>
        <w:adjustRightInd w:val="0"/>
        <w:jc w:val="center"/>
        <w:rPr>
          <w:rFonts w:cs="Courier New"/>
          <w:b/>
          <w:szCs w:val="28"/>
          <w:lang w:eastAsia="ru-RU"/>
        </w:rPr>
      </w:pPr>
    </w:p>
    <w:p w:rsidR="00F26B66" w:rsidRPr="00427E39" w:rsidRDefault="00F26B66" w:rsidP="00F26B66">
      <w:pPr>
        <w:autoSpaceDE w:val="0"/>
        <w:autoSpaceDN w:val="0"/>
        <w:adjustRightInd w:val="0"/>
        <w:jc w:val="center"/>
        <w:rPr>
          <w:rFonts w:cs="Courier New"/>
          <w:b/>
          <w:szCs w:val="28"/>
          <w:lang w:eastAsia="ru-RU"/>
        </w:rPr>
      </w:pPr>
      <w:r w:rsidRPr="00427E39">
        <w:rPr>
          <w:rFonts w:cs="Courier New"/>
          <w:b/>
          <w:szCs w:val="28"/>
          <w:lang w:eastAsia="ru-RU"/>
        </w:rPr>
        <w:t>УВЕДОМЛЕНИЕ</w:t>
      </w:r>
    </w:p>
    <w:p w:rsidR="00F26B66" w:rsidRPr="00427E39" w:rsidRDefault="00F26B66" w:rsidP="00F26B66">
      <w:pPr>
        <w:autoSpaceDE w:val="0"/>
        <w:autoSpaceDN w:val="0"/>
        <w:adjustRightInd w:val="0"/>
        <w:jc w:val="center"/>
        <w:rPr>
          <w:rFonts w:cs="Courier New"/>
          <w:b/>
          <w:lang w:eastAsia="ru-RU"/>
        </w:rPr>
      </w:pPr>
      <w:r w:rsidRPr="00427E39">
        <w:rPr>
          <w:rFonts w:cs="Courier New"/>
          <w:b/>
          <w:szCs w:val="28"/>
          <w:lang w:eastAsia="ru-RU"/>
        </w:rPr>
        <w:t xml:space="preserve">о внесении изменений в разрешение на строительство </w:t>
      </w:r>
    </w:p>
    <w:p w:rsidR="00F26B66" w:rsidRPr="00427E39" w:rsidRDefault="00F26B66" w:rsidP="00F26B66">
      <w:pPr>
        <w:autoSpaceDE w:val="0"/>
        <w:autoSpaceDN w:val="0"/>
        <w:adjustRightInd w:val="0"/>
        <w:jc w:val="center"/>
        <w:rPr>
          <w:rFonts w:cs="Courier New"/>
          <w:b/>
          <w:lang w:eastAsia="ru-RU"/>
        </w:rPr>
      </w:pPr>
    </w:p>
    <w:p w:rsidR="00F26B66" w:rsidRPr="00542421" w:rsidRDefault="00F26B66" w:rsidP="00F26B66">
      <w:pPr>
        <w:autoSpaceDE w:val="0"/>
        <w:autoSpaceDN w:val="0"/>
        <w:adjustRightInd w:val="0"/>
        <w:ind w:firstLine="708"/>
        <w:jc w:val="both"/>
        <w:rPr>
          <w:rFonts w:eastAsia="Calibri"/>
          <w:szCs w:val="28"/>
          <w:lang w:eastAsia="ru-RU"/>
        </w:rPr>
      </w:pPr>
      <w:r w:rsidRPr="00542421">
        <w:rPr>
          <w:szCs w:val="28"/>
          <w:lang w:eastAsia="ru-RU"/>
        </w:rPr>
        <w:t xml:space="preserve">В соответствии с частью 21.16 статьи 51 Градостроительного кодекса Российской Федерации, </w:t>
      </w:r>
      <w:r w:rsidRPr="003E4C59">
        <w:rPr>
          <w:b/>
          <w:i/>
          <w:szCs w:val="28"/>
        </w:rPr>
        <w:t>&lt;</w:t>
      </w:r>
      <w:r w:rsidRPr="003E4C59">
        <w:rPr>
          <w:i/>
          <w:szCs w:val="28"/>
        </w:rPr>
        <w:t>наименование органа местного самоуправления</w:t>
      </w:r>
      <w:r w:rsidRPr="00542421">
        <w:rPr>
          <w:szCs w:val="28"/>
        </w:rPr>
        <w:t xml:space="preserve"> </w:t>
      </w:r>
      <w:r w:rsidRPr="00542421">
        <w:rPr>
          <w:i/>
          <w:szCs w:val="28"/>
        </w:rPr>
        <w:t>муниципального образования</w:t>
      </w:r>
      <w:r w:rsidRPr="00ED5707">
        <w:rPr>
          <w:szCs w:val="28"/>
        </w:rPr>
        <w:t xml:space="preserve"> </w:t>
      </w:r>
      <w:r w:rsidRPr="003E4C59">
        <w:rPr>
          <w:i/>
          <w:szCs w:val="28"/>
        </w:rPr>
        <w:t>&gt;</w:t>
      </w:r>
      <w:r w:rsidRPr="003E4C59">
        <w:rPr>
          <w:szCs w:val="28"/>
        </w:rPr>
        <w:t xml:space="preserve"> </w:t>
      </w:r>
      <w:r w:rsidRPr="00542421">
        <w:rPr>
          <w:szCs w:val="28"/>
          <w:lang w:eastAsia="ru-RU"/>
        </w:rPr>
        <w:t xml:space="preserve">уведомляет   о внесении изменений в разрешение на строительство </w:t>
      </w:r>
    </w:p>
    <w:p w:rsidR="00F26B66" w:rsidRPr="00427E39" w:rsidRDefault="00F26B66" w:rsidP="00F26B66">
      <w:pPr>
        <w:autoSpaceDE w:val="0"/>
        <w:autoSpaceDN w:val="0"/>
        <w:adjustRightInd w:val="0"/>
        <w:jc w:val="both"/>
        <w:rPr>
          <w:rFonts w:cs="Courier New"/>
          <w:szCs w:val="28"/>
          <w:lang w:eastAsia="ru-RU"/>
        </w:rPr>
      </w:pPr>
      <w:r w:rsidRPr="00427E39">
        <w:rPr>
          <w:rFonts w:cs="Courier New"/>
          <w:szCs w:val="28"/>
          <w:lang w:eastAsia="ru-RU"/>
        </w:rPr>
        <w:t xml:space="preserve">от "___" ____________ 20_____ г. № _____________________, срок действия </w:t>
      </w:r>
    </w:p>
    <w:p w:rsidR="00F26B66" w:rsidRPr="00427E39" w:rsidRDefault="00F26B66" w:rsidP="00F26B66">
      <w:pPr>
        <w:autoSpaceDE w:val="0"/>
        <w:autoSpaceDN w:val="0"/>
        <w:adjustRightInd w:val="0"/>
        <w:jc w:val="both"/>
        <w:rPr>
          <w:rFonts w:cs="Courier New"/>
          <w:szCs w:val="28"/>
          <w:lang w:eastAsia="ru-RU"/>
        </w:rPr>
      </w:pPr>
      <w:proofErr w:type="gramStart"/>
      <w:r w:rsidRPr="00427E39">
        <w:rPr>
          <w:rFonts w:cs="Courier New"/>
          <w:szCs w:val="28"/>
          <w:lang w:eastAsia="ru-RU"/>
        </w:rPr>
        <w:t>которого  установлен до "___" ____________ 20__ г.</w:t>
      </w:r>
      <w:proofErr w:type="gramEnd"/>
    </w:p>
    <w:p w:rsidR="00F26B66" w:rsidRPr="00427E39" w:rsidRDefault="00F26B66" w:rsidP="00F26B66">
      <w:pPr>
        <w:autoSpaceDE w:val="0"/>
        <w:autoSpaceDN w:val="0"/>
        <w:adjustRightInd w:val="0"/>
        <w:rPr>
          <w:rFonts w:cs="Courier New"/>
          <w:szCs w:val="28"/>
          <w:lang w:eastAsia="ru-RU"/>
        </w:rPr>
      </w:pPr>
      <w:r w:rsidRPr="00427E39">
        <w:rPr>
          <w:rFonts w:cs="Courier New"/>
          <w:szCs w:val="28"/>
          <w:lang w:eastAsia="ru-RU"/>
        </w:rPr>
        <w:t>__________________________________________________________________</w:t>
      </w:r>
    </w:p>
    <w:p w:rsidR="00F26B66" w:rsidRPr="00427E39" w:rsidRDefault="00F26B66" w:rsidP="00F26B66">
      <w:pPr>
        <w:autoSpaceDE w:val="0"/>
        <w:autoSpaceDN w:val="0"/>
        <w:adjustRightInd w:val="0"/>
        <w:rPr>
          <w:sz w:val="20"/>
          <w:szCs w:val="20"/>
          <w:lang w:eastAsia="ru-RU"/>
        </w:rPr>
      </w:pPr>
      <w:r w:rsidRPr="00427E39">
        <w:rPr>
          <w:sz w:val="20"/>
          <w:szCs w:val="20"/>
          <w:lang w:eastAsia="ru-RU"/>
        </w:rPr>
        <w:t xml:space="preserve">          </w:t>
      </w:r>
      <w:proofErr w:type="gramStart"/>
      <w:r w:rsidRPr="00427E39">
        <w:rPr>
          <w:sz w:val="20"/>
          <w:szCs w:val="20"/>
          <w:lang w:eastAsia="ru-RU"/>
        </w:rPr>
        <w:t xml:space="preserve">(наименование объекта капитального строительства, линейного объекта  (этапа строительства) в      </w:t>
      </w:r>
      <w:proofErr w:type="gramEnd"/>
    </w:p>
    <w:p w:rsidR="00F26B66" w:rsidRPr="00427E39" w:rsidRDefault="00F26B66" w:rsidP="00F26B66">
      <w:pPr>
        <w:autoSpaceDE w:val="0"/>
        <w:autoSpaceDN w:val="0"/>
        <w:adjustRightInd w:val="0"/>
        <w:rPr>
          <w:rFonts w:cs="Courier New"/>
          <w:sz w:val="20"/>
          <w:szCs w:val="20"/>
          <w:lang w:eastAsia="ru-RU"/>
        </w:rPr>
      </w:pPr>
      <w:r w:rsidRPr="00427E39">
        <w:rPr>
          <w:sz w:val="20"/>
          <w:szCs w:val="20"/>
          <w:lang w:eastAsia="ru-RU"/>
        </w:rPr>
        <w:t xml:space="preserve">                </w:t>
      </w:r>
      <w:proofErr w:type="gramStart"/>
      <w:r w:rsidRPr="00427E39">
        <w:rPr>
          <w:sz w:val="20"/>
          <w:szCs w:val="20"/>
          <w:lang w:eastAsia="ru-RU"/>
        </w:rPr>
        <w:t>соответствии</w:t>
      </w:r>
      <w:proofErr w:type="gramEnd"/>
      <w:r w:rsidRPr="00427E39">
        <w:rPr>
          <w:sz w:val="20"/>
          <w:szCs w:val="20"/>
          <w:lang w:eastAsia="ru-RU"/>
        </w:rPr>
        <w:t xml:space="preserve"> с утвержденной застройщиком или заказчиком проектной документацией</w:t>
      </w:r>
      <w:r w:rsidRPr="00427E39">
        <w:rPr>
          <w:rFonts w:cs="Courier New"/>
          <w:sz w:val="20"/>
          <w:szCs w:val="20"/>
          <w:lang w:eastAsia="ru-RU"/>
        </w:rPr>
        <w:t>)</w:t>
      </w:r>
    </w:p>
    <w:p w:rsidR="00F26B66" w:rsidRPr="00427E39" w:rsidRDefault="00F26B66" w:rsidP="00F26B66">
      <w:pPr>
        <w:autoSpaceDE w:val="0"/>
        <w:autoSpaceDN w:val="0"/>
        <w:adjustRightInd w:val="0"/>
        <w:rPr>
          <w:rFonts w:cs="Courier New"/>
          <w:sz w:val="20"/>
          <w:szCs w:val="20"/>
          <w:lang w:eastAsia="ru-RU"/>
        </w:rPr>
      </w:pPr>
      <w:r w:rsidRPr="00427E39">
        <w:rPr>
          <w:rFonts w:cs="Courier New"/>
          <w:sz w:val="20"/>
          <w:szCs w:val="20"/>
          <w:lang w:eastAsia="ru-RU"/>
        </w:rPr>
        <w:t>_____________________________________________________________________________________________,</w:t>
      </w:r>
    </w:p>
    <w:p w:rsidR="00F26B66" w:rsidRPr="00427E39" w:rsidRDefault="00F26B66" w:rsidP="00F26B66">
      <w:pPr>
        <w:autoSpaceDE w:val="0"/>
        <w:autoSpaceDN w:val="0"/>
        <w:adjustRightInd w:val="0"/>
        <w:rPr>
          <w:rFonts w:cs="Courier New"/>
          <w:sz w:val="20"/>
          <w:szCs w:val="20"/>
          <w:lang w:eastAsia="ru-RU"/>
        </w:rPr>
      </w:pPr>
    </w:p>
    <w:p w:rsidR="00F26B66" w:rsidRPr="00427E39" w:rsidRDefault="00F26B66" w:rsidP="00F26B66">
      <w:pPr>
        <w:autoSpaceDE w:val="0"/>
        <w:autoSpaceDN w:val="0"/>
        <w:adjustRightInd w:val="0"/>
        <w:rPr>
          <w:rFonts w:cs="Courier New"/>
          <w:sz w:val="20"/>
          <w:szCs w:val="20"/>
          <w:lang w:eastAsia="ru-RU"/>
        </w:rPr>
      </w:pPr>
      <w:proofErr w:type="gramStart"/>
      <w:r w:rsidRPr="00427E39">
        <w:rPr>
          <w:rFonts w:cs="Courier New"/>
          <w:szCs w:val="28"/>
          <w:lang w:eastAsia="ru-RU"/>
        </w:rPr>
        <w:t>расположенного</w:t>
      </w:r>
      <w:proofErr w:type="gramEnd"/>
      <w:r w:rsidRPr="00427E39">
        <w:rPr>
          <w:rFonts w:cs="Courier New"/>
          <w:szCs w:val="28"/>
          <w:lang w:eastAsia="ru-RU"/>
        </w:rPr>
        <w:t xml:space="preserve">  по    адресу:_______</w:t>
      </w:r>
      <w:r>
        <w:rPr>
          <w:rFonts w:cs="Courier New"/>
          <w:szCs w:val="28"/>
          <w:lang w:eastAsia="ru-RU"/>
        </w:rPr>
        <w:t>__________________________________</w:t>
      </w:r>
    </w:p>
    <w:p w:rsidR="00F26B66" w:rsidRPr="00427E39" w:rsidRDefault="00F26B66" w:rsidP="00F26B66">
      <w:pPr>
        <w:autoSpaceDE w:val="0"/>
        <w:autoSpaceDN w:val="0"/>
        <w:adjustRightInd w:val="0"/>
        <w:jc w:val="both"/>
        <w:rPr>
          <w:rFonts w:cs="Courier New"/>
          <w:szCs w:val="28"/>
          <w:lang w:eastAsia="ru-RU"/>
        </w:rPr>
      </w:pPr>
    </w:p>
    <w:p w:rsidR="00F26B66" w:rsidRPr="00427E39" w:rsidRDefault="00F26B66" w:rsidP="00F26B66">
      <w:pPr>
        <w:autoSpaceDE w:val="0"/>
        <w:autoSpaceDN w:val="0"/>
        <w:adjustRightInd w:val="0"/>
        <w:jc w:val="both"/>
        <w:rPr>
          <w:rFonts w:cs="Courier New"/>
          <w:szCs w:val="28"/>
          <w:lang w:eastAsia="ru-RU"/>
        </w:rPr>
      </w:pPr>
      <w:r>
        <w:rPr>
          <w:rFonts w:cs="Courier New"/>
          <w:szCs w:val="28"/>
          <w:lang w:eastAsia="ru-RU"/>
        </w:rPr>
        <w:lastRenderedPageBreak/>
        <w:t>Уполномоченное лицо</w:t>
      </w:r>
      <w:r w:rsidRPr="00542421">
        <w:rPr>
          <w:i/>
          <w:szCs w:val="28"/>
        </w:rPr>
        <w:t xml:space="preserve"> </w:t>
      </w:r>
      <w:r w:rsidRPr="00494ABF">
        <w:rPr>
          <w:szCs w:val="28"/>
        </w:rPr>
        <w:t>органа местного самоуправления муниципального образования</w:t>
      </w:r>
      <w:r>
        <w:rPr>
          <w:szCs w:val="28"/>
        </w:rPr>
        <w:t>______________________________________________________</w:t>
      </w:r>
    </w:p>
    <w:p w:rsidR="00F26B66" w:rsidRPr="00A313ED" w:rsidRDefault="00F26B66" w:rsidP="00F26B66">
      <w:pPr>
        <w:autoSpaceDE w:val="0"/>
        <w:autoSpaceDN w:val="0"/>
        <w:adjustRightInd w:val="0"/>
        <w:jc w:val="both"/>
        <w:rPr>
          <w:rFonts w:cs="Courier New"/>
          <w:sz w:val="20"/>
          <w:szCs w:val="20"/>
          <w:lang w:eastAsia="ru-RU"/>
        </w:rPr>
      </w:pPr>
      <w:r>
        <w:rPr>
          <w:i/>
          <w:szCs w:val="28"/>
          <w:lang w:eastAsia="ru-RU"/>
        </w:rPr>
        <w:t xml:space="preserve">                                                               ( </w:t>
      </w:r>
      <w:r w:rsidRPr="00A313ED">
        <w:rPr>
          <w:i/>
          <w:sz w:val="20"/>
          <w:szCs w:val="20"/>
          <w:lang w:eastAsia="ru-RU"/>
        </w:rPr>
        <w:t>подпись</w:t>
      </w:r>
      <w:r>
        <w:rPr>
          <w:i/>
          <w:sz w:val="20"/>
          <w:szCs w:val="20"/>
          <w:lang w:eastAsia="ru-RU"/>
        </w:rPr>
        <w:t>)</w:t>
      </w:r>
    </w:p>
    <w:p w:rsidR="00F26B66" w:rsidRPr="00427E39" w:rsidRDefault="00F26B66" w:rsidP="00F26B66">
      <w:pPr>
        <w:autoSpaceDE w:val="0"/>
        <w:autoSpaceDN w:val="0"/>
        <w:adjustRightInd w:val="0"/>
        <w:jc w:val="both"/>
        <w:rPr>
          <w:rFonts w:cs="Courier New"/>
          <w:szCs w:val="28"/>
          <w:lang w:eastAsia="ru-RU"/>
        </w:rPr>
      </w:pPr>
    </w:p>
    <w:p w:rsidR="00F26B66" w:rsidRPr="00427E39" w:rsidRDefault="00F26B66" w:rsidP="00F26B66">
      <w:pPr>
        <w:autoSpaceDE w:val="0"/>
        <w:autoSpaceDN w:val="0"/>
        <w:adjustRightInd w:val="0"/>
        <w:spacing w:after="200"/>
        <w:jc w:val="both"/>
        <w:rPr>
          <w:i/>
          <w:szCs w:val="28"/>
          <w:lang w:eastAsia="ru-RU"/>
        </w:rPr>
      </w:pPr>
    </w:p>
    <w:p w:rsidR="00F26B66" w:rsidRPr="00427E39" w:rsidRDefault="00F26B66" w:rsidP="00F26B66">
      <w:pPr>
        <w:autoSpaceDE w:val="0"/>
        <w:autoSpaceDN w:val="0"/>
        <w:adjustRightInd w:val="0"/>
        <w:spacing w:line="360" w:lineRule="auto"/>
        <w:rPr>
          <w:i/>
          <w:szCs w:val="28"/>
          <w:lang w:eastAsia="ru-RU"/>
        </w:rPr>
      </w:pPr>
      <w:r w:rsidRPr="00427E39">
        <w:rPr>
          <w:i/>
          <w:szCs w:val="28"/>
          <w:lang w:eastAsia="ru-RU"/>
        </w:rPr>
        <w:t xml:space="preserve">"____"____________ ______ г.                     </w:t>
      </w:r>
      <w:r>
        <w:rPr>
          <w:i/>
          <w:szCs w:val="28"/>
          <w:lang w:eastAsia="ru-RU"/>
        </w:rPr>
        <w:t xml:space="preserve">                           (</w:t>
      </w:r>
      <w:r w:rsidRPr="00427E39">
        <w:rPr>
          <w:i/>
          <w:szCs w:val="28"/>
          <w:lang w:eastAsia="ru-RU"/>
        </w:rPr>
        <w:t>печать</w:t>
      </w:r>
      <w:r>
        <w:rPr>
          <w:i/>
          <w:szCs w:val="28"/>
          <w:lang w:eastAsia="ru-RU"/>
        </w:rPr>
        <w:t>)</w:t>
      </w:r>
    </w:p>
    <w:p w:rsidR="00F26B66" w:rsidRPr="00A313ED" w:rsidRDefault="00F26B66" w:rsidP="00F26B66">
      <w:pPr>
        <w:tabs>
          <w:tab w:val="left" w:pos="1418"/>
          <w:tab w:val="left" w:pos="3544"/>
        </w:tabs>
        <w:autoSpaceDE w:val="0"/>
        <w:autoSpaceDN w:val="0"/>
        <w:adjustRightInd w:val="0"/>
        <w:spacing w:line="360" w:lineRule="auto"/>
        <w:rPr>
          <w:i/>
          <w:sz w:val="20"/>
          <w:szCs w:val="20"/>
          <w:lang w:eastAsia="ru-RU"/>
        </w:rPr>
      </w:pPr>
      <w:r w:rsidRPr="00427E39">
        <w:rPr>
          <w:i/>
          <w:szCs w:val="28"/>
          <w:lang w:eastAsia="ru-RU"/>
        </w:rPr>
        <w:t xml:space="preserve"> </w:t>
      </w:r>
      <w:r w:rsidRPr="00427E39">
        <w:rPr>
          <w:i/>
          <w:szCs w:val="28"/>
          <w:lang w:eastAsia="ru-RU"/>
        </w:rPr>
        <w:tab/>
        <w:t>(</w:t>
      </w:r>
      <w:r w:rsidRPr="00A313ED">
        <w:rPr>
          <w:i/>
          <w:sz w:val="20"/>
          <w:szCs w:val="20"/>
          <w:lang w:eastAsia="ru-RU"/>
        </w:rPr>
        <w:t xml:space="preserve">дата)  </w:t>
      </w:r>
    </w:p>
    <w:p w:rsidR="00F26B66" w:rsidRDefault="00F26B66" w:rsidP="00F26B66">
      <w:pPr>
        <w:tabs>
          <w:tab w:val="left" w:pos="1418"/>
          <w:tab w:val="left" w:pos="3544"/>
        </w:tabs>
        <w:autoSpaceDE w:val="0"/>
        <w:autoSpaceDN w:val="0"/>
        <w:adjustRightInd w:val="0"/>
        <w:spacing w:line="360" w:lineRule="auto"/>
        <w:rPr>
          <w:i/>
          <w:szCs w:val="28"/>
          <w:lang w:eastAsia="ru-RU"/>
        </w:rPr>
      </w:pPr>
      <w:r w:rsidRPr="00427E39">
        <w:rPr>
          <w:i/>
          <w:szCs w:val="28"/>
          <w:lang w:eastAsia="ru-RU"/>
        </w:rPr>
        <w:tab/>
      </w:r>
    </w:p>
    <w:p w:rsidR="00F26B66" w:rsidRDefault="00F26B66" w:rsidP="00F26B66">
      <w:pPr>
        <w:tabs>
          <w:tab w:val="left" w:pos="1418"/>
          <w:tab w:val="left" w:pos="3544"/>
        </w:tabs>
        <w:autoSpaceDE w:val="0"/>
        <w:autoSpaceDN w:val="0"/>
        <w:adjustRightInd w:val="0"/>
        <w:spacing w:line="360" w:lineRule="auto"/>
        <w:rPr>
          <w:i/>
          <w:szCs w:val="28"/>
          <w:lang w:eastAsia="ru-RU"/>
        </w:rPr>
      </w:pPr>
    </w:p>
    <w:p w:rsidR="00F26B66" w:rsidRDefault="00F26B66" w:rsidP="00F26B66">
      <w:pPr>
        <w:tabs>
          <w:tab w:val="left" w:pos="1418"/>
          <w:tab w:val="left" w:pos="3544"/>
        </w:tabs>
        <w:autoSpaceDE w:val="0"/>
        <w:autoSpaceDN w:val="0"/>
        <w:adjustRightInd w:val="0"/>
        <w:rPr>
          <w:i/>
          <w:szCs w:val="28"/>
          <w:lang w:eastAsia="ru-RU"/>
        </w:rPr>
      </w:pPr>
      <w:r>
        <w:rPr>
          <w:i/>
          <w:szCs w:val="28"/>
          <w:lang w:eastAsia="ru-RU"/>
        </w:rPr>
        <w:t xml:space="preserve">                                                             </w:t>
      </w:r>
    </w:p>
    <w:p w:rsidR="00F26B66" w:rsidRPr="00AE1E71" w:rsidRDefault="00F26B66" w:rsidP="00F26B66">
      <w:pPr>
        <w:tabs>
          <w:tab w:val="left" w:pos="1418"/>
          <w:tab w:val="left" w:pos="3544"/>
        </w:tabs>
        <w:autoSpaceDE w:val="0"/>
        <w:autoSpaceDN w:val="0"/>
        <w:adjustRightInd w:val="0"/>
      </w:pPr>
      <w:r>
        <w:rPr>
          <w:i/>
          <w:szCs w:val="28"/>
          <w:lang w:eastAsia="ru-RU"/>
        </w:rPr>
        <w:t xml:space="preserve"> </w:t>
      </w:r>
    </w:p>
    <w:p w:rsidR="00F26B66" w:rsidRPr="00AE1E71" w:rsidRDefault="00F26B66" w:rsidP="00F26B66">
      <w:pPr>
        <w:pStyle w:val="ConsPlusNormal0"/>
        <w:spacing w:line="276" w:lineRule="auto"/>
        <w:jc w:val="right"/>
        <w:outlineLvl w:val="0"/>
        <w:rPr>
          <w:rFonts w:ascii="Times New Roman" w:hAnsi="Times New Roman"/>
          <w:sz w:val="24"/>
          <w:szCs w:val="24"/>
        </w:rPr>
      </w:pPr>
      <w:r>
        <w:rPr>
          <w:rFonts w:ascii="Times New Roman" w:hAnsi="Times New Roman"/>
          <w:sz w:val="24"/>
          <w:szCs w:val="24"/>
        </w:rPr>
        <w:t xml:space="preserve">             Приложение 7</w:t>
      </w:r>
    </w:p>
    <w:p w:rsidR="00F26B66" w:rsidRDefault="00F26B66" w:rsidP="00F26B66">
      <w:pPr>
        <w:autoSpaceDE w:val="0"/>
        <w:autoSpaceDN w:val="0"/>
        <w:adjustRightInd w:val="0"/>
        <w:jc w:val="right"/>
      </w:pPr>
      <w:r>
        <w:t xml:space="preserve">                                                                         </w:t>
      </w:r>
      <w:r w:rsidRPr="00AE1E71">
        <w:t>к административному регламенту</w:t>
      </w:r>
      <w:r w:rsidRPr="00153A4A">
        <w:t xml:space="preserve"> </w:t>
      </w:r>
      <w:r>
        <w:t xml:space="preserve">                         </w:t>
      </w:r>
    </w:p>
    <w:p w:rsidR="00F26B66" w:rsidRPr="00AE1E71" w:rsidRDefault="00F26B66" w:rsidP="00F26B66">
      <w:pPr>
        <w:autoSpaceDE w:val="0"/>
        <w:autoSpaceDN w:val="0"/>
        <w:adjustRightInd w:val="0"/>
        <w:jc w:val="right"/>
      </w:pPr>
      <w:r>
        <w:t xml:space="preserve">                                                                         </w:t>
      </w:r>
      <w:r w:rsidRPr="00AE1E71">
        <w:t>предоставления муниципальной услуги</w:t>
      </w:r>
    </w:p>
    <w:p w:rsidR="00F26B66" w:rsidRPr="006C4FEF" w:rsidRDefault="006F0CBE" w:rsidP="00F26B66">
      <w:pPr>
        <w:autoSpaceDE w:val="0"/>
        <w:autoSpaceDN w:val="0"/>
        <w:adjustRightInd w:val="0"/>
        <w:ind w:firstLine="709"/>
        <w:jc w:val="center"/>
      </w:pPr>
      <w:r>
        <w:rPr>
          <w:noProof/>
          <w:lang w:eastAsia="ru-RU"/>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1.95pt;margin-top:4.45pt;width:464.15pt;height:734.45pt;z-index:251659264" wrapcoords="-36 0 -36 21577 21600 21577 21600 0 -36 0">
            <v:imagedata r:id="rId34" o:title=""/>
            <w10:wrap type="tight"/>
          </v:shape>
          <o:OLEObject Type="Embed" ProgID="PowerPoint.Slide.12" ShapeID="_x0000_s1027" DrawAspect="Content" ObjectID="_1573648945" r:id="rId35"/>
        </w:pict>
      </w:r>
      <w:r w:rsidR="00F26B66">
        <w:t xml:space="preserve">                                          </w:t>
      </w:r>
    </w:p>
    <w:p w:rsidR="00F26B66" w:rsidRPr="00AE1E71" w:rsidRDefault="00F26B66" w:rsidP="00F26B66">
      <w:pPr>
        <w:widowControl w:val="0"/>
        <w:tabs>
          <w:tab w:val="left" w:pos="-4111"/>
        </w:tabs>
        <w:ind w:left="2835" w:right="-6"/>
        <w:jc w:val="right"/>
        <w:outlineLvl w:val="0"/>
      </w:pPr>
      <w:r w:rsidRPr="006C4FEF">
        <w:br w:type="page"/>
      </w:r>
      <w:r>
        <w:lastRenderedPageBreak/>
        <w:t xml:space="preserve">                                      Приложение 8</w:t>
      </w:r>
    </w:p>
    <w:p w:rsidR="00F26B66" w:rsidRPr="00AE1E71" w:rsidRDefault="00F26B66" w:rsidP="00F26B66">
      <w:pPr>
        <w:autoSpaceDE w:val="0"/>
        <w:autoSpaceDN w:val="0"/>
        <w:adjustRightInd w:val="0"/>
        <w:jc w:val="right"/>
      </w:pPr>
      <w:r>
        <w:t xml:space="preserve">                                                                         </w:t>
      </w:r>
      <w:r w:rsidRPr="00AE1E71">
        <w:t>к административному регламенту</w:t>
      </w:r>
    </w:p>
    <w:p w:rsidR="00F26B66" w:rsidRPr="00AE1E71" w:rsidRDefault="00F26B66" w:rsidP="00F26B66">
      <w:pPr>
        <w:autoSpaceDE w:val="0"/>
        <w:autoSpaceDN w:val="0"/>
        <w:adjustRightInd w:val="0"/>
        <w:ind w:firstLine="709"/>
        <w:jc w:val="right"/>
      </w:pPr>
      <w:r>
        <w:t xml:space="preserve">                                          </w:t>
      </w:r>
      <w:r w:rsidRPr="00AE1E71">
        <w:t>предоставления муниципальной услуги</w:t>
      </w:r>
    </w:p>
    <w:p w:rsidR="00F26B66" w:rsidRPr="006C4FEF" w:rsidRDefault="00F26B66" w:rsidP="00F26B66">
      <w:pPr>
        <w:pStyle w:val="ae"/>
        <w:tabs>
          <w:tab w:val="left" w:pos="1500"/>
        </w:tabs>
        <w:spacing w:before="0" w:after="0" w:line="276" w:lineRule="auto"/>
        <w:ind w:right="0" w:firstLine="709"/>
        <w:jc w:val="right"/>
        <w:rPr>
          <w:b/>
          <w:sz w:val="24"/>
          <w:szCs w:val="24"/>
          <w:lang w:eastAsia="en-US"/>
        </w:rPr>
      </w:pPr>
    </w:p>
    <w:p w:rsidR="00F26B66" w:rsidRPr="00A313ED" w:rsidRDefault="00F26B66" w:rsidP="00F26B66">
      <w:pPr>
        <w:tabs>
          <w:tab w:val="left" w:pos="1500"/>
        </w:tabs>
        <w:ind w:firstLine="709"/>
        <w:jc w:val="center"/>
        <w:rPr>
          <w:b/>
          <w:szCs w:val="28"/>
        </w:rPr>
      </w:pPr>
      <w:r w:rsidRPr="00A313ED">
        <w:rPr>
          <w:b/>
          <w:szCs w:val="28"/>
        </w:rPr>
        <w:t>БЛАНК МЕЖВЕДОМСТВЕННОГО ЗАПРОСА О ПРЕДОСТАВЛЕНИИ ДОКУМЕНТА</w:t>
      </w:r>
    </w:p>
    <w:p w:rsidR="00F26B66" w:rsidRPr="00A313ED" w:rsidRDefault="00F26B66" w:rsidP="00F26B66">
      <w:pPr>
        <w:tabs>
          <w:tab w:val="left" w:pos="1500"/>
        </w:tabs>
        <w:ind w:firstLine="709"/>
        <w:jc w:val="center"/>
        <w:rPr>
          <w:b/>
          <w:szCs w:val="28"/>
        </w:rPr>
      </w:pPr>
    </w:p>
    <w:p w:rsidR="00F26B66" w:rsidRPr="00A313ED" w:rsidRDefault="00F26B66" w:rsidP="00F26B66">
      <w:pPr>
        <w:tabs>
          <w:tab w:val="left" w:pos="1500"/>
        </w:tabs>
        <w:ind w:firstLine="709"/>
        <w:rPr>
          <w:b/>
          <w:szCs w:val="28"/>
        </w:rPr>
      </w:pPr>
      <w:r w:rsidRPr="00A313ED">
        <w:rPr>
          <w:b/>
          <w:szCs w:val="28"/>
        </w:rPr>
        <w:t xml:space="preserve">Запрос о предоставлении </w:t>
      </w:r>
    </w:p>
    <w:p w:rsidR="00F26B66" w:rsidRPr="00A313ED" w:rsidRDefault="00F26B66" w:rsidP="00F26B66">
      <w:pPr>
        <w:tabs>
          <w:tab w:val="left" w:pos="1500"/>
        </w:tabs>
        <w:ind w:firstLine="709"/>
        <w:rPr>
          <w:b/>
          <w:szCs w:val="28"/>
        </w:rPr>
      </w:pPr>
      <w:r w:rsidRPr="00A313ED">
        <w:rPr>
          <w:b/>
          <w:szCs w:val="28"/>
        </w:rPr>
        <w:t>информации/сведений/документа</w:t>
      </w:r>
    </w:p>
    <w:p w:rsidR="00F26B66" w:rsidRPr="00A313ED" w:rsidRDefault="00F26B66" w:rsidP="00F26B66">
      <w:pPr>
        <w:tabs>
          <w:tab w:val="left" w:pos="1500"/>
        </w:tabs>
        <w:ind w:firstLine="709"/>
        <w:rPr>
          <w:sz w:val="20"/>
          <w:szCs w:val="20"/>
        </w:rPr>
      </w:pPr>
      <w:r w:rsidRPr="00A313ED">
        <w:rPr>
          <w:sz w:val="20"/>
          <w:szCs w:val="20"/>
        </w:rPr>
        <w:t>(нужное подчеркнуть)</w:t>
      </w:r>
    </w:p>
    <w:p w:rsidR="00F26B66" w:rsidRPr="006C4FEF" w:rsidRDefault="00F26B66" w:rsidP="00F26B66">
      <w:pPr>
        <w:tabs>
          <w:tab w:val="left" w:pos="1500"/>
        </w:tabs>
        <w:ind w:firstLine="709"/>
      </w:pPr>
    </w:p>
    <w:p w:rsidR="00F26B66" w:rsidRPr="00A313ED" w:rsidRDefault="00F26B66" w:rsidP="00F26B66">
      <w:pPr>
        <w:rPr>
          <w:szCs w:val="28"/>
        </w:rPr>
      </w:pPr>
      <w:r w:rsidRPr="00A313ED">
        <w:rPr>
          <w:szCs w:val="28"/>
        </w:rPr>
        <w:t>Уважаемы</w:t>
      </w:r>
      <w:proofErr w:type="gramStart"/>
      <w:r w:rsidRPr="00A313ED">
        <w:rPr>
          <w:szCs w:val="28"/>
        </w:rPr>
        <w:t>й(</w:t>
      </w:r>
      <w:proofErr w:type="spellStart"/>
      <w:proofErr w:type="gramEnd"/>
      <w:r w:rsidRPr="00A313ED">
        <w:rPr>
          <w:szCs w:val="28"/>
        </w:rPr>
        <w:t>ая</w:t>
      </w:r>
      <w:proofErr w:type="spellEnd"/>
      <w:r w:rsidRPr="00A313ED">
        <w:rPr>
          <w:szCs w:val="28"/>
        </w:rPr>
        <w:t>) __________________________</w:t>
      </w:r>
      <w:r>
        <w:rPr>
          <w:szCs w:val="28"/>
        </w:rPr>
        <w:t>___</w:t>
      </w:r>
      <w:r w:rsidRPr="00A313ED">
        <w:rPr>
          <w:szCs w:val="28"/>
        </w:rPr>
        <w:t>_____</w:t>
      </w:r>
      <w:r>
        <w:rPr>
          <w:szCs w:val="28"/>
        </w:rPr>
        <w:t>_______________</w:t>
      </w:r>
      <w:r w:rsidRPr="00A313ED">
        <w:rPr>
          <w:szCs w:val="28"/>
        </w:rPr>
        <w:t>___!</w:t>
      </w:r>
    </w:p>
    <w:p w:rsidR="00F26B66" w:rsidRPr="006C4FEF" w:rsidRDefault="00F26B66" w:rsidP="00F26B66">
      <w:pPr>
        <w:ind w:right="-1"/>
        <w:jc w:val="both"/>
      </w:pPr>
      <w:r w:rsidRPr="00A313ED">
        <w:rPr>
          <w:szCs w:val="28"/>
        </w:rPr>
        <w:t>Прошу Вас предоставить (указать запрашиваемую информацию/сведения/акт)</w:t>
      </w:r>
      <w:r w:rsidRPr="006C4FEF">
        <w:t xml:space="preserve"> ___________________________________________________________________________</w:t>
      </w:r>
      <w:r>
        <w:t>__</w:t>
      </w:r>
      <w:r w:rsidRPr="006C4FEF">
        <w:t>________________________________________________________________</w:t>
      </w:r>
      <w:r>
        <w:t>_____________</w:t>
      </w:r>
    </w:p>
    <w:p w:rsidR="00F26B66" w:rsidRPr="006C4FEF" w:rsidRDefault="00F26B66" w:rsidP="00F26B66">
      <w:r w:rsidRPr="00571F4C">
        <w:rPr>
          <w:szCs w:val="28"/>
        </w:rPr>
        <w:t>в целях предоставления муниципальной услуги</w:t>
      </w:r>
      <w:r>
        <w:t xml:space="preserve"> _____________________________</w:t>
      </w:r>
    </w:p>
    <w:p w:rsidR="00F26B66" w:rsidRPr="006C4FEF" w:rsidRDefault="00F26B66" w:rsidP="00F26B66">
      <w:r w:rsidRPr="006C4FEF">
        <w:t>____________________________________________________________________________</w:t>
      </w:r>
      <w:r>
        <w:t>_</w:t>
      </w:r>
      <w:r w:rsidRPr="006C4FEF">
        <w:t>______________________________________________________________</w:t>
      </w:r>
      <w:r>
        <w:t>_______________</w:t>
      </w:r>
    </w:p>
    <w:p w:rsidR="00F26B66" w:rsidRPr="00A313ED" w:rsidRDefault="00F26B66" w:rsidP="00F26B66">
      <w:pPr>
        <w:ind w:firstLine="709"/>
        <w:jc w:val="center"/>
        <w:rPr>
          <w:sz w:val="20"/>
          <w:szCs w:val="20"/>
        </w:rPr>
      </w:pPr>
      <w:r w:rsidRPr="006C4FEF">
        <w:t>(</w:t>
      </w:r>
      <w:r w:rsidRPr="00A313ED">
        <w:rPr>
          <w:sz w:val="20"/>
          <w:szCs w:val="20"/>
        </w:rPr>
        <w:t>указать наименование услуги и правовое основание запроса)</w:t>
      </w:r>
    </w:p>
    <w:p w:rsidR="00F26B66" w:rsidRPr="006C4FEF" w:rsidRDefault="00F26B66" w:rsidP="00F26B66">
      <w:r w:rsidRPr="006C4FEF">
        <w:t>____________________________________________________________________</w:t>
      </w:r>
      <w:r>
        <w:t>______</w:t>
      </w:r>
      <w:r w:rsidRPr="006C4FEF">
        <w:t>___</w:t>
      </w:r>
    </w:p>
    <w:p w:rsidR="00F26B66" w:rsidRPr="00571F4C" w:rsidRDefault="00F26B66" w:rsidP="00F26B66">
      <w:pPr>
        <w:ind w:firstLine="709"/>
        <w:jc w:val="center"/>
        <w:rPr>
          <w:sz w:val="20"/>
          <w:szCs w:val="20"/>
        </w:rPr>
      </w:pPr>
      <w:r w:rsidRPr="00571F4C">
        <w:rPr>
          <w:sz w:val="20"/>
          <w:szCs w:val="20"/>
        </w:rPr>
        <w:t>(указать Ф</w:t>
      </w:r>
      <w:r>
        <w:rPr>
          <w:sz w:val="20"/>
          <w:szCs w:val="20"/>
        </w:rPr>
        <w:t>ИО получателя услуги полностью)</w:t>
      </w:r>
    </w:p>
    <w:p w:rsidR="00F26B66" w:rsidRPr="006C4FEF" w:rsidRDefault="00F26B66" w:rsidP="00F26B66">
      <w:r w:rsidRPr="00571F4C">
        <w:rPr>
          <w:szCs w:val="28"/>
        </w:rPr>
        <w:t>на основании следующих сведений:</w:t>
      </w:r>
      <w:r w:rsidRPr="006C4FEF">
        <w:t xml:space="preserve"> __________________________________________________________________________________________________________________________________________</w:t>
      </w:r>
      <w:r>
        <w:t>____________</w:t>
      </w:r>
      <w:r w:rsidRPr="006C4FEF">
        <w:t>____</w:t>
      </w:r>
      <w:r>
        <w:t>.</w:t>
      </w:r>
    </w:p>
    <w:p w:rsidR="00F26B66" w:rsidRPr="00571F4C" w:rsidRDefault="00F26B66" w:rsidP="00F26B66">
      <w:pPr>
        <w:ind w:firstLine="709"/>
        <w:jc w:val="center"/>
        <w:rPr>
          <w:sz w:val="20"/>
          <w:szCs w:val="20"/>
        </w:rPr>
      </w:pPr>
      <w:r w:rsidRPr="00571F4C">
        <w:rPr>
          <w:sz w:val="20"/>
          <w:szCs w:val="20"/>
        </w:rPr>
        <w:t>(указать сведения в составе запроса)</w:t>
      </w:r>
    </w:p>
    <w:p w:rsidR="00F26B66" w:rsidRPr="00571F4C" w:rsidRDefault="00F26B66" w:rsidP="00F26B66">
      <w:pPr>
        <w:jc w:val="both"/>
        <w:rPr>
          <w:szCs w:val="28"/>
        </w:rPr>
      </w:pPr>
      <w:r w:rsidRPr="00571F4C">
        <w:rPr>
          <w:szCs w:val="28"/>
        </w:rPr>
        <w:t xml:space="preserve">Ответ прошу направить в срок </w:t>
      </w:r>
      <w:proofErr w:type="gramStart"/>
      <w:r w:rsidRPr="00571F4C">
        <w:rPr>
          <w:szCs w:val="28"/>
        </w:rPr>
        <w:t>до</w:t>
      </w:r>
      <w:proofErr w:type="gramEnd"/>
      <w:r w:rsidRPr="00571F4C">
        <w:rPr>
          <w:szCs w:val="28"/>
        </w:rPr>
        <w:t xml:space="preserve"> _______.    </w:t>
      </w:r>
    </w:p>
    <w:p w:rsidR="00F26B66" w:rsidRPr="006C4FEF" w:rsidRDefault="00F26B66" w:rsidP="00F26B66">
      <w:pPr>
        <w:ind w:firstLine="709"/>
        <w:jc w:val="both"/>
      </w:pPr>
    </w:p>
    <w:p w:rsidR="00F26B66" w:rsidRPr="00571F4C" w:rsidRDefault="00F26B66" w:rsidP="00F26B66">
      <w:pPr>
        <w:jc w:val="both"/>
        <w:rPr>
          <w:szCs w:val="28"/>
        </w:rPr>
      </w:pPr>
      <w:r w:rsidRPr="00571F4C">
        <w:rPr>
          <w:szCs w:val="28"/>
        </w:rPr>
        <w:t>К запросу прилагаются:</w:t>
      </w:r>
    </w:p>
    <w:p w:rsidR="00F26B66" w:rsidRPr="006C4FEF" w:rsidRDefault="00F26B66" w:rsidP="00F26B66">
      <w:r w:rsidRPr="006C4FEF">
        <w:t>1. _____________________________________________________________________</w:t>
      </w:r>
    </w:p>
    <w:p w:rsidR="00F26B66" w:rsidRPr="00571F4C" w:rsidRDefault="00F26B66" w:rsidP="00F26B66">
      <w:pPr>
        <w:jc w:val="center"/>
        <w:rPr>
          <w:sz w:val="20"/>
          <w:szCs w:val="20"/>
        </w:rPr>
      </w:pPr>
      <w:r w:rsidRPr="00571F4C">
        <w:rPr>
          <w:sz w:val="20"/>
          <w:szCs w:val="20"/>
        </w:rPr>
        <w:t>(указать наименование и количество экземпляров документа)</w:t>
      </w:r>
    </w:p>
    <w:p w:rsidR="00F26B66" w:rsidRPr="006C4FEF" w:rsidRDefault="00F26B66" w:rsidP="00F26B66">
      <w:r w:rsidRPr="006C4FEF">
        <w:lastRenderedPageBreak/>
        <w:t>2. _____________________________________________________________________</w:t>
      </w:r>
    </w:p>
    <w:p w:rsidR="00F26B66" w:rsidRPr="006C4FEF" w:rsidRDefault="00F26B66" w:rsidP="00F26B66">
      <w:r w:rsidRPr="006C4FEF">
        <w:t>3. _____________________________________________________________</w:t>
      </w:r>
      <w:r w:rsidRPr="006C4FEF">
        <w:rPr>
          <w:lang w:val="en-US"/>
        </w:rPr>
        <w:t>_____</w:t>
      </w:r>
      <w:r w:rsidRPr="006C4FEF">
        <w:t>___</w:t>
      </w:r>
    </w:p>
    <w:p w:rsidR="00F26B66" w:rsidRPr="006C4FEF" w:rsidRDefault="00F26B66" w:rsidP="00F26B66">
      <w:pPr>
        <w:ind w:firstLine="709"/>
        <w:jc w:val="both"/>
      </w:pPr>
    </w:p>
    <w:tbl>
      <w:tblPr>
        <w:tblW w:w="0" w:type="auto"/>
        <w:tblLayout w:type="fixed"/>
        <w:tblLook w:val="01E0" w:firstRow="1" w:lastRow="1" w:firstColumn="1" w:lastColumn="1" w:noHBand="0" w:noVBand="0"/>
      </w:tblPr>
      <w:tblGrid>
        <w:gridCol w:w="5353"/>
        <w:gridCol w:w="4143"/>
      </w:tblGrid>
      <w:tr w:rsidR="00F26B66" w:rsidRPr="00571F4C" w:rsidTr="00A32530">
        <w:tc>
          <w:tcPr>
            <w:tcW w:w="5353" w:type="dxa"/>
          </w:tcPr>
          <w:p w:rsidR="00F26B66" w:rsidRPr="00571F4C" w:rsidRDefault="00F26B66" w:rsidP="00A32530">
            <w:pPr>
              <w:ind w:firstLine="709"/>
              <w:rPr>
                <w:szCs w:val="28"/>
              </w:rPr>
            </w:pPr>
            <w:r w:rsidRPr="00571F4C">
              <w:rPr>
                <w:szCs w:val="28"/>
                <w:lang w:val="en-US"/>
              </w:rPr>
              <w:t>C</w:t>
            </w:r>
            <w:r w:rsidRPr="00571F4C">
              <w:rPr>
                <w:szCs w:val="28"/>
              </w:rPr>
              <w:t xml:space="preserve"> уважением,</w:t>
            </w:r>
          </w:p>
          <w:p w:rsidR="00F26B66" w:rsidRPr="00571F4C" w:rsidRDefault="00F26B66" w:rsidP="00A32530">
            <w:pPr>
              <w:ind w:firstLine="709"/>
              <w:rPr>
                <w:i/>
                <w:szCs w:val="28"/>
              </w:rPr>
            </w:pPr>
            <w:r w:rsidRPr="00571F4C">
              <w:rPr>
                <w:i/>
                <w:szCs w:val="28"/>
              </w:rPr>
              <w:t>«должность руководителя ОМСУ»</w:t>
            </w:r>
          </w:p>
          <w:p w:rsidR="00F26B66" w:rsidRPr="00571F4C" w:rsidRDefault="00F26B66" w:rsidP="00A32530">
            <w:pPr>
              <w:ind w:firstLine="709"/>
              <w:rPr>
                <w:szCs w:val="28"/>
              </w:rPr>
            </w:pPr>
            <w:r w:rsidRPr="00571F4C">
              <w:rPr>
                <w:szCs w:val="28"/>
              </w:rPr>
              <w:t>(</w:t>
            </w:r>
            <w:r w:rsidRPr="00571F4C">
              <w:rPr>
                <w:b/>
                <w:i/>
                <w:szCs w:val="28"/>
              </w:rPr>
              <w:t>Руководитель МФЦ</w:t>
            </w:r>
            <w:r w:rsidRPr="00571F4C">
              <w:rPr>
                <w:szCs w:val="28"/>
              </w:rPr>
              <w:t xml:space="preserve">) </w:t>
            </w:r>
          </w:p>
          <w:p w:rsidR="00F26B66" w:rsidRPr="00571F4C" w:rsidRDefault="00F26B66" w:rsidP="00A32530">
            <w:pPr>
              <w:ind w:firstLine="709"/>
              <w:rPr>
                <w:szCs w:val="28"/>
              </w:rPr>
            </w:pPr>
            <w:r w:rsidRPr="00571F4C">
              <w:rPr>
                <w:szCs w:val="28"/>
              </w:rPr>
              <w:t>__________________________</w:t>
            </w:r>
          </w:p>
          <w:p w:rsidR="00F26B66" w:rsidRPr="00571F4C" w:rsidRDefault="00F26B66" w:rsidP="00A32530">
            <w:pPr>
              <w:ind w:firstLine="709"/>
              <w:rPr>
                <w:sz w:val="20"/>
                <w:szCs w:val="20"/>
              </w:rPr>
            </w:pPr>
            <w:r w:rsidRPr="00571F4C">
              <w:rPr>
                <w:sz w:val="20"/>
                <w:szCs w:val="20"/>
              </w:rPr>
              <w:t xml:space="preserve">(Ф.И.О.)                                         </w:t>
            </w:r>
          </w:p>
        </w:tc>
        <w:tc>
          <w:tcPr>
            <w:tcW w:w="4143" w:type="dxa"/>
          </w:tcPr>
          <w:p w:rsidR="00F26B66" w:rsidRPr="00571F4C" w:rsidRDefault="00F26B66" w:rsidP="00A32530">
            <w:pPr>
              <w:ind w:firstLine="709"/>
              <w:jc w:val="right"/>
              <w:rPr>
                <w:szCs w:val="28"/>
              </w:rPr>
            </w:pPr>
          </w:p>
          <w:p w:rsidR="00F26B66" w:rsidRPr="00571F4C" w:rsidRDefault="00F26B66" w:rsidP="00A32530">
            <w:pPr>
              <w:ind w:firstLine="709"/>
              <w:jc w:val="right"/>
              <w:rPr>
                <w:szCs w:val="28"/>
              </w:rPr>
            </w:pPr>
          </w:p>
          <w:p w:rsidR="00F26B66" w:rsidRPr="00571F4C" w:rsidRDefault="00F26B66" w:rsidP="00A32530">
            <w:pPr>
              <w:ind w:firstLine="709"/>
              <w:jc w:val="right"/>
              <w:rPr>
                <w:szCs w:val="28"/>
              </w:rPr>
            </w:pPr>
          </w:p>
          <w:p w:rsidR="00F26B66" w:rsidRPr="00571F4C" w:rsidRDefault="00F26B66" w:rsidP="00A32530">
            <w:pPr>
              <w:ind w:firstLine="709"/>
              <w:jc w:val="center"/>
              <w:rPr>
                <w:szCs w:val="28"/>
              </w:rPr>
            </w:pPr>
            <w:r>
              <w:rPr>
                <w:szCs w:val="28"/>
              </w:rPr>
              <w:t>______________________</w:t>
            </w:r>
            <w:r w:rsidRPr="00571F4C">
              <w:rPr>
                <w:szCs w:val="28"/>
              </w:rPr>
              <w:t xml:space="preserve"> </w:t>
            </w:r>
            <w:r w:rsidRPr="00571F4C">
              <w:rPr>
                <w:sz w:val="20"/>
                <w:szCs w:val="20"/>
              </w:rPr>
              <w:t>(подпись)</w:t>
            </w:r>
          </w:p>
          <w:p w:rsidR="00F26B66" w:rsidRPr="00571F4C" w:rsidRDefault="00F26B66" w:rsidP="00A32530">
            <w:pPr>
              <w:ind w:firstLine="709"/>
              <w:jc w:val="right"/>
              <w:rPr>
                <w:szCs w:val="28"/>
              </w:rPr>
            </w:pPr>
          </w:p>
        </w:tc>
      </w:tr>
    </w:tbl>
    <w:p w:rsidR="00F26B66" w:rsidRPr="00571F4C" w:rsidRDefault="00F26B66" w:rsidP="00F26B66">
      <w:pPr>
        <w:ind w:firstLine="709"/>
        <w:jc w:val="both"/>
        <w:rPr>
          <w:szCs w:val="28"/>
        </w:rPr>
      </w:pPr>
      <w:r w:rsidRPr="00571F4C">
        <w:rPr>
          <w:szCs w:val="28"/>
        </w:rPr>
        <w:t>исп. _____________________________</w:t>
      </w:r>
    </w:p>
    <w:p w:rsidR="00F26B66" w:rsidRPr="00571F4C" w:rsidRDefault="00F26B66" w:rsidP="00F26B66">
      <w:pPr>
        <w:ind w:firstLine="709"/>
        <w:rPr>
          <w:szCs w:val="28"/>
        </w:rPr>
      </w:pPr>
      <w:r w:rsidRPr="00571F4C">
        <w:rPr>
          <w:szCs w:val="28"/>
        </w:rPr>
        <w:t>тел. _____________________________</w:t>
      </w:r>
    </w:p>
    <w:p w:rsidR="00F26B66" w:rsidRPr="00AE1E71" w:rsidRDefault="00F26B66" w:rsidP="00F26B66">
      <w:pPr>
        <w:jc w:val="right"/>
      </w:pPr>
      <w:r w:rsidRPr="006C4FEF">
        <w:br w:type="page"/>
      </w:r>
      <w:r>
        <w:lastRenderedPageBreak/>
        <w:t xml:space="preserve">                                                                                      Приложение 9</w:t>
      </w:r>
    </w:p>
    <w:p w:rsidR="00F26B66" w:rsidRPr="00AE1E71" w:rsidRDefault="00F26B66" w:rsidP="00F26B66">
      <w:pPr>
        <w:autoSpaceDE w:val="0"/>
        <w:autoSpaceDN w:val="0"/>
        <w:adjustRightInd w:val="0"/>
        <w:jc w:val="right"/>
      </w:pPr>
      <w:r>
        <w:t xml:space="preserve">                                                                         </w:t>
      </w:r>
      <w:r w:rsidRPr="00AE1E71">
        <w:t>к административному регламенту</w:t>
      </w:r>
    </w:p>
    <w:p w:rsidR="00F26B66" w:rsidRPr="00AE1E71" w:rsidRDefault="00F26B66" w:rsidP="00F26B66">
      <w:pPr>
        <w:autoSpaceDE w:val="0"/>
        <w:autoSpaceDN w:val="0"/>
        <w:adjustRightInd w:val="0"/>
        <w:ind w:firstLine="709"/>
        <w:jc w:val="right"/>
      </w:pPr>
      <w:r>
        <w:t xml:space="preserve">                                          </w:t>
      </w:r>
      <w:r w:rsidRPr="00AE1E71">
        <w:t>предоставления муниципальной услуги</w:t>
      </w:r>
    </w:p>
    <w:p w:rsidR="00F26B66" w:rsidRPr="006C4FEF" w:rsidRDefault="00F26B66" w:rsidP="00F26B66">
      <w:pPr>
        <w:ind w:firstLine="709"/>
        <w:jc w:val="right"/>
      </w:pPr>
    </w:p>
    <w:p w:rsidR="00F26B66" w:rsidRPr="006C4FEF" w:rsidRDefault="00F26B66" w:rsidP="00F26B66">
      <w:pPr>
        <w:ind w:firstLine="709"/>
        <w:jc w:val="right"/>
      </w:pPr>
    </w:p>
    <w:p w:rsidR="00F26B66" w:rsidRPr="00571F4C" w:rsidRDefault="00F26B66" w:rsidP="00F26B66">
      <w:pPr>
        <w:shd w:val="clear" w:color="auto" w:fill="FFFFFF"/>
        <w:spacing w:line="360" w:lineRule="auto"/>
        <w:ind w:firstLine="709"/>
        <w:jc w:val="center"/>
        <w:rPr>
          <w:b/>
          <w:szCs w:val="28"/>
        </w:rPr>
      </w:pPr>
      <w:r w:rsidRPr="00571F4C">
        <w:rPr>
          <w:b/>
          <w:szCs w:val="28"/>
        </w:rPr>
        <w:t>Расписка о приеме документов</w:t>
      </w:r>
    </w:p>
    <w:p w:rsidR="00F26B66" w:rsidRPr="006C4FEF" w:rsidRDefault="00F26B66" w:rsidP="00F26B66">
      <w:pPr>
        <w:shd w:val="clear" w:color="auto" w:fill="FFFFFF"/>
        <w:ind w:firstLine="709"/>
        <w:jc w:val="both"/>
      </w:pPr>
      <w:r w:rsidRPr="00571F4C">
        <w:rPr>
          <w:i/>
          <w:szCs w:val="28"/>
        </w:rPr>
        <w:t>«Наименование органа местного самоуправления, предоставляющего муниципальную услугу»</w:t>
      </w:r>
      <w:r w:rsidRPr="00571F4C">
        <w:rPr>
          <w:szCs w:val="28"/>
        </w:rPr>
        <w:t xml:space="preserve"> (</w:t>
      </w:r>
      <w:r w:rsidRPr="00571F4C">
        <w:rPr>
          <w:b/>
          <w:i/>
          <w:szCs w:val="28"/>
        </w:rPr>
        <w:t>«организационно-правовая форма многофункционального центра предоставления государственных и муниципальных услуг»</w:t>
      </w:r>
      <w:r w:rsidRPr="00571F4C">
        <w:rPr>
          <w:szCs w:val="28"/>
        </w:rPr>
        <w:t>) «</w:t>
      </w:r>
      <w:r w:rsidRPr="00571F4C">
        <w:rPr>
          <w:i/>
          <w:szCs w:val="28"/>
        </w:rPr>
        <w:t>наименование муниципального образования Амурской области»</w:t>
      </w:r>
      <w:r w:rsidRPr="00571F4C">
        <w:rPr>
          <w:szCs w:val="28"/>
        </w:rPr>
        <w:t>, в лице</w:t>
      </w:r>
      <w:r w:rsidRPr="006C4FEF">
        <w:t xml:space="preserve"> _______________________</w:t>
      </w:r>
      <w:r>
        <w:t>___________________________</w:t>
      </w:r>
    </w:p>
    <w:p w:rsidR="00F26B66" w:rsidRPr="00571F4C" w:rsidRDefault="00F26B66" w:rsidP="00F26B66">
      <w:pPr>
        <w:shd w:val="clear" w:color="auto" w:fill="FFFFFF"/>
        <w:ind w:firstLine="709"/>
        <w:jc w:val="center"/>
        <w:rPr>
          <w:sz w:val="20"/>
          <w:szCs w:val="20"/>
        </w:rPr>
      </w:pPr>
      <w:r w:rsidRPr="00571F4C">
        <w:rPr>
          <w:sz w:val="20"/>
          <w:szCs w:val="20"/>
        </w:rPr>
        <w:t>(должность, ФИО)</w:t>
      </w:r>
    </w:p>
    <w:p w:rsidR="00F26B66" w:rsidRPr="00571F4C" w:rsidRDefault="00F26B66" w:rsidP="00F26B66">
      <w:pPr>
        <w:shd w:val="clear" w:color="auto" w:fill="FFFFFF"/>
        <w:jc w:val="both"/>
        <w:rPr>
          <w:szCs w:val="28"/>
        </w:rPr>
      </w:pPr>
      <w:r w:rsidRPr="00571F4C">
        <w:rPr>
          <w:szCs w:val="28"/>
        </w:rPr>
        <w:t xml:space="preserve">уведомляет </w:t>
      </w:r>
      <w:r>
        <w:rPr>
          <w:szCs w:val="28"/>
        </w:rPr>
        <w:t>о приеме документов</w:t>
      </w:r>
      <w:r w:rsidRPr="006C4FEF">
        <w:t>________________________</w:t>
      </w:r>
      <w:r>
        <w:t>____________________</w:t>
      </w:r>
      <w:r w:rsidRPr="006C4FEF">
        <w:t xml:space="preserve">, </w:t>
      </w:r>
    </w:p>
    <w:p w:rsidR="00F26B66" w:rsidRPr="00571F4C" w:rsidRDefault="00F26B66" w:rsidP="00F26B66">
      <w:pPr>
        <w:shd w:val="clear" w:color="auto" w:fill="FFFFFF"/>
        <w:ind w:firstLine="709"/>
        <w:jc w:val="center"/>
        <w:rPr>
          <w:sz w:val="20"/>
          <w:szCs w:val="20"/>
        </w:rPr>
      </w:pPr>
      <w:r w:rsidRPr="00571F4C">
        <w:rPr>
          <w:sz w:val="20"/>
          <w:szCs w:val="20"/>
        </w:rPr>
        <w:t>(ФИО заявителя)</w:t>
      </w:r>
    </w:p>
    <w:p w:rsidR="00F26B66" w:rsidRPr="006C4FEF" w:rsidRDefault="00F26B66" w:rsidP="00F26B66">
      <w:pPr>
        <w:shd w:val="clear" w:color="auto" w:fill="FFFFFF"/>
        <w:jc w:val="both"/>
      </w:pPr>
      <w:r w:rsidRPr="00571F4C">
        <w:rPr>
          <w:szCs w:val="28"/>
        </w:rPr>
        <w:t>представившего пакет документов для получения муниципальной услуги «Выдача разрешения на строительство» (номер (идентификатор) в реестре муниципальных услуг</w:t>
      </w:r>
      <w:proofErr w:type="gramStart"/>
      <w:r w:rsidRPr="00571F4C">
        <w:rPr>
          <w:szCs w:val="28"/>
        </w:rPr>
        <w:t>:</w:t>
      </w:r>
      <w:r w:rsidRPr="006C4FEF">
        <w:t xml:space="preserve"> _____________________</w:t>
      </w:r>
      <w:r>
        <w:t>_______________________________).</w:t>
      </w:r>
      <w:proofErr w:type="gramEnd"/>
    </w:p>
    <w:p w:rsidR="00F26B66" w:rsidRPr="006C4FEF" w:rsidRDefault="00F26B66" w:rsidP="00F26B66">
      <w:pPr>
        <w:shd w:val="clear" w:color="auto" w:fill="FFFFFF"/>
        <w:ind w:firstLine="709"/>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4331"/>
        <w:gridCol w:w="2268"/>
        <w:gridCol w:w="2226"/>
      </w:tblGrid>
      <w:tr w:rsidR="00F26B66" w:rsidRPr="006C4FEF" w:rsidTr="00A32530">
        <w:trPr>
          <w:jc w:val="center"/>
        </w:trPr>
        <w:tc>
          <w:tcPr>
            <w:tcW w:w="624" w:type="dxa"/>
            <w:vAlign w:val="center"/>
          </w:tcPr>
          <w:p w:rsidR="00F26B66" w:rsidRPr="00571F4C" w:rsidRDefault="00F26B66" w:rsidP="00A32530">
            <w:pPr>
              <w:shd w:val="clear" w:color="auto" w:fill="FFFFFF"/>
              <w:spacing w:line="360" w:lineRule="auto"/>
              <w:rPr>
                <w:szCs w:val="28"/>
              </w:rPr>
            </w:pPr>
            <w:r w:rsidRPr="00571F4C">
              <w:rPr>
                <w:szCs w:val="28"/>
              </w:rPr>
              <w:t>№</w:t>
            </w:r>
          </w:p>
        </w:tc>
        <w:tc>
          <w:tcPr>
            <w:tcW w:w="4331" w:type="dxa"/>
            <w:vAlign w:val="center"/>
          </w:tcPr>
          <w:p w:rsidR="00F26B66" w:rsidRPr="00571F4C" w:rsidRDefault="00F26B66" w:rsidP="00A32530">
            <w:pPr>
              <w:shd w:val="clear" w:color="auto" w:fill="FFFFFF"/>
              <w:rPr>
                <w:szCs w:val="28"/>
              </w:rPr>
            </w:pPr>
            <w:r w:rsidRPr="00571F4C">
              <w:rPr>
                <w:szCs w:val="28"/>
              </w:rPr>
              <w:t>Перечень документов, представленных заявителем</w:t>
            </w:r>
          </w:p>
        </w:tc>
        <w:tc>
          <w:tcPr>
            <w:tcW w:w="2268" w:type="dxa"/>
            <w:vAlign w:val="center"/>
          </w:tcPr>
          <w:p w:rsidR="00F26B66" w:rsidRPr="00571F4C" w:rsidRDefault="00F26B66" w:rsidP="00A32530">
            <w:pPr>
              <w:shd w:val="clear" w:color="auto" w:fill="FFFFFF"/>
              <w:rPr>
                <w:szCs w:val="28"/>
                <w:lang w:val="en-US"/>
              </w:rPr>
            </w:pPr>
            <w:r w:rsidRPr="00571F4C">
              <w:rPr>
                <w:szCs w:val="28"/>
              </w:rPr>
              <w:t>Количество экземпляров</w:t>
            </w:r>
          </w:p>
        </w:tc>
        <w:tc>
          <w:tcPr>
            <w:tcW w:w="2226" w:type="dxa"/>
            <w:vAlign w:val="center"/>
          </w:tcPr>
          <w:p w:rsidR="00F26B66" w:rsidRPr="00571F4C" w:rsidRDefault="00F26B66" w:rsidP="00A32530">
            <w:pPr>
              <w:shd w:val="clear" w:color="auto" w:fill="FFFFFF"/>
              <w:rPr>
                <w:szCs w:val="28"/>
              </w:rPr>
            </w:pPr>
            <w:r w:rsidRPr="00571F4C">
              <w:rPr>
                <w:szCs w:val="28"/>
              </w:rPr>
              <w:t>Количество листов</w:t>
            </w:r>
          </w:p>
        </w:tc>
      </w:tr>
      <w:tr w:rsidR="00F26B66" w:rsidRPr="006C4FEF" w:rsidTr="00A32530">
        <w:trPr>
          <w:jc w:val="center"/>
        </w:trPr>
        <w:tc>
          <w:tcPr>
            <w:tcW w:w="624" w:type="dxa"/>
            <w:vAlign w:val="center"/>
          </w:tcPr>
          <w:p w:rsidR="00F26B66" w:rsidRPr="00571F4C" w:rsidRDefault="00F26B66" w:rsidP="00A32530">
            <w:pPr>
              <w:shd w:val="clear" w:color="auto" w:fill="FFFFFF"/>
              <w:rPr>
                <w:szCs w:val="28"/>
              </w:rPr>
            </w:pPr>
            <w:r w:rsidRPr="00571F4C">
              <w:rPr>
                <w:szCs w:val="28"/>
              </w:rPr>
              <w:t>1</w:t>
            </w:r>
          </w:p>
        </w:tc>
        <w:tc>
          <w:tcPr>
            <w:tcW w:w="4331" w:type="dxa"/>
          </w:tcPr>
          <w:p w:rsidR="00F26B66" w:rsidRPr="00571F4C" w:rsidRDefault="00F26B66" w:rsidP="00A32530">
            <w:pPr>
              <w:shd w:val="clear" w:color="auto" w:fill="FFFFFF"/>
              <w:rPr>
                <w:szCs w:val="28"/>
              </w:rPr>
            </w:pPr>
            <w:r w:rsidRPr="00571F4C">
              <w:rPr>
                <w:szCs w:val="28"/>
              </w:rPr>
              <w:t>Заявление</w:t>
            </w:r>
          </w:p>
        </w:tc>
        <w:tc>
          <w:tcPr>
            <w:tcW w:w="2268" w:type="dxa"/>
          </w:tcPr>
          <w:p w:rsidR="00F26B66" w:rsidRPr="00571F4C" w:rsidRDefault="00F26B66" w:rsidP="00A32530">
            <w:pPr>
              <w:shd w:val="clear" w:color="auto" w:fill="FFFFFF"/>
              <w:ind w:firstLine="709"/>
              <w:rPr>
                <w:szCs w:val="28"/>
              </w:rPr>
            </w:pPr>
          </w:p>
        </w:tc>
        <w:tc>
          <w:tcPr>
            <w:tcW w:w="2226" w:type="dxa"/>
          </w:tcPr>
          <w:p w:rsidR="00F26B66" w:rsidRPr="00571F4C" w:rsidRDefault="00F26B66" w:rsidP="00A32530">
            <w:pPr>
              <w:shd w:val="clear" w:color="auto" w:fill="FFFFFF"/>
              <w:ind w:firstLine="709"/>
              <w:rPr>
                <w:szCs w:val="28"/>
              </w:rPr>
            </w:pPr>
          </w:p>
        </w:tc>
      </w:tr>
      <w:tr w:rsidR="00F26B66" w:rsidRPr="006C4FEF" w:rsidTr="00A32530">
        <w:trPr>
          <w:jc w:val="center"/>
        </w:trPr>
        <w:tc>
          <w:tcPr>
            <w:tcW w:w="624" w:type="dxa"/>
            <w:vAlign w:val="center"/>
          </w:tcPr>
          <w:p w:rsidR="00F26B66" w:rsidRPr="00571F4C" w:rsidRDefault="00F26B66" w:rsidP="00A32530">
            <w:pPr>
              <w:shd w:val="clear" w:color="auto" w:fill="FFFFFF"/>
              <w:rPr>
                <w:szCs w:val="28"/>
              </w:rPr>
            </w:pPr>
            <w:r w:rsidRPr="00571F4C">
              <w:rPr>
                <w:szCs w:val="28"/>
              </w:rPr>
              <w:t>2</w:t>
            </w:r>
          </w:p>
        </w:tc>
        <w:tc>
          <w:tcPr>
            <w:tcW w:w="4331" w:type="dxa"/>
          </w:tcPr>
          <w:p w:rsidR="00F26B66" w:rsidRPr="00571F4C" w:rsidRDefault="00F26B66" w:rsidP="00A32530">
            <w:pPr>
              <w:shd w:val="clear" w:color="auto" w:fill="FFFFFF"/>
              <w:ind w:firstLine="709"/>
              <w:rPr>
                <w:szCs w:val="28"/>
              </w:rPr>
            </w:pPr>
          </w:p>
        </w:tc>
        <w:tc>
          <w:tcPr>
            <w:tcW w:w="2268" w:type="dxa"/>
          </w:tcPr>
          <w:p w:rsidR="00F26B66" w:rsidRPr="00571F4C" w:rsidRDefault="00F26B66" w:rsidP="00A32530">
            <w:pPr>
              <w:shd w:val="clear" w:color="auto" w:fill="FFFFFF"/>
              <w:ind w:firstLine="709"/>
              <w:rPr>
                <w:szCs w:val="28"/>
              </w:rPr>
            </w:pPr>
          </w:p>
        </w:tc>
        <w:tc>
          <w:tcPr>
            <w:tcW w:w="2226" w:type="dxa"/>
          </w:tcPr>
          <w:p w:rsidR="00F26B66" w:rsidRPr="00571F4C" w:rsidRDefault="00F26B66" w:rsidP="00A32530">
            <w:pPr>
              <w:shd w:val="clear" w:color="auto" w:fill="FFFFFF"/>
              <w:ind w:firstLine="709"/>
              <w:rPr>
                <w:szCs w:val="28"/>
              </w:rPr>
            </w:pPr>
          </w:p>
        </w:tc>
      </w:tr>
      <w:tr w:rsidR="00F26B66" w:rsidRPr="006C4FEF" w:rsidTr="00A32530">
        <w:trPr>
          <w:jc w:val="center"/>
        </w:trPr>
        <w:tc>
          <w:tcPr>
            <w:tcW w:w="624" w:type="dxa"/>
            <w:vAlign w:val="center"/>
          </w:tcPr>
          <w:p w:rsidR="00F26B66" w:rsidRPr="00571F4C" w:rsidRDefault="00F26B66" w:rsidP="00A32530">
            <w:pPr>
              <w:shd w:val="clear" w:color="auto" w:fill="FFFFFF"/>
              <w:rPr>
                <w:szCs w:val="28"/>
              </w:rPr>
            </w:pPr>
            <w:r w:rsidRPr="00571F4C">
              <w:rPr>
                <w:szCs w:val="28"/>
              </w:rPr>
              <w:t>3</w:t>
            </w:r>
          </w:p>
        </w:tc>
        <w:tc>
          <w:tcPr>
            <w:tcW w:w="4331" w:type="dxa"/>
          </w:tcPr>
          <w:p w:rsidR="00F26B66" w:rsidRPr="00571F4C" w:rsidRDefault="00F26B66" w:rsidP="00A32530">
            <w:pPr>
              <w:shd w:val="clear" w:color="auto" w:fill="FFFFFF"/>
              <w:ind w:firstLine="709"/>
              <w:rPr>
                <w:szCs w:val="28"/>
              </w:rPr>
            </w:pPr>
          </w:p>
        </w:tc>
        <w:tc>
          <w:tcPr>
            <w:tcW w:w="2268" w:type="dxa"/>
          </w:tcPr>
          <w:p w:rsidR="00F26B66" w:rsidRPr="00571F4C" w:rsidRDefault="00F26B66" w:rsidP="00A32530">
            <w:pPr>
              <w:shd w:val="clear" w:color="auto" w:fill="FFFFFF"/>
              <w:ind w:firstLine="709"/>
              <w:rPr>
                <w:szCs w:val="28"/>
              </w:rPr>
            </w:pPr>
          </w:p>
        </w:tc>
        <w:tc>
          <w:tcPr>
            <w:tcW w:w="2226" w:type="dxa"/>
          </w:tcPr>
          <w:p w:rsidR="00F26B66" w:rsidRPr="00571F4C" w:rsidRDefault="00F26B66" w:rsidP="00A32530">
            <w:pPr>
              <w:shd w:val="clear" w:color="auto" w:fill="FFFFFF"/>
              <w:ind w:firstLine="709"/>
              <w:rPr>
                <w:szCs w:val="28"/>
              </w:rPr>
            </w:pPr>
          </w:p>
        </w:tc>
      </w:tr>
      <w:tr w:rsidR="00F26B66" w:rsidRPr="006C4FEF" w:rsidTr="00A32530">
        <w:trPr>
          <w:jc w:val="center"/>
        </w:trPr>
        <w:tc>
          <w:tcPr>
            <w:tcW w:w="624" w:type="dxa"/>
            <w:vAlign w:val="center"/>
          </w:tcPr>
          <w:p w:rsidR="00F26B66" w:rsidRPr="00571F4C" w:rsidRDefault="00F26B66" w:rsidP="00A32530">
            <w:pPr>
              <w:shd w:val="clear" w:color="auto" w:fill="FFFFFF"/>
              <w:rPr>
                <w:szCs w:val="28"/>
              </w:rPr>
            </w:pPr>
            <w:r w:rsidRPr="00571F4C">
              <w:rPr>
                <w:szCs w:val="28"/>
              </w:rPr>
              <w:t>…</w:t>
            </w:r>
          </w:p>
        </w:tc>
        <w:tc>
          <w:tcPr>
            <w:tcW w:w="4331" w:type="dxa"/>
          </w:tcPr>
          <w:p w:rsidR="00F26B66" w:rsidRPr="00571F4C" w:rsidRDefault="00F26B66" w:rsidP="00A32530">
            <w:pPr>
              <w:shd w:val="clear" w:color="auto" w:fill="FFFFFF"/>
              <w:ind w:firstLine="709"/>
              <w:rPr>
                <w:szCs w:val="28"/>
              </w:rPr>
            </w:pPr>
          </w:p>
        </w:tc>
        <w:tc>
          <w:tcPr>
            <w:tcW w:w="2268" w:type="dxa"/>
          </w:tcPr>
          <w:p w:rsidR="00F26B66" w:rsidRPr="00571F4C" w:rsidRDefault="00F26B66" w:rsidP="00A32530">
            <w:pPr>
              <w:shd w:val="clear" w:color="auto" w:fill="FFFFFF"/>
              <w:ind w:firstLine="709"/>
              <w:rPr>
                <w:szCs w:val="28"/>
              </w:rPr>
            </w:pPr>
          </w:p>
        </w:tc>
        <w:tc>
          <w:tcPr>
            <w:tcW w:w="2226" w:type="dxa"/>
          </w:tcPr>
          <w:p w:rsidR="00F26B66" w:rsidRPr="00571F4C" w:rsidRDefault="00F26B66" w:rsidP="00A32530">
            <w:pPr>
              <w:shd w:val="clear" w:color="auto" w:fill="FFFFFF"/>
              <w:ind w:firstLine="709"/>
              <w:rPr>
                <w:szCs w:val="28"/>
              </w:rPr>
            </w:pPr>
          </w:p>
        </w:tc>
      </w:tr>
    </w:tbl>
    <w:p w:rsidR="00F26B66" w:rsidRPr="00571F4C" w:rsidRDefault="00F26B66" w:rsidP="00F26B66">
      <w:pPr>
        <w:shd w:val="clear" w:color="auto" w:fill="FFFFFF"/>
        <w:jc w:val="both"/>
        <w:rPr>
          <w:szCs w:val="28"/>
        </w:rPr>
      </w:pPr>
      <w:r w:rsidRPr="00571F4C">
        <w:rPr>
          <w:szCs w:val="28"/>
        </w:rPr>
        <w:t>Документы, которые будут получены по межведомственным запросам:______________________________</w:t>
      </w:r>
      <w:r>
        <w:rPr>
          <w:szCs w:val="28"/>
        </w:rPr>
        <w:t>_______________________________</w:t>
      </w:r>
      <w:r w:rsidRPr="006C4FEF">
        <w:t>_______________________________________________</w:t>
      </w:r>
      <w:r>
        <w:t>____________</w:t>
      </w:r>
      <w:r w:rsidRPr="006C4FEF">
        <w:t>___________</w:t>
      </w:r>
      <w:r>
        <w:t>_</w:t>
      </w:r>
      <w:r w:rsidRPr="006C4FEF">
        <w:t>___</w:t>
      </w:r>
    </w:p>
    <w:p w:rsidR="00F26B66" w:rsidRPr="00571F4C" w:rsidRDefault="00F26B66" w:rsidP="00F26B66">
      <w:pPr>
        <w:shd w:val="clear" w:color="auto" w:fill="FFFFFF"/>
        <w:jc w:val="both"/>
        <w:rPr>
          <w:szCs w:val="28"/>
        </w:rPr>
      </w:pPr>
      <w:r w:rsidRPr="00571F4C">
        <w:rPr>
          <w:szCs w:val="28"/>
        </w:rPr>
        <w:t>Персональный логин и пароль заявителя на официальном сайте</w:t>
      </w:r>
    </w:p>
    <w:p w:rsidR="00F26B66" w:rsidRPr="00571F4C" w:rsidRDefault="00F26B66" w:rsidP="00F26B66">
      <w:pPr>
        <w:shd w:val="clear" w:color="auto" w:fill="FFFFFF"/>
        <w:jc w:val="both"/>
        <w:rPr>
          <w:szCs w:val="28"/>
        </w:rPr>
      </w:pPr>
      <w:r w:rsidRPr="00571F4C">
        <w:rPr>
          <w:szCs w:val="28"/>
        </w:rPr>
        <w:t>Логин: __________________________________</w:t>
      </w:r>
    </w:p>
    <w:p w:rsidR="00F26B66" w:rsidRPr="00571F4C" w:rsidRDefault="00F26B66" w:rsidP="00F26B66">
      <w:pPr>
        <w:shd w:val="clear" w:color="auto" w:fill="FFFFFF"/>
        <w:jc w:val="both"/>
        <w:rPr>
          <w:szCs w:val="28"/>
        </w:rPr>
      </w:pPr>
      <w:r w:rsidRPr="00571F4C">
        <w:rPr>
          <w:szCs w:val="28"/>
        </w:rPr>
        <w:t>Пароль: _________________________________</w:t>
      </w:r>
    </w:p>
    <w:p w:rsidR="00F26B66" w:rsidRPr="006C4FEF" w:rsidRDefault="00F26B66" w:rsidP="00F26B66">
      <w:pPr>
        <w:shd w:val="clear" w:color="auto" w:fill="FFFFFF"/>
        <w:jc w:val="both"/>
      </w:pPr>
      <w:r w:rsidRPr="00571F4C">
        <w:rPr>
          <w:szCs w:val="28"/>
        </w:rPr>
        <w:t>Официальный сайт: ________________________</w:t>
      </w:r>
    </w:p>
    <w:p w:rsidR="00F26B66" w:rsidRDefault="00F26B66" w:rsidP="00F26B66">
      <w:pPr>
        <w:shd w:val="clear" w:color="auto" w:fill="FFFFFF"/>
        <w:jc w:val="both"/>
        <w:rPr>
          <w:szCs w:val="28"/>
        </w:rPr>
      </w:pPr>
      <w:r w:rsidRPr="00571F4C">
        <w:rPr>
          <w:szCs w:val="28"/>
        </w:rPr>
        <w:t>Максимальный срок предоставления муниципальной услуги</w:t>
      </w:r>
      <w:r>
        <w:rPr>
          <w:szCs w:val="28"/>
        </w:rPr>
        <w:t>:</w:t>
      </w:r>
    </w:p>
    <w:p w:rsidR="00F26B66" w:rsidRDefault="00F26B66" w:rsidP="00F26B66">
      <w:pPr>
        <w:numPr>
          <w:ilvl w:val="0"/>
          <w:numId w:val="46"/>
        </w:numPr>
        <w:shd w:val="clear" w:color="auto" w:fill="FFFFFF"/>
        <w:suppressAutoHyphens w:val="0"/>
        <w:spacing w:line="240" w:lineRule="auto"/>
        <w:ind w:left="0" w:firstLine="0"/>
        <w:jc w:val="both"/>
        <w:rPr>
          <w:szCs w:val="28"/>
        </w:rPr>
      </w:pPr>
      <w:r>
        <w:rPr>
          <w:szCs w:val="28"/>
        </w:rPr>
        <w:t xml:space="preserve">выдача (продление) разрешения на строительство </w:t>
      </w:r>
      <w:r w:rsidRPr="00571F4C">
        <w:rPr>
          <w:szCs w:val="28"/>
        </w:rPr>
        <w:t>составляет 7 рабочих дней со дня регистрации заявления в ОМСУ</w:t>
      </w:r>
      <w:r>
        <w:rPr>
          <w:szCs w:val="28"/>
        </w:rPr>
        <w:t>,</w:t>
      </w:r>
      <w:r w:rsidRPr="00571F4C">
        <w:rPr>
          <w:szCs w:val="28"/>
        </w:rPr>
        <w:t xml:space="preserve"> </w:t>
      </w:r>
      <w:r w:rsidRPr="00571F4C">
        <w:rPr>
          <w:b/>
          <w:i/>
          <w:szCs w:val="28"/>
        </w:rPr>
        <w:t>7 рабочих дней со дня регистрации заявления в МФЦ</w:t>
      </w:r>
      <w:r>
        <w:rPr>
          <w:szCs w:val="28"/>
        </w:rPr>
        <w:t>);</w:t>
      </w:r>
    </w:p>
    <w:p w:rsidR="00F26B66" w:rsidRPr="00C0522C" w:rsidRDefault="00F26B66" w:rsidP="00F26B66">
      <w:pPr>
        <w:numPr>
          <w:ilvl w:val="0"/>
          <w:numId w:val="46"/>
        </w:numPr>
        <w:suppressAutoHyphens w:val="0"/>
        <w:spacing w:line="240" w:lineRule="auto"/>
        <w:ind w:left="0" w:firstLine="0"/>
        <w:jc w:val="both"/>
        <w:rPr>
          <w:szCs w:val="28"/>
        </w:rPr>
      </w:pPr>
      <w:r>
        <w:rPr>
          <w:szCs w:val="28"/>
        </w:rPr>
        <w:lastRenderedPageBreak/>
        <w:t>внесение изменений в</w:t>
      </w:r>
      <w:r w:rsidRPr="00C0522C">
        <w:rPr>
          <w:szCs w:val="28"/>
        </w:rPr>
        <w:t xml:space="preserve"> разрешения на строительство составляет </w:t>
      </w:r>
      <w:r>
        <w:rPr>
          <w:szCs w:val="28"/>
        </w:rPr>
        <w:t xml:space="preserve">10 </w:t>
      </w:r>
      <w:r w:rsidRPr="00C0522C">
        <w:rPr>
          <w:szCs w:val="28"/>
        </w:rPr>
        <w:t>рабочих дней со дня регистрации заявления в ОМСУ</w:t>
      </w:r>
      <w:r>
        <w:rPr>
          <w:szCs w:val="28"/>
        </w:rPr>
        <w:t>,</w:t>
      </w:r>
      <w:r w:rsidRPr="00C0522C">
        <w:rPr>
          <w:szCs w:val="28"/>
        </w:rPr>
        <w:t xml:space="preserve"> </w:t>
      </w:r>
      <w:r w:rsidRPr="00C0522C">
        <w:rPr>
          <w:b/>
          <w:i/>
          <w:szCs w:val="28"/>
        </w:rPr>
        <w:t>10 рабочих дней со дня регистрации заявления в МФЦ</w:t>
      </w:r>
      <w:r>
        <w:rPr>
          <w:szCs w:val="28"/>
        </w:rPr>
        <w:t>).</w:t>
      </w:r>
    </w:p>
    <w:p w:rsidR="00F26B66" w:rsidRPr="006C4FEF" w:rsidRDefault="00F26B66" w:rsidP="00F26B66">
      <w:pPr>
        <w:shd w:val="clear" w:color="auto" w:fill="FFFFFF"/>
        <w:ind w:firstLine="709"/>
        <w:jc w:val="both"/>
      </w:pPr>
      <w:r w:rsidRPr="00571F4C">
        <w:rPr>
          <w:szCs w:val="28"/>
        </w:rPr>
        <w:t>Телефон для справок, по которому можно уточнить ход рассмотрения заявления:</w:t>
      </w:r>
      <w:r w:rsidRPr="006C4FEF">
        <w:t xml:space="preserve"> ___________________________________.</w:t>
      </w:r>
    </w:p>
    <w:p w:rsidR="00F26B66" w:rsidRPr="006C4FEF" w:rsidRDefault="00F26B66" w:rsidP="00F26B66">
      <w:pPr>
        <w:shd w:val="clear" w:color="auto" w:fill="FFFFFF"/>
        <w:ind w:firstLine="709"/>
        <w:jc w:val="both"/>
      </w:pPr>
      <w:r w:rsidRPr="00C0522C">
        <w:rPr>
          <w:sz w:val="20"/>
          <w:szCs w:val="20"/>
        </w:rPr>
        <w:t>Индивидуальный порядковый номер записи в электронном журнале регистрации:</w:t>
      </w:r>
      <w:r w:rsidRPr="006C4FEF">
        <w:t xml:space="preserve"> ___________________________________________________.</w:t>
      </w:r>
    </w:p>
    <w:p w:rsidR="00F26B66" w:rsidRPr="006C4FEF" w:rsidRDefault="00F26B66" w:rsidP="00F26B66">
      <w:pPr>
        <w:shd w:val="clear" w:color="auto" w:fill="FFFFFF"/>
        <w:ind w:firstLine="709"/>
        <w:jc w:val="right"/>
      </w:pPr>
      <w:r w:rsidRPr="006C4FEF">
        <w:t xml:space="preserve">«_____» _____________ _______ </w:t>
      </w:r>
      <w:proofErr w:type="gramStart"/>
      <w:r w:rsidRPr="006C4FEF">
        <w:t>г</w:t>
      </w:r>
      <w:proofErr w:type="gramEnd"/>
      <w:r w:rsidRPr="006C4FEF">
        <w:t>.</w:t>
      </w:r>
    </w:p>
    <w:p w:rsidR="00CC40B6" w:rsidRPr="00EA52EE" w:rsidRDefault="00F26B66" w:rsidP="00F26B66">
      <w:pPr>
        <w:pStyle w:val="ConsPlusNormal0"/>
        <w:spacing w:line="276" w:lineRule="auto"/>
        <w:jc w:val="right"/>
        <w:outlineLvl w:val="0"/>
        <w:rPr>
          <w:rFonts w:ascii="Times New Roman" w:hAnsi="Times New Roman" w:cs="Times New Roman"/>
          <w:b/>
        </w:rPr>
      </w:pPr>
      <w:r w:rsidRPr="006C4FEF">
        <w:t>__________________ / ________________________</w:t>
      </w:r>
    </w:p>
    <w:sectPr w:rsidR="00CC40B6" w:rsidRPr="00EA52EE" w:rsidSect="00B63758">
      <w:pgSz w:w="11906" w:h="16838"/>
      <w:pgMar w:top="1134" w:right="850" w:bottom="1134" w:left="170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iberation Sans">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4"/>
    <w:lvl w:ilvl="0">
      <w:start w:val="1"/>
      <w:numFmt w:val="bullet"/>
      <w:lvlText w:val=""/>
      <w:lvlJc w:val="left"/>
      <w:pPr>
        <w:tabs>
          <w:tab w:val="num" w:pos="0"/>
        </w:tabs>
        <w:ind w:left="1070" w:hanging="360"/>
      </w:pPr>
      <w:rPr>
        <w:rFonts w:ascii="Symbol" w:hAnsi="Symbol" w:cs="Symbol" w:hint="default"/>
        <w:sz w:val="26"/>
        <w:szCs w:val="26"/>
      </w:rPr>
    </w:lvl>
  </w:abstractNum>
  <w:abstractNum w:abstractNumId="2">
    <w:nsid w:val="00000003"/>
    <w:multiLevelType w:val="singleLevel"/>
    <w:tmpl w:val="00000003"/>
    <w:name w:val="WW8Num12"/>
    <w:lvl w:ilvl="0">
      <w:start w:val="1"/>
      <w:numFmt w:val="bullet"/>
      <w:lvlText w:val=""/>
      <w:lvlJc w:val="left"/>
      <w:pPr>
        <w:tabs>
          <w:tab w:val="num" w:pos="0"/>
        </w:tabs>
        <w:ind w:left="1070" w:hanging="360"/>
      </w:pPr>
      <w:rPr>
        <w:rFonts w:ascii="Symbol" w:hAnsi="Symbol" w:cs="Symbol" w:hint="default"/>
      </w:rPr>
    </w:lvl>
  </w:abstractNum>
  <w:abstractNum w:abstractNumId="3">
    <w:nsid w:val="00000004"/>
    <w:multiLevelType w:val="singleLevel"/>
    <w:tmpl w:val="00000004"/>
    <w:name w:val="WW8Num17"/>
    <w:lvl w:ilvl="0">
      <w:start w:val="1"/>
      <w:numFmt w:val="bullet"/>
      <w:lvlText w:val=""/>
      <w:lvlJc w:val="left"/>
      <w:pPr>
        <w:tabs>
          <w:tab w:val="num" w:pos="0"/>
        </w:tabs>
        <w:ind w:left="1260" w:hanging="360"/>
      </w:pPr>
      <w:rPr>
        <w:rFonts w:ascii="Symbol" w:hAnsi="Symbol" w:cs="Symbol" w:hint="default"/>
      </w:rPr>
    </w:lvl>
  </w:abstractNum>
  <w:abstractNum w:abstractNumId="4">
    <w:nsid w:val="00000005"/>
    <w:multiLevelType w:val="multilevel"/>
    <w:tmpl w:val="00000005"/>
    <w:name w:val="WW8Num18"/>
    <w:lvl w:ilvl="0">
      <w:start w:val="1"/>
      <w:numFmt w:val="decimal"/>
      <w:lvlText w:val="%1."/>
      <w:lvlJc w:val="left"/>
      <w:pPr>
        <w:tabs>
          <w:tab w:val="num" w:pos="0"/>
        </w:tabs>
        <w:ind w:left="450" w:hanging="450"/>
      </w:pPr>
      <w:rPr>
        <w:rFonts w:hint="default"/>
      </w:rPr>
    </w:lvl>
    <w:lvl w:ilvl="1">
      <w:start w:val="1"/>
      <w:numFmt w:val="decimal"/>
      <w:lvlText w:val="%1.%2."/>
      <w:lvlJc w:val="left"/>
      <w:pPr>
        <w:tabs>
          <w:tab w:val="num" w:pos="0"/>
        </w:tabs>
        <w:ind w:left="1429" w:hanging="720"/>
      </w:pPr>
      <w:rPr>
        <w:rFonts w:hint="default"/>
      </w:rPr>
    </w:lvl>
    <w:lvl w:ilvl="2">
      <w:start w:val="1"/>
      <w:numFmt w:val="decimal"/>
      <w:lvlText w:val="%1.%2.%3."/>
      <w:lvlJc w:val="left"/>
      <w:pPr>
        <w:tabs>
          <w:tab w:val="num" w:pos="0"/>
        </w:tabs>
        <w:ind w:left="2138" w:hanging="720"/>
      </w:pPr>
      <w:rPr>
        <w:rFonts w:hint="default"/>
      </w:rPr>
    </w:lvl>
    <w:lvl w:ilvl="3">
      <w:start w:val="1"/>
      <w:numFmt w:val="decimal"/>
      <w:lvlText w:val="%1.%2.%3.%4."/>
      <w:lvlJc w:val="left"/>
      <w:pPr>
        <w:tabs>
          <w:tab w:val="num" w:pos="0"/>
        </w:tabs>
        <w:ind w:left="3207" w:hanging="1080"/>
      </w:pPr>
      <w:rPr>
        <w:rFonts w:hint="default"/>
      </w:rPr>
    </w:lvl>
    <w:lvl w:ilvl="4">
      <w:start w:val="1"/>
      <w:numFmt w:val="decimal"/>
      <w:lvlText w:val="%1.%2.%3.%4.%5."/>
      <w:lvlJc w:val="left"/>
      <w:pPr>
        <w:tabs>
          <w:tab w:val="num" w:pos="0"/>
        </w:tabs>
        <w:ind w:left="3916" w:hanging="1080"/>
      </w:pPr>
      <w:rPr>
        <w:rFonts w:hint="default"/>
      </w:rPr>
    </w:lvl>
    <w:lvl w:ilvl="5">
      <w:start w:val="1"/>
      <w:numFmt w:val="decimal"/>
      <w:lvlText w:val="%1.%2.%3.%4.%5.%6."/>
      <w:lvlJc w:val="left"/>
      <w:pPr>
        <w:tabs>
          <w:tab w:val="num" w:pos="0"/>
        </w:tabs>
        <w:ind w:left="4985" w:hanging="1440"/>
      </w:pPr>
      <w:rPr>
        <w:rFonts w:hint="default"/>
      </w:rPr>
    </w:lvl>
    <w:lvl w:ilvl="6">
      <w:start w:val="1"/>
      <w:numFmt w:val="decimal"/>
      <w:lvlText w:val="%1.%2.%3.%4.%5.%6.%7."/>
      <w:lvlJc w:val="left"/>
      <w:pPr>
        <w:tabs>
          <w:tab w:val="num" w:pos="0"/>
        </w:tabs>
        <w:ind w:left="5694" w:hanging="1440"/>
      </w:pPr>
      <w:rPr>
        <w:rFonts w:hint="default"/>
      </w:rPr>
    </w:lvl>
    <w:lvl w:ilvl="7">
      <w:start w:val="1"/>
      <w:numFmt w:val="decimal"/>
      <w:lvlText w:val="%1.%2.%3.%4.%5.%6.%7.%8."/>
      <w:lvlJc w:val="left"/>
      <w:pPr>
        <w:tabs>
          <w:tab w:val="num" w:pos="0"/>
        </w:tabs>
        <w:ind w:left="6763" w:hanging="1800"/>
      </w:pPr>
      <w:rPr>
        <w:rFonts w:hint="default"/>
      </w:rPr>
    </w:lvl>
    <w:lvl w:ilvl="8">
      <w:start w:val="1"/>
      <w:numFmt w:val="decimal"/>
      <w:lvlText w:val="%1.%2.%3.%4.%5.%6.%7.%8.%9."/>
      <w:lvlJc w:val="left"/>
      <w:pPr>
        <w:tabs>
          <w:tab w:val="num" w:pos="0"/>
        </w:tabs>
        <w:ind w:left="7472" w:hanging="1800"/>
      </w:pPr>
      <w:rPr>
        <w:rFonts w:hint="default"/>
      </w:rPr>
    </w:lvl>
  </w:abstractNum>
  <w:abstractNum w:abstractNumId="5">
    <w:nsid w:val="00000006"/>
    <w:multiLevelType w:val="singleLevel"/>
    <w:tmpl w:val="00000006"/>
    <w:name w:val="WW8Num31"/>
    <w:lvl w:ilvl="0">
      <w:start w:val="1"/>
      <w:numFmt w:val="bullet"/>
      <w:lvlText w:val=""/>
      <w:lvlJc w:val="left"/>
      <w:pPr>
        <w:tabs>
          <w:tab w:val="num" w:pos="0"/>
        </w:tabs>
        <w:ind w:left="1070" w:hanging="360"/>
      </w:pPr>
      <w:rPr>
        <w:rFonts w:ascii="Symbol" w:hAnsi="Symbol" w:cs="Symbol" w:hint="default"/>
      </w:rPr>
    </w:lvl>
  </w:abstractNum>
  <w:abstractNum w:abstractNumId="6">
    <w:nsid w:val="038A032B"/>
    <w:multiLevelType w:val="hybridMultilevel"/>
    <w:tmpl w:val="70BAEF50"/>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7">
    <w:nsid w:val="04363EC2"/>
    <w:multiLevelType w:val="hybridMultilevel"/>
    <w:tmpl w:val="7D848EAC"/>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8">
    <w:nsid w:val="096B7A35"/>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098B3CFF"/>
    <w:multiLevelType w:val="hybridMultilevel"/>
    <w:tmpl w:val="646CFB6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0DC57914"/>
    <w:multiLevelType w:val="hybridMultilevel"/>
    <w:tmpl w:val="AFFA909E"/>
    <w:lvl w:ilvl="0" w:tplc="DFF425B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0EB02C2B"/>
    <w:multiLevelType w:val="hybridMultilevel"/>
    <w:tmpl w:val="471C93EC"/>
    <w:lvl w:ilvl="0" w:tplc="5ED82038">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0F736D6E"/>
    <w:multiLevelType w:val="hybridMultilevel"/>
    <w:tmpl w:val="AA201814"/>
    <w:lvl w:ilvl="0" w:tplc="555C316E">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13">
    <w:nsid w:val="1294621C"/>
    <w:multiLevelType w:val="hybridMultilevel"/>
    <w:tmpl w:val="7D848EAC"/>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14">
    <w:nsid w:val="13490EAB"/>
    <w:multiLevelType w:val="hybridMultilevel"/>
    <w:tmpl w:val="BFCA2DD8"/>
    <w:lvl w:ilvl="0" w:tplc="0419000F">
      <w:start w:val="1"/>
      <w:numFmt w:val="decimal"/>
      <w:lvlText w:val="%1."/>
      <w:lvlJc w:val="left"/>
      <w:pPr>
        <w:ind w:left="1070" w:hanging="360"/>
      </w:pPr>
      <w:rPr>
        <w:rFonts w:cs="Times New Roman"/>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nsid w:val="15FD3305"/>
    <w:multiLevelType w:val="hybridMultilevel"/>
    <w:tmpl w:val="D6ECA18E"/>
    <w:lvl w:ilvl="0" w:tplc="0419000F">
      <w:start w:val="3"/>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nsid w:val="1BDD1A58"/>
    <w:multiLevelType w:val="hybridMultilevel"/>
    <w:tmpl w:val="CC22CE62"/>
    <w:lvl w:ilvl="0" w:tplc="39606EF2">
      <w:start w:val="1"/>
      <w:numFmt w:val="bullet"/>
      <w:lvlText w:val=""/>
      <w:lvlJc w:val="left"/>
      <w:pPr>
        <w:ind w:left="1211"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17">
    <w:nsid w:val="242315A9"/>
    <w:multiLevelType w:val="hybridMultilevel"/>
    <w:tmpl w:val="724085C8"/>
    <w:lvl w:ilvl="0" w:tplc="39606EF2">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18">
    <w:nsid w:val="26A52F5A"/>
    <w:multiLevelType w:val="hybridMultilevel"/>
    <w:tmpl w:val="B156BC74"/>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2A205822"/>
    <w:multiLevelType w:val="hybridMultilevel"/>
    <w:tmpl w:val="91C0DC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D6663A1"/>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1">
    <w:nsid w:val="2F0935C3"/>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2">
    <w:nsid w:val="31AE1BDA"/>
    <w:multiLevelType w:val="hybridMultilevel"/>
    <w:tmpl w:val="EA488638"/>
    <w:lvl w:ilvl="0" w:tplc="0CFA4A62">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3">
    <w:nsid w:val="32191F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25">
    <w:nsid w:val="3D731EFA"/>
    <w:multiLevelType w:val="hybridMultilevel"/>
    <w:tmpl w:val="1BE6AF1E"/>
    <w:lvl w:ilvl="0" w:tplc="555C316E">
      <w:start w:val="1"/>
      <w:numFmt w:val="bullet"/>
      <w:lvlText w:val=""/>
      <w:lvlJc w:val="left"/>
      <w:pPr>
        <w:ind w:left="1430" w:hanging="360"/>
      </w:pPr>
      <w:rPr>
        <w:rFonts w:ascii="Symbol" w:hAnsi="Symbol" w:hint="default"/>
      </w:rPr>
    </w:lvl>
    <w:lvl w:ilvl="1" w:tplc="04190003">
      <w:start w:val="1"/>
      <w:numFmt w:val="bullet"/>
      <w:lvlText w:val="o"/>
      <w:lvlJc w:val="left"/>
      <w:pPr>
        <w:ind w:left="2150" w:hanging="360"/>
      </w:pPr>
      <w:rPr>
        <w:rFonts w:ascii="Courier New" w:hAnsi="Courier New" w:hint="default"/>
      </w:rPr>
    </w:lvl>
    <w:lvl w:ilvl="2" w:tplc="04190005">
      <w:start w:val="1"/>
      <w:numFmt w:val="bullet"/>
      <w:lvlText w:val=""/>
      <w:lvlJc w:val="left"/>
      <w:pPr>
        <w:ind w:left="2870" w:hanging="360"/>
      </w:pPr>
      <w:rPr>
        <w:rFonts w:ascii="Wingdings" w:hAnsi="Wingdings" w:hint="default"/>
      </w:rPr>
    </w:lvl>
    <w:lvl w:ilvl="3" w:tplc="04190001">
      <w:start w:val="1"/>
      <w:numFmt w:val="bullet"/>
      <w:lvlText w:val=""/>
      <w:lvlJc w:val="left"/>
      <w:pPr>
        <w:ind w:left="3590" w:hanging="360"/>
      </w:pPr>
      <w:rPr>
        <w:rFonts w:ascii="Symbol" w:hAnsi="Symbol" w:hint="default"/>
      </w:rPr>
    </w:lvl>
    <w:lvl w:ilvl="4" w:tplc="04190003">
      <w:start w:val="1"/>
      <w:numFmt w:val="bullet"/>
      <w:lvlText w:val="o"/>
      <w:lvlJc w:val="left"/>
      <w:pPr>
        <w:ind w:left="4310" w:hanging="360"/>
      </w:pPr>
      <w:rPr>
        <w:rFonts w:ascii="Courier New" w:hAnsi="Courier New" w:hint="default"/>
      </w:rPr>
    </w:lvl>
    <w:lvl w:ilvl="5" w:tplc="04190005">
      <w:start w:val="1"/>
      <w:numFmt w:val="bullet"/>
      <w:lvlText w:val=""/>
      <w:lvlJc w:val="left"/>
      <w:pPr>
        <w:ind w:left="5030" w:hanging="360"/>
      </w:pPr>
      <w:rPr>
        <w:rFonts w:ascii="Wingdings" w:hAnsi="Wingdings" w:hint="default"/>
      </w:rPr>
    </w:lvl>
    <w:lvl w:ilvl="6" w:tplc="04190001">
      <w:start w:val="1"/>
      <w:numFmt w:val="bullet"/>
      <w:lvlText w:val=""/>
      <w:lvlJc w:val="left"/>
      <w:pPr>
        <w:ind w:left="5750" w:hanging="360"/>
      </w:pPr>
      <w:rPr>
        <w:rFonts w:ascii="Symbol" w:hAnsi="Symbol" w:hint="default"/>
      </w:rPr>
    </w:lvl>
    <w:lvl w:ilvl="7" w:tplc="04190003">
      <w:start w:val="1"/>
      <w:numFmt w:val="bullet"/>
      <w:lvlText w:val="o"/>
      <w:lvlJc w:val="left"/>
      <w:pPr>
        <w:ind w:left="6470" w:hanging="360"/>
      </w:pPr>
      <w:rPr>
        <w:rFonts w:ascii="Courier New" w:hAnsi="Courier New" w:hint="default"/>
      </w:rPr>
    </w:lvl>
    <w:lvl w:ilvl="8" w:tplc="04190005">
      <w:start w:val="1"/>
      <w:numFmt w:val="bullet"/>
      <w:lvlText w:val=""/>
      <w:lvlJc w:val="left"/>
      <w:pPr>
        <w:ind w:left="7190" w:hanging="360"/>
      </w:pPr>
      <w:rPr>
        <w:rFonts w:ascii="Wingdings" w:hAnsi="Wingdings" w:hint="default"/>
      </w:rPr>
    </w:lvl>
  </w:abstractNum>
  <w:abstractNum w:abstractNumId="26">
    <w:nsid w:val="3E8F3D86"/>
    <w:multiLevelType w:val="hybridMultilevel"/>
    <w:tmpl w:val="EE6EAF3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7">
    <w:nsid w:val="42D64E0E"/>
    <w:multiLevelType w:val="hybridMultilevel"/>
    <w:tmpl w:val="7D848EAC"/>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8">
    <w:nsid w:val="45BE3BDD"/>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nsid w:val="45BF6452"/>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927"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0">
    <w:nsid w:val="47961579"/>
    <w:multiLevelType w:val="hybridMultilevel"/>
    <w:tmpl w:val="CF6E49E8"/>
    <w:lvl w:ilvl="0" w:tplc="F5B4991C">
      <w:start w:val="1"/>
      <w:numFmt w:val="decimal"/>
      <w:lvlText w:val="%1."/>
      <w:lvlJc w:val="left"/>
      <w:pPr>
        <w:ind w:left="1212" w:hanging="360"/>
      </w:pPr>
      <w:rPr>
        <w:rFonts w:cs="Times New Roman"/>
        <w:b w:val="0"/>
        <w:bCs w:val="0"/>
      </w:rPr>
    </w:lvl>
    <w:lvl w:ilvl="1" w:tplc="04190019">
      <w:start w:val="1"/>
      <w:numFmt w:val="lowerLetter"/>
      <w:lvlText w:val="%2."/>
      <w:lvlJc w:val="left"/>
      <w:pPr>
        <w:ind w:left="1932" w:hanging="360"/>
      </w:pPr>
      <w:rPr>
        <w:rFonts w:cs="Times New Roman"/>
      </w:rPr>
    </w:lvl>
    <w:lvl w:ilvl="2" w:tplc="0419001B">
      <w:start w:val="1"/>
      <w:numFmt w:val="lowerRoman"/>
      <w:lvlText w:val="%3."/>
      <w:lvlJc w:val="right"/>
      <w:pPr>
        <w:ind w:left="2652" w:hanging="180"/>
      </w:pPr>
      <w:rPr>
        <w:rFonts w:cs="Times New Roman"/>
      </w:rPr>
    </w:lvl>
    <w:lvl w:ilvl="3" w:tplc="0419000F">
      <w:start w:val="1"/>
      <w:numFmt w:val="decimal"/>
      <w:lvlText w:val="%4."/>
      <w:lvlJc w:val="left"/>
      <w:pPr>
        <w:ind w:left="3372" w:hanging="360"/>
      </w:pPr>
      <w:rPr>
        <w:rFonts w:cs="Times New Roman"/>
      </w:rPr>
    </w:lvl>
    <w:lvl w:ilvl="4" w:tplc="04190019">
      <w:start w:val="1"/>
      <w:numFmt w:val="lowerLetter"/>
      <w:lvlText w:val="%5."/>
      <w:lvlJc w:val="left"/>
      <w:pPr>
        <w:ind w:left="4092" w:hanging="360"/>
      </w:pPr>
      <w:rPr>
        <w:rFonts w:cs="Times New Roman"/>
      </w:rPr>
    </w:lvl>
    <w:lvl w:ilvl="5" w:tplc="0419001B">
      <w:start w:val="1"/>
      <w:numFmt w:val="lowerRoman"/>
      <w:lvlText w:val="%6."/>
      <w:lvlJc w:val="right"/>
      <w:pPr>
        <w:ind w:left="4812" w:hanging="180"/>
      </w:pPr>
      <w:rPr>
        <w:rFonts w:cs="Times New Roman"/>
      </w:rPr>
    </w:lvl>
    <w:lvl w:ilvl="6" w:tplc="0419000F">
      <w:start w:val="1"/>
      <w:numFmt w:val="decimal"/>
      <w:lvlText w:val="%7."/>
      <w:lvlJc w:val="left"/>
      <w:pPr>
        <w:ind w:left="5532" w:hanging="360"/>
      </w:pPr>
      <w:rPr>
        <w:rFonts w:cs="Times New Roman"/>
      </w:rPr>
    </w:lvl>
    <w:lvl w:ilvl="7" w:tplc="04190019">
      <w:start w:val="1"/>
      <w:numFmt w:val="lowerLetter"/>
      <w:lvlText w:val="%8."/>
      <w:lvlJc w:val="left"/>
      <w:pPr>
        <w:ind w:left="6252" w:hanging="360"/>
      </w:pPr>
      <w:rPr>
        <w:rFonts w:cs="Times New Roman"/>
      </w:rPr>
    </w:lvl>
    <w:lvl w:ilvl="8" w:tplc="0419001B">
      <w:start w:val="1"/>
      <w:numFmt w:val="lowerRoman"/>
      <w:lvlText w:val="%9."/>
      <w:lvlJc w:val="right"/>
      <w:pPr>
        <w:ind w:left="6972" w:hanging="180"/>
      </w:pPr>
      <w:rPr>
        <w:rFonts w:cs="Times New Roman"/>
      </w:rPr>
    </w:lvl>
  </w:abstractNum>
  <w:abstractNum w:abstractNumId="31">
    <w:nsid w:val="4B9B3DB2"/>
    <w:multiLevelType w:val="hybridMultilevel"/>
    <w:tmpl w:val="76BC7F66"/>
    <w:lvl w:ilvl="0" w:tplc="94F2B44C">
      <w:start w:val="1"/>
      <w:numFmt w:val="decimal"/>
      <w:lvlText w:val="%1."/>
      <w:lvlJc w:val="left"/>
      <w:pPr>
        <w:ind w:left="1211" w:hanging="360"/>
      </w:pPr>
      <w:rPr>
        <w:rFonts w:eastAsia="Times New Roman" w:cs="Times New Roman" w:hint="default"/>
        <w:sz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4C53486A"/>
    <w:multiLevelType w:val="hybridMultilevel"/>
    <w:tmpl w:val="7722F97C"/>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33">
    <w:nsid w:val="4DC957EE"/>
    <w:multiLevelType w:val="hybridMultilevel"/>
    <w:tmpl w:val="F9EA2300"/>
    <w:lvl w:ilvl="0" w:tplc="DFF425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5B96A1C"/>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5">
    <w:nsid w:val="60D3479A"/>
    <w:multiLevelType w:val="hybridMultilevel"/>
    <w:tmpl w:val="6082EF6E"/>
    <w:lvl w:ilvl="0" w:tplc="F5B4991C">
      <w:start w:val="1"/>
      <w:numFmt w:val="decimal"/>
      <w:lvlText w:val="%1."/>
      <w:lvlJc w:val="left"/>
      <w:pPr>
        <w:ind w:left="644" w:hanging="360"/>
      </w:pPr>
      <w:rPr>
        <w:rFonts w:cs="Times New Roman"/>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6">
    <w:nsid w:val="60D774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7">
    <w:nsid w:val="64C179DC"/>
    <w:multiLevelType w:val="hybridMultilevel"/>
    <w:tmpl w:val="8A4E7AAC"/>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38">
    <w:nsid w:val="6A591CED"/>
    <w:multiLevelType w:val="hybridMultilevel"/>
    <w:tmpl w:val="142650D6"/>
    <w:lvl w:ilvl="0" w:tplc="C50871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6C511B40"/>
    <w:multiLevelType w:val="hybridMultilevel"/>
    <w:tmpl w:val="1DFEDA9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0">
    <w:nsid w:val="6E6610FB"/>
    <w:multiLevelType w:val="hybridMultilevel"/>
    <w:tmpl w:val="9000EDF2"/>
    <w:lvl w:ilvl="0" w:tplc="C780FD78">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1">
    <w:nsid w:val="7411060C"/>
    <w:multiLevelType w:val="hybridMultilevel"/>
    <w:tmpl w:val="C6DEEEC6"/>
    <w:lvl w:ilvl="0" w:tplc="A96C26F2">
      <w:start w:val="1"/>
      <w:numFmt w:val="decimal"/>
      <w:lvlText w:val="%1)"/>
      <w:lvlJc w:val="left"/>
      <w:pPr>
        <w:ind w:left="1128" w:hanging="1128"/>
      </w:pPr>
      <w:rPr>
        <w:rFonts w:ascii="Times New Roman" w:eastAsia="SimSun"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nsid w:val="74DA317D"/>
    <w:multiLevelType w:val="hybridMultilevel"/>
    <w:tmpl w:val="990C0F6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3">
    <w:nsid w:val="7B844D7A"/>
    <w:multiLevelType w:val="hybridMultilevel"/>
    <w:tmpl w:val="F9642E0C"/>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44">
    <w:nsid w:val="7F262D59"/>
    <w:multiLevelType w:val="hybridMultilevel"/>
    <w:tmpl w:val="DF38291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4"/>
  </w:num>
  <w:num w:numId="8">
    <w:abstractNumId w:val="25"/>
  </w:num>
  <w:num w:numId="9">
    <w:abstractNumId w:val="35"/>
  </w:num>
  <w:num w:numId="10">
    <w:abstractNumId w:val="17"/>
  </w:num>
  <w:num w:numId="11">
    <w:abstractNumId w:val="16"/>
  </w:num>
  <w:num w:numId="12">
    <w:abstractNumId w:val="18"/>
  </w:num>
  <w:num w:numId="13">
    <w:abstractNumId w:val="9"/>
  </w:num>
  <w:num w:numId="14">
    <w:abstractNumId w:val="42"/>
  </w:num>
  <w:num w:numId="15">
    <w:abstractNumId w:val="26"/>
  </w:num>
  <w:num w:numId="16">
    <w:abstractNumId w:val="44"/>
  </w:num>
  <w:num w:numId="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27"/>
  </w:num>
  <w:num w:numId="20">
    <w:abstractNumId w:val="34"/>
  </w:num>
  <w:num w:numId="21">
    <w:abstractNumId w:val="20"/>
  </w:num>
  <w:num w:numId="22">
    <w:abstractNumId w:val="21"/>
  </w:num>
  <w:num w:numId="23">
    <w:abstractNumId w:val="36"/>
  </w:num>
  <w:num w:numId="24">
    <w:abstractNumId w:val="13"/>
  </w:num>
  <w:num w:numId="25">
    <w:abstractNumId w:val="8"/>
  </w:num>
  <w:num w:numId="26">
    <w:abstractNumId w:val="7"/>
  </w:num>
  <w:num w:numId="27">
    <w:abstractNumId w:val="28"/>
  </w:num>
  <w:num w:numId="28">
    <w:abstractNumId w:val="23"/>
  </w:num>
  <w:num w:numId="29">
    <w:abstractNumId w:val="24"/>
  </w:num>
  <w:num w:numId="30">
    <w:abstractNumId w:val="22"/>
  </w:num>
  <w:num w:numId="31">
    <w:abstractNumId w:val="40"/>
  </w:num>
  <w:num w:numId="32">
    <w:abstractNumId w:val="15"/>
  </w:num>
  <w:num w:numId="33">
    <w:abstractNumId w:val="39"/>
  </w:num>
  <w:num w:numId="34">
    <w:abstractNumId w:val="10"/>
  </w:num>
  <w:num w:numId="35">
    <w:abstractNumId w:val="32"/>
  </w:num>
  <w:num w:numId="36">
    <w:abstractNumId w:val="37"/>
  </w:num>
  <w:num w:numId="37">
    <w:abstractNumId w:val="43"/>
  </w:num>
  <w:num w:numId="38">
    <w:abstractNumId w:val="6"/>
  </w:num>
  <w:num w:numId="39">
    <w:abstractNumId w:val="30"/>
  </w:num>
  <w:num w:numId="40">
    <w:abstractNumId w:val="11"/>
  </w:num>
  <w:num w:numId="41">
    <w:abstractNumId w:val="33"/>
  </w:num>
  <w:num w:numId="42">
    <w:abstractNumId w:val="38"/>
  </w:num>
  <w:num w:numId="43">
    <w:abstractNumId w:val="31"/>
  </w:num>
  <w:num w:numId="44">
    <w:abstractNumId w:val="19"/>
  </w:num>
  <w:num w:numId="45">
    <w:abstractNumId w:val="29"/>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140"/>
  <w:drawingGridVerticalSpacing w:val="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48F"/>
    <w:rsid w:val="000412A6"/>
    <w:rsid w:val="00084928"/>
    <w:rsid w:val="00085E56"/>
    <w:rsid w:val="00095D71"/>
    <w:rsid w:val="000A457E"/>
    <w:rsid w:val="000B7453"/>
    <w:rsid w:val="00163E5B"/>
    <w:rsid w:val="0019185E"/>
    <w:rsid w:val="001A1997"/>
    <w:rsid w:val="001A4A3A"/>
    <w:rsid w:val="001D3ECD"/>
    <w:rsid w:val="001F4E18"/>
    <w:rsid w:val="00201EEA"/>
    <w:rsid w:val="00210862"/>
    <w:rsid w:val="002309EF"/>
    <w:rsid w:val="00257293"/>
    <w:rsid w:val="00257970"/>
    <w:rsid w:val="002706FE"/>
    <w:rsid w:val="002C1CD2"/>
    <w:rsid w:val="003215CF"/>
    <w:rsid w:val="00327A7F"/>
    <w:rsid w:val="003317E8"/>
    <w:rsid w:val="003341C3"/>
    <w:rsid w:val="00340A8D"/>
    <w:rsid w:val="003745F6"/>
    <w:rsid w:val="003B7BA6"/>
    <w:rsid w:val="0040102B"/>
    <w:rsid w:val="00402A7E"/>
    <w:rsid w:val="004809EA"/>
    <w:rsid w:val="00483359"/>
    <w:rsid w:val="004A7743"/>
    <w:rsid w:val="004C2675"/>
    <w:rsid w:val="004C3AAF"/>
    <w:rsid w:val="004D0E87"/>
    <w:rsid w:val="004E185E"/>
    <w:rsid w:val="004F7E2C"/>
    <w:rsid w:val="00510A85"/>
    <w:rsid w:val="00510B1E"/>
    <w:rsid w:val="00511997"/>
    <w:rsid w:val="005677EC"/>
    <w:rsid w:val="005708FB"/>
    <w:rsid w:val="005906FD"/>
    <w:rsid w:val="005B0148"/>
    <w:rsid w:val="005B4E11"/>
    <w:rsid w:val="005E4546"/>
    <w:rsid w:val="005F7D16"/>
    <w:rsid w:val="0066441F"/>
    <w:rsid w:val="0067655E"/>
    <w:rsid w:val="00694112"/>
    <w:rsid w:val="006C63AB"/>
    <w:rsid w:val="006E5D73"/>
    <w:rsid w:val="006F0CBE"/>
    <w:rsid w:val="00734A42"/>
    <w:rsid w:val="00750A5B"/>
    <w:rsid w:val="007C74E0"/>
    <w:rsid w:val="007E3739"/>
    <w:rsid w:val="0087264F"/>
    <w:rsid w:val="00896825"/>
    <w:rsid w:val="008A5C38"/>
    <w:rsid w:val="008A7037"/>
    <w:rsid w:val="008A75B5"/>
    <w:rsid w:val="008B6CD7"/>
    <w:rsid w:val="008C74A5"/>
    <w:rsid w:val="008E1903"/>
    <w:rsid w:val="00960C1A"/>
    <w:rsid w:val="00984B9D"/>
    <w:rsid w:val="0099148F"/>
    <w:rsid w:val="00993C0C"/>
    <w:rsid w:val="009B174C"/>
    <w:rsid w:val="00A57616"/>
    <w:rsid w:val="00A71E53"/>
    <w:rsid w:val="00AB2514"/>
    <w:rsid w:val="00AB756B"/>
    <w:rsid w:val="00AE3E11"/>
    <w:rsid w:val="00B07E61"/>
    <w:rsid w:val="00B631F6"/>
    <w:rsid w:val="00B63758"/>
    <w:rsid w:val="00B709DF"/>
    <w:rsid w:val="00B83F9D"/>
    <w:rsid w:val="00B946DF"/>
    <w:rsid w:val="00BD3D43"/>
    <w:rsid w:val="00C20865"/>
    <w:rsid w:val="00C53E37"/>
    <w:rsid w:val="00C57E1B"/>
    <w:rsid w:val="00C76754"/>
    <w:rsid w:val="00CC40B6"/>
    <w:rsid w:val="00CF362C"/>
    <w:rsid w:val="00D105DD"/>
    <w:rsid w:val="00D242E9"/>
    <w:rsid w:val="00D32C47"/>
    <w:rsid w:val="00D40DC3"/>
    <w:rsid w:val="00DC4128"/>
    <w:rsid w:val="00E21485"/>
    <w:rsid w:val="00E54480"/>
    <w:rsid w:val="00E84CD1"/>
    <w:rsid w:val="00E9630A"/>
    <w:rsid w:val="00EA52EE"/>
    <w:rsid w:val="00EA78D5"/>
    <w:rsid w:val="00EC4189"/>
    <w:rsid w:val="00EF09F2"/>
    <w:rsid w:val="00EF38AA"/>
    <w:rsid w:val="00F26B66"/>
    <w:rsid w:val="00F46663"/>
    <w:rsid w:val="00F64560"/>
    <w:rsid w:val="00FD34F7"/>
    <w:rsid w:val="00FE00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174C"/>
    <w:pPr>
      <w:suppressAutoHyphens/>
      <w:spacing w:line="276" w:lineRule="auto"/>
    </w:pPr>
    <w:rPr>
      <w:sz w:val="28"/>
      <w:szCs w:val="22"/>
      <w:lang w:eastAsia="zh-CN"/>
    </w:rPr>
  </w:style>
  <w:style w:type="paragraph" w:styleId="3">
    <w:name w:val="heading 3"/>
    <w:basedOn w:val="a"/>
    <w:next w:val="a"/>
    <w:link w:val="30"/>
    <w:qFormat/>
    <w:rsid w:val="009B174C"/>
    <w:pPr>
      <w:keepNext/>
      <w:keepLines/>
      <w:numPr>
        <w:ilvl w:val="2"/>
        <w:numId w:val="1"/>
      </w:numPr>
      <w:spacing w:before="200"/>
      <w:outlineLvl w:val="2"/>
    </w:pPr>
    <w:rPr>
      <w:rFonts w:ascii="Cambria" w:eastAsia="SimSun" w:hAnsi="Cambria" w:cs="Cambria"/>
      <w:b/>
      <w:bCs/>
      <w:color w:val="4F81BD"/>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9B174C"/>
    <w:rPr>
      <w:rFonts w:ascii="Symbol" w:hAnsi="Symbol" w:cs="Symbol" w:hint="default"/>
    </w:rPr>
  </w:style>
  <w:style w:type="character" w:customStyle="1" w:styleId="WW8Num1z1">
    <w:name w:val="WW8Num1z1"/>
    <w:rsid w:val="009B174C"/>
    <w:rPr>
      <w:rFonts w:ascii="Courier New" w:hAnsi="Courier New" w:cs="Courier New" w:hint="default"/>
    </w:rPr>
  </w:style>
  <w:style w:type="character" w:customStyle="1" w:styleId="WW8Num1z2">
    <w:name w:val="WW8Num1z2"/>
    <w:rsid w:val="009B174C"/>
    <w:rPr>
      <w:rFonts w:ascii="Wingdings" w:hAnsi="Wingdings" w:cs="Wingdings" w:hint="default"/>
    </w:rPr>
  </w:style>
  <w:style w:type="character" w:customStyle="1" w:styleId="WW8Num2z0">
    <w:name w:val="WW8Num2z0"/>
    <w:rsid w:val="009B174C"/>
    <w:rPr>
      <w:rFonts w:cs="Times New Roman"/>
    </w:rPr>
  </w:style>
  <w:style w:type="character" w:customStyle="1" w:styleId="WW8Num3z0">
    <w:name w:val="WW8Num3z0"/>
    <w:rsid w:val="009B174C"/>
    <w:rPr>
      <w:rFonts w:ascii="Times New Roman" w:eastAsia="Times New Roman" w:hAnsi="Times New Roman" w:cs="Times New Roman" w:hint="default"/>
      <w:sz w:val="24"/>
    </w:rPr>
  </w:style>
  <w:style w:type="character" w:customStyle="1" w:styleId="WW8Num3z1">
    <w:name w:val="WW8Num3z1"/>
    <w:rsid w:val="009B174C"/>
    <w:rPr>
      <w:rFonts w:cs="Times New Roman"/>
    </w:rPr>
  </w:style>
  <w:style w:type="character" w:customStyle="1" w:styleId="WW8Num4z0">
    <w:name w:val="WW8Num4z0"/>
    <w:rsid w:val="009B174C"/>
    <w:rPr>
      <w:rFonts w:ascii="Symbol" w:hAnsi="Symbol" w:cs="Symbol" w:hint="default"/>
      <w:sz w:val="26"/>
      <w:szCs w:val="26"/>
    </w:rPr>
  </w:style>
  <w:style w:type="character" w:customStyle="1" w:styleId="WW8Num4z1">
    <w:name w:val="WW8Num4z1"/>
    <w:rsid w:val="009B174C"/>
    <w:rPr>
      <w:rFonts w:cs="Times New Roman" w:hint="default"/>
    </w:rPr>
  </w:style>
  <w:style w:type="character" w:customStyle="1" w:styleId="WW8Num4z2">
    <w:name w:val="WW8Num4z2"/>
    <w:rsid w:val="009B174C"/>
    <w:rPr>
      <w:rFonts w:cs="Times New Roman"/>
    </w:rPr>
  </w:style>
  <w:style w:type="character" w:customStyle="1" w:styleId="WW8Num5z0">
    <w:name w:val="WW8Num5z0"/>
    <w:rsid w:val="009B174C"/>
    <w:rPr>
      <w:rFonts w:ascii="Symbol" w:hAnsi="Symbol" w:cs="Symbol" w:hint="default"/>
    </w:rPr>
  </w:style>
  <w:style w:type="character" w:customStyle="1" w:styleId="WW8Num5z1">
    <w:name w:val="WW8Num5z1"/>
    <w:rsid w:val="009B174C"/>
    <w:rPr>
      <w:rFonts w:ascii="Courier New" w:hAnsi="Courier New" w:cs="Courier New" w:hint="default"/>
    </w:rPr>
  </w:style>
  <w:style w:type="character" w:customStyle="1" w:styleId="WW8Num5z2">
    <w:name w:val="WW8Num5z2"/>
    <w:rsid w:val="009B174C"/>
    <w:rPr>
      <w:rFonts w:ascii="Wingdings" w:hAnsi="Wingdings" w:cs="Wingdings" w:hint="default"/>
    </w:rPr>
  </w:style>
  <w:style w:type="character" w:customStyle="1" w:styleId="WW8Num6z0">
    <w:name w:val="WW8Num6z0"/>
    <w:rsid w:val="009B174C"/>
    <w:rPr>
      <w:rFonts w:ascii="Symbol" w:hAnsi="Symbol" w:cs="Symbol" w:hint="default"/>
    </w:rPr>
  </w:style>
  <w:style w:type="character" w:customStyle="1" w:styleId="WW8Num6z1">
    <w:name w:val="WW8Num6z1"/>
    <w:rsid w:val="009B174C"/>
    <w:rPr>
      <w:rFonts w:ascii="Courier New" w:hAnsi="Courier New" w:cs="Courier New" w:hint="default"/>
    </w:rPr>
  </w:style>
  <w:style w:type="character" w:customStyle="1" w:styleId="WW8Num6z2">
    <w:name w:val="WW8Num6z2"/>
    <w:rsid w:val="009B174C"/>
    <w:rPr>
      <w:rFonts w:ascii="Wingdings" w:hAnsi="Wingdings" w:cs="Wingdings" w:hint="default"/>
    </w:rPr>
  </w:style>
  <w:style w:type="character" w:customStyle="1" w:styleId="WW8Num7z0">
    <w:name w:val="WW8Num7z0"/>
    <w:rsid w:val="009B174C"/>
    <w:rPr>
      <w:rFonts w:cs="Times New Roman"/>
    </w:rPr>
  </w:style>
  <w:style w:type="character" w:customStyle="1" w:styleId="WW8Num8z0">
    <w:name w:val="WW8Num8z0"/>
    <w:rsid w:val="009B174C"/>
    <w:rPr>
      <w:rFonts w:cs="Times New Roman"/>
    </w:rPr>
  </w:style>
  <w:style w:type="character" w:customStyle="1" w:styleId="WW8Num8z1">
    <w:name w:val="WW8Num8z1"/>
    <w:rsid w:val="009B174C"/>
    <w:rPr>
      <w:rFonts w:cs="Times New Roman" w:hint="default"/>
    </w:rPr>
  </w:style>
  <w:style w:type="character" w:customStyle="1" w:styleId="WW8Num9z0">
    <w:name w:val="WW8Num9z0"/>
    <w:rsid w:val="009B174C"/>
    <w:rPr>
      <w:rFonts w:cs="Times New Roman" w:hint="default"/>
    </w:rPr>
  </w:style>
  <w:style w:type="character" w:customStyle="1" w:styleId="WW8Num9z1">
    <w:name w:val="WW8Num9z1"/>
    <w:rsid w:val="009B174C"/>
    <w:rPr>
      <w:rFonts w:cs="Times New Roman"/>
    </w:rPr>
  </w:style>
  <w:style w:type="character" w:customStyle="1" w:styleId="WW8Num10z0">
    <w:name w:val="WW8Num10z0"/>
    <w:rsid w:val="009B174C"/>
    <w:rPr>
      <w:rFonts w:ascii="Symbol" w:hAnsi="Symbol" w:cs="Symbol" w:hint="default"/>
    </w:rPr>
  </w:style>
  <w:style w:type="character" w:customStyle="1" w:styleId="WW8Num10z1">
    <w:name w:val="WW8Num10z1"/>
    <w:rsid w:val="009B174C"/>
    <w:rPr>
      <w:rFonts w:ascii="Courier New" w:hAnsi="Courier New" w:cs="Courier New" w:hint="default"/>
    </w:rPr>
  </w:style>
  <w:style w:type="character" w:customStyle="1" w:styleId="WW8Num10z2">
    <w:name w:val="WW8Num10z2"/>
    <w:rsid w:val="009B174C"/>
    <w:rPr>
      <w:rFonts w:ascii="Wingdings" w:hAnsi="Wingdings" w:cs="Wingdings" w:hint="default"/>
    </w:rPr>
  </w:style>
  <w:style w:type="character" w:customStyle="1" w:styleId="WW8Num11z0">
    <w:name w:val="WW8Num11z0"/>
    <w:rsid w:val="009B174C"/>
    <w:rPr>
      <w:rFonts w:ascii="Symbol" w:hAnsi="Symbol" w:cs="Symbol" w:hint="default"/>
    </w:rPr>
  </w:style>
  <w:style w:type="character" w:customStyle="1" w:styleId="WW8Num11z1">
    <w:name w:val="WW8Num11z1"/>
    <w:rsid w:val="009B174C"/>
    <w:rPr>
      <w:rFonts w:ascii="Courier New" w:hAnsi="Courier New" w:cs="Courier New" w:hint="default"/>
    </w:rPr>
  </w:style>
  <w:style w:type="character" w:customStyle="1" w:styleId="WW8Num11z2">
    <w:name w:val="WW8Num11z2"/>
    <w:rsid w:val="009B174C"/>
    <w:rPr>
      <w:rFonts w:ascii="Wingdings" w:hAnsi="Wingdings" w:cs="Wingdings" w:hint="default"/>
    </w:rPr>
  </w:style>
  <w:style w:type="character" w:customStyle="1" w:styleId="WW8Num12z0">
    <w:name w:val="WW8Num12z0"/>
    <w:rsid w:val="009B174C"/>
    <w:rPr>
      <w:rFonts w:ascii="Symbol" w:hAnsi="Symbol" w:cs="Symbol" w:hint="default"/>
    </w:rPr>
  </w:style>
  <w:style w:type="character" w:customStyle="1" w:styleId="WW8Num12z1">
    <w:name w:val="WW8Num12z1"/>
    <w:rsid w:val="009B174C"/>
    <w:rPr>
      <w:rFonts w:cs="Times New Roman" w:hint="default"/>
    </w:rPr>
  </w:style>
  <w:style w:type="character" w:customStyle="1" w:styleId="WW8Num12z2">
    <w:name w:val="WW8Num12z2"/>
    <w:rsid w:val="009B174C"/>
    <w:rPr>
      <w:rFonts w:cs="Times New Roman"/>
    </w:rPr>
  </w:style>
  <w:style w:type="character" w:customStyle="1" w:styleId="WW8Num13z0">
    <w:name w:val="WW8Num13z0"/>
    <w:rsid w:val="009B174C"/>
    <w:rPr>
      <w:rFonts w:ascii="Times New Roman" w:eastAsia="Times New Roman" w:hAnsi="Times New Roman" w:cs="Times New Roman" w:hint="default"/>
      <w:sz w:val="24"/>
    </w:rPr>
  </w:style>
  <w:style w:type="character" w:customStyle="1" w:styleId="WW8Num13z1">
    <w:name w:val="WW8Num13z1"/>
    <w:rsid w:val="009B174C"/>
    <w:rPr>
      <w:rFonts w:cs="Times New Roman"/>
    </w:rPr>
  </w:style>
  <w:style w:type="character" w:customStyle="1" w:styleId="WW8Num14z0">
    <w:name w:val="WW8Num14z0"/>
    <w:rsid w:val="009B174C"/>
    <w:rPr>
      <w:rFonts w:ascii="Times New Roman" w:eastAsia="Times New Roman" w:hAnsi="Times New Roman" w:cs="Times New Roman" w:hint="default"/>
      <w:sz w:val="24"/>
    </w:rPr>
  </w:style>
  <w:style w:type="character" w:customStyle="1" w:styleId="WW8Num14z1">
    <w:name w:val="WW8Num14z1"/>
    <w:rsid w:val="009B174C"/>
    <w:rPr>
      <w:rFonts w:cs="Times New Roman"/>
    </w:rPr>
  </w:style>
  <w:style w:type="character" w:customStyle="1" w:styleId="WW8Num15z0">
    <w:name w:val="WW8Num15z0"/>
    <w:rsid w:val="009B174C"/>
    <w:rPr>
      <w:rFonts w:cs="Times New Roman" w:hint="default"/>
    </w:rPr>
  </w:style>
  <w:style w:type="character" w:customStyle="1" w:styleId="WW8Num15z1">
    <w:name w:val="WW8Num15z1"/>
    <w:rsid w:val="009B174C"/>
    <w:rPr>
      <w:rFonts w:cs="Times New Roman"/>
    </w:rPr>
  </w:style>
  <w:style w:type="character" w:customStyle="1" w:styleId="WW8Num16z0">
    <w:name w:val="WW8Num16z0"/>
    <w:rsid w:val="009B174C"/>
    <w:rPr>
      <w:rFonts w:ascii="Times New Roman" w:eastAsia="Times New Roman" w:hAnsi="Times New Roman" w:cs="Times New Roman" w:hint="default"/>
      <w:sz w:val="24"/>
    </w:rPr>
  </w:style>
  <w:style w:type="character" w:customStyle="1" w:styleId="WW8Num16z1">
    <w:name w:val="WW8Num16z1"/>
    <w:rsid w:val="009B174C"/>
    <w:rPr>
      <w:rFonts w:cs="Times New Roman"/>
    </w:rPr>
  </w:style>
  <w:style w:type="character" w:customStyle="1" w:styleId="WW8Num17z0">
    <w:name w:val="WW8Num17z0"/>
    <w:rsid w:val="009B174C"/>
    <w:rPr>
      <w:rFonts w:ascii="Symbol" w:hAnsi="Symbol" w:cs="Symbol" w:hint="default"/>
    </w:rPr>
  </w:style>
  <w:style w:type="character" w:customStyle="1" w:styleId="WW8Num17z1">
    <w:name w:val="WW8Num17z1"/>
    <w:rsid w:val="009B174C"/>
    <w:rPr>
      <w:rFonts w:ascii="Courier New" w:hAnsi="Courier New" w:cs="Courier New" w:hint="default"/>
    </w:rPr>
  </w:style>
  <w:style w:type="character" w:customStyle="1" w:styleId="WW8Num17z2">
    <w:name w:val="WW8Num17z2"/>
    <w:rsid w:val="009B174C"/>
    <w:rPr>
      <w:rFonts w:ascii="Wingdings" w:hAnsi="Wingdings" w:cs="Wingdings" w:hint="default"/>
    </w:rPr>
  </w:style>
  <w:style w:type="character" w:customStyle="1" w:styleId="WW8Num18z0">
    <w:name w:val="WW8Num18z0"/>
    <w:rsid w:val="009B174C"/>
    <w:rPr>
      <w:rFonts w:hint="default"/>
    </w:rPr>
  </w:style>
  <w:style w:type="character" w:customStyle="1" w:styleId="WW8Num19z0">
    <w:name w:val="WW8Num19z0"/>
    <w:rsid w:val="009B174C"/>
    <w:rPr>
      <w:rFonts w:ascii="Symbol" w:hAnsi="Symbol" w:cs="Symbol" w:hint="default"/>
    </w:rPr>
  </w:style>
  <w:style w:type="character" w:customStyle="1" w:styleId="WW8Num19z1">
    <w:name w:val="WW8Num19z1"/>
    <w:rsid w:val="009B174C"/>
    <w:rPr>
      <w:rFonts w:ascii="Courier New" w:hAnsi="Courier New" w:cs="Courier New" w:hint="default"/>
    </w:rPr>
  </w:style>
  <w:style w:type="character" w:customStyle="1" w:styleId="WW8Num19z2">
    <w:name w:val="WW8Num19z2"/>
    <w:rsid w:val="009B174C"/>
    <w:rPr>
      <w:rFonts w:ascii="Wingdings" w:hAnsi="Wingdings" w:cs="Wingdings" w:hint="default"/>
    </w:rPr>
  </w:style>
  <w:style w:type="character" w:customStyle="1" w:styleId="WW8Num20z0">
    <w:name w:val="WW8Num20z0"/>
    <w:rsid w:val="009B174C"/>
    <w:rPr>
      <w:rFonts w:ascii="Symbol" w:hAnsi="Symbol" w:cs="Symbol" w:hint="default"/>
    </w:rPr>
  </w:style>
  <w:style w:type="character" w:customStyle="1" w:styleId="WW8Num20z1">
    <w:name w:val="WW8Num20z1"/>
    <w:rsid w:val="009B174C"/>
    <w:rPr>
      <w:rFonts w:cs="Times New Roman" w:hint="default"/>
    </w:rPr>
  </w:style>
  <w:style w:type="character" w:customStyle="1" w:styleId="WW8Num20z2">
    <w:name w:val="WW8Num20z2"/>
    <w:rsid w:val="009B174C"/>
    <w:rPr>
      <w:rFonts w:cs="Times New Roman"/>
    </w:rPr>
  </w:style>
  <w:style w:type="character" w:customStyle="1" w:styleId="WW8Num21z0">
    <w:name w:val="WW8Num21z0"/>
    <w:rsid w:val="009B174C"/>
    <w:rPr>
      <w:rFonts w:cs="Times New Roman"/>
    </w:rPr>
  </w:style>
  <w:style w:type="character" w:customStyle="1" w:styleId="WW8Num22z0">
    <w:name w:val="WW8Num22z0"/>
    <w:rsid w:val="009B174C"/>
    <w:rPr>
      <w:rFonts w:ascii="Times New Roman" w:eastAsia="Times New Roman" w:hAnsi="Times New Roman" w:cs="Times New Roman" w:hint="default"/>
      <w:sz w:val="24"/>
    </w:rPr>
  </w:style>
  <w:style w:type="character" w:customStyle="1" w:styleId="WW8Num22z1">
    <w:name w:val="WW8Num22z1"/>
    <w:rsid w:val="009B174C"/>
    <w:rPr>
      <w:rFonts w:cs="Times New Roman"/>
    </w:rPr>
  </w:style>
  <w:style w:type="character" w:customStyle="1" w:styleId="WW8Num23z0">
    <w:name w:val="WW8Num23z0"/>
    <w:rsid w:val="009B174C"/>
    <w:rPr>
      <w:rFonts w:cs="Times New Roman"/>
      <w:b w:val="0"/>
      <w:bCs w:val="0"/>
    </w:rPr>
  </w:style>
  <w:style w:type="character" w:customStyle="1" w:styleId="WW8Num23z1">
    <w:name w:val="WW8Num23z1"/>
    <w:rsid w:val="009B174C"/>
    <w:rPr>
      <w:rFonts w:cs="Times New Roman"/>
    </w:rPr>
  </w:style>
  <w:style w:type="character" w:customStyle="1" w:styleId="WW8Num24z0">
    <w:name w:val="WW8Num24z0"/>
    <w:rsid w:val="009B174C"/>
    <w:rPr>
      <w:rFonts w:ascii="Symbol" w:hAnsi="Symbol" w:cs="Symbol" w:hint="default"/>
    </w:rPr>
  </w:style>
  <w:style w:type="character" w:customStyle="1" w:styleId="WW8Num24z1">
    <w:name w:val="WW8Num24z1"/>
    <w:rsid w:val="009B174C"/>
    <w:rPr>
      <w:rFonts w:ascii="Courier New" w:hAnsi="Courier New" w:cs="Courier New" w:hint="default"/>
    </w:rPr>
  </w:style>
  <w:style w:type="character" w:customStyle="1" w:styleId="WW8Num24z2">
    <w:name w:val="WW8Num24z2"/>
    <w:rsid w:val="009B174C"/>
    <w:rPr>
      <w:rFonts w:ascii="Wingdings" w:hAnsi="Wingdings" w:cs="Wingdings" w:hint="default"/>
    </w:rPr>
  </w:style>
  <w:style w:type="character" w:customStyle="1" w:styleId="WW8Num25z0">
    <w:name w:val="WW8Num25z0"/>
    <w:rsid w:val="009B174C"/>
    <w:rPr>
      <w:rFonts w:ascii="Times New Roman" w:eastAsia="Times New Roman" w:hAnsi="Times New Roman" w:cs="Times New Roman" w:hint="default"/>
      <w:sz w:val="24"/>
    </w:rPr>
  </w:style>
  <w:style w:type="character" w:customStyle="1" w:styleId="WW8Num25z1">
    <w:name w:val="WW8Num25z1"/>
    <w:rsid w:val="009B174C"/>
    <w:rPr>
      <w:rFonts w:cs="Times New Roman"/>
    </w:rPr>
  </w:style>
  <w:style w:type="character" w:customStyle="1" w:styleId="WW8Num26z0">
    <w:name w:val="WW8Num26z0"/>
    <w:rsid w:val="009B174C"/>
    <w:rPr>
      <w:rFonts w:cs="Times New Roman"/>
      <w:b w:val="0"/>
      <w:bCs w:val="0"/>
    </w:rPr>
  </w:style>
  <w:style w:type="character" w:customStyle="1" w:styleId="WW8Num26z1">
    <w:name w:val="WW8Num26z1"/>
    <w:rsid w:val="009B174C"/>
    <w:rPr>
      <w:rFonts w:cs="Times New Roman"/>
    </w:rPr>
  </w:style>
  <w:style w:type="character" w:customStyle="1" w:styleId="WW8Num27z0">
    <w:name w:val="WW8Num27z0"/>
    <w:rsid w:val="009B174C"/>
    <w:rPr>
      <w:rFonts w:ascii="Times New Roman" w:eastAsia="Times New Roman" w:hAnsi="Times New Roman" w:cs="Times New Roman" w:hint="default"/>
      <w:sz w:val="24"/>
    </w:rPr>
  </w:style>
  <w:style w:type="character" w:customStyle="1" w:styleId="WW8Num27z1">
    <w:name w:val="WW8Num27z1"/>
    <w:rsid w:val="009B174C"/>
    <w:rPr>
      <w:rFonts w:cs="Times New Roman"/>
    </w:rPr>
  </w:style>
  <w:style w:type="character" w:customStyle="1" w:styleId="WW8Num28z0">
    <w:name w:val="WW8Num28z0"/>
    <w:rsid w:val="009B174C"/>
    <w:rPr>
      <w:rFonts w:ascii="Symbol" w:hAnsi="Symbol" w:cs="Symbol" w:hint="default"/>
    </w:rPr>
  </w:style>
  <w:style w:type="character" w:customStyle="1" w:styleId="WW8Num28z1">
    <w:name w:val="WW8Num28z1"/>
    <w:rsid w:val="009B174C"/>
    <w:rPr>
      <w:rFonts w:ascii="Courier New" w:hAnsi="Courier New" w:cs="Courier New" w:hint="default"/>
    </w:rPr>
  </w:style>
  <w:style w:type="character" w:customStyle="1" w:styleId="WW8Num28z2">
    <w:name w:val="WW8Num28z2"/>
    <w:rsid w:val="009B174C"/>
    <w:rPr>
      <w:rFonts w:ascii="Wingdings" w:hAnsi="Wingdings" w:cs="Wingdings" w:hint="default"/>
    </w:rPr>
  </w:style>
  <w:style w:type="character" w:customStyle="1" w:styleId="WW8Num29z0">
    <w:name w:val="WW8Num29z0"/>
    <w:rsid w:val="009B174C"/>
    <w:rPr>
      <w:rFonts w:ascii="Symbol" w:hAnsi="Symbol" w:cs="Symbol" w:hint="default"/>
    </w:rPr>
  </w:style>
  <w:style w:type="character" w:customStyle="1" w:styleId="WW8Num29z1">
    <w:name w:val="WW8Num29z1"/>
    <w:rsid w:val="009B174C"/>
    <w:rPr>
      <w:rFonts w:ascii="Courier New" w:hAnsi="Courier New" w:cs="Courier New" w:hint="default"/>
    </w:rPr>
  </w:style>
  <w:style w:type="character" w:customStyle="1" w:styleId="WW8Num29z2">
    <w:name w:val="WW8Num29z2"/>
    <w:rsid w:val="009B174C"/>
    <w:rPr>
      <w:rFonts w:ascii="Wingdings" w:hAnsi="Wingdings" w:cs="Wingdings" w:hint="default"/>
    </w:rPr>
  </w:style>
  <w:style w:type="character" w:customStyle="1" w:styleId="WW8Num30z0">
    <w:name w:val="WW8Num30z0"/>
    <w:rsid w:val="009B174C"/>
    <w:rPr>
      <w:rFonts w:cs="Times New Roman" w:hint="default"/>
    </w:rPr>
  </w:style>
  <w:style w:type="character" w:customStyle="1" w:styleId="WW8Num30z1">
    <w:name w:val="WW8Num30z1"/>
    <w:rsid w:val="009B174C"/>
    <w:rPr>
      <w:rFonts w:cs="Times New Roman"/>
    </w:rPr>
  </w:style>
  <w:style w:type="character" w:customStyle="1" w:styleId="WW8Num31z0">
    <w:name w:val="WW8Num31z0"/>
    <w:rsid w:val="009B174C"/>
    <w:rPr>
      <w:rFonts w:ascii="Symbol" w:hAnsi="Symbol" w:cs="Symbol" w:hint="default"/>
    </w:rPr>
  </w:style>
  <w:style w:type="character" w:customStyle="1" w:styleId="WW8Num31z1">
    <w:name w:val="WW8Num31z1"/>
    <w:rsid w:val="009B174C"/>
    <w:rPr>
      <w:rFonts w:cs="Times New Roman" w:hint="default"/>
    </w:rPr>
  </w:style>
  <w:style w:type="character" w:customStyle="1" w:styleId="WW8Num31z2">
    <w:name w:val="WW8Num31z2"/>
    <w:rsid w:val="009B174C"/>
    <w:rPr>
      <w:rFonts w:cs="Times New Roman"/>
    </w:rPr>
  </w:style>
  <w:style w:type="character" w:customStyle="1" w:styleId="WW8Num32z0">
    <w:name w:val="WW8Num32z0"/>
    <w:rsid w:val="009B174C"/>
    <w:rPr>
      <w:rFonts w:ascii="Symbol" w:hAnsi="Symbol" w:cs="Symbol" w:hint="default"/>
    </w:rPr>
  </w:style>
  <w:style w:type="character" w:customStyle="1" w:styleId="WW8Num32z1">
    <w:name w:val="WW8Num32z1"/>
    <w:rsid w:val="009B174C"/>
    <w:rPr>
      <w:rFonts w:ascii="Courier New" w:hAnsi="Courier New" w:cs="Courier New" w:hint="default"/>
    </w:rPr>
  </w:style>
  <w:style w:type="character" w:customStyle="1" w:styleId="WW8Num32z2">
    <w:name w:val="WW8Num32z2"/>
    <w:rsid w:val="009B174C"/>
    <w:rPr>
      <w:rFonts w:ascii="Wingdings" w:hAnsi="Wingdings" w:cs="Wingdings" w:hint="default"/>
    </w:rPr>
  </w:style>
  <w:style w:type="character" w:customStyle="1" w:styleId="WW8Num33z0">
    <w:name w:val="WW8Num33z0"/>
    <w:rsid w:val="009B174C"/>
    <w:rPr>
      <w:rFonts w:ascii="Symbol" w:hAnsi="Symbol" w:cs="Symbol" w:hint="default"/>
    </w:rPr>
  </w:style>
  <w:style w:type="character" w:customStyle="1" w:styleId="WW8Num33z1">
    <w:name w:val="WW8Num33z1"/>
    <w:rsid w:val="009B174C"/>
    <w:rPr>
      <w:rFonts w:cs="Times New Roman" w:hint="default"/>
    </w:rPr>
  </w:style>
  <w:style w:type="character" w:customStyle="1" w:styleId="WW8Num33z2">
    <w:name w:val="WW8Num33z2"/>
    <w:rsid w:val="009B174C"/>
    <w:rPr>
      <w:rFonts w:cs="Times New Roman"/>
    </w:rPr>
  </w:style>
  <w:style w:type="character" w:customStyle="1" w:styleId="1">
    <w:name w:val="Основной шрифт абзаца1"/>
    <w:rsid w:val="009B174C"/>
  </w:style>
  <w:style w:type="character" w:customStyle="1" w:styleId="5">
    <w:name w:val="Знак Знак5"/>
    <w:rsid w:val="009B174C"/>
    <w:rPr>
      <w:rFonts w:ascii="Calibri" w:hAnsi="Calibri" w:cs="Times New Roman"/>
      <w:sz w:val="22"/>
      <w:szCs w:val="22"/>
    </w:rPr>
  </w:style>
  <w:style w:type="character" w:customStyle="1" w:styleId="4">
    <w:name w:val="Знак Знак4"/>
    <w:rsid w:val="009B174C"/>
    <w:rPr>
      <w:rFonts w:ascii="Calibri" w:hAnsi="Calibri" w:cs="Times New Roman"/>
      <w:sz w:val="22"/>
      <w:szCs w:val="22"/>
    </w:rPr>
  </w:style>
  <w:style w:type="character" w:customStyle="1" w:styleId="31">
    <w:name w:val="Знак Знак3"/>
    <w:rsid w:val="009B174C"/>
    <w:rPr>
      <w:rFonts w:ascii="Calibri" w:hAnsi="Calibri" w:cs="Times New Roman"/>
      <w:sz w:val="22"/>
      <w:szCs w:val="22"/>
    </w:rPr>
  </w:style>
  <w:style w:type="character" w:customStyle="1" w:styleId="2">
    <w:name w:val="Знак Знак2"/>
    <w:rsid w:val="009B174C"/>
    <w:rPr>
      <w:rFonts w:ascii="Tahoma" w:hAnsi="Tahoma" w:cs="Tahoma"/>
      <w:sz w:val="16"/>
      <w:szCs w:val="16"/>
    </w:rPr>
  </w:style>
  <w:style w:type="character" w:styleId="a3">
    <w:name w:val="Hyperlink"/>
    <w:uiPriority w:val="99"/>
    <w:rsid w:val="009B174C"/>
    <w:rPr>
      <w:rFonts w:cs="Times New Roman"/>
      <w:color w:val="0000FF"/>
      <w:u w:val="single"/>
    </w:rPr>
  </w:style>
  <w:style w:type="character" w:customStyle="1" w:styleId="10">
    <w:name w:val="Знак примечания1"/>
    <w:rsid w:val="009B174C"/>
    <w:rPr>
      <w:rFonts w:cs="Times New Roman"/>
      <w:sz w:val="16"/>
      <w:szCs w:val="16"/>
    </w:rPr>
  </w:style>
  <w:style w:type="character" w:customStyle="1" w:styleId="11">
    <w:name w:val="Знак Знак1"/>
    <w:rsid w:val="009B174C"/>
    <w:rPr>
      <w:rFonts w:ascii="Calibri" w:hAnsi="Calibri" w:cs="Times New Roman"/>
      <w:sz w:val="20"/>
      <w:szCs w:val="20"/>
    </w:rPr>
  </w:style>
  <w:style w:type="character" w:customStyle="1" w:styleId="a4">
    <w:name w:val="Знак Знак"/>
    <w:rsid w:val="009B174C"/>
    <w:rPr>
      <w:rFonts w:ascii="Calibri" w:hAnsi="Calibri" w:cs="Times New Roman"/>
      <w:b/>
      <w:bCs/>
      <w:sz w:val="20"/>
      <w:szCs w:val="20"/>
    </w:rPr>
  </w:style>
  <w:style w:type="character" w:customStyle="1" w:styleId="6">
    <w:name w:val="Знак Знак6"/>
    <w:rsid w:val="009B174C"/>
    <w:rPr>
      <w:rFonts w:ascii="Cambria" w:eastAsia="SimSun" w:hAnsi="Cambria" w:cs="Cambria"/>
      <w:b/>
      <w:bCs/>
      <w:color w:val="4F81BD"/>
      <w:sz w:val="24"/>
      <w:szCs w:val="24"/>
      <w:lang w:eastAsia="zh-CN"/>
    </w:rPr>
  </w:style>
  <w:style w:type="character" w:customStyle="1" w:styleId="12">
    <w:name w:val="Обычный (веб) Знак1 Знак"/>
    <w:aliases w:val="Обычный (веб) Знак,Обычный (веб) Знак Знак Знак"/>
    <w:rsid w:val="009B174C"/>
    <w:rPr>
      <w:rFonts w:eastAsia="SimSun"/>
      <w:sz w:val="16"/>
    </w:rPr>
  </w:style>
  <w:style w:type="character" w:customStyle="1" w:styleId="ConsPlusNormal">
    <w:name w:val="ConsPlusNormal Знак"/>
    <w:rsid w:val="009B174C"/>
    <w:rPr>
      <w:rFonts w:ascii="Arial" w:hAnsi="Arial" w:cs="Arial"/>
      <w:sz w:val="26"/>
    </w:rPr>
  </w:style>
  <w:style w:type="paragraph" w:customStyle="1" w:styleId="a5">
    <w:name w:val="Заголовок"/>
    <w:basedOn w:val="a"/>
    <w:next w:val="a6"/>
    <w:rsid w:val="009B174C"/>
    <w:pPr>
      <w:keepNext/>
      <w:spacing w:before="240" w:after="120"/>
    </w:pPr>
    <w:rPr>
      <w:rFonts w:ascii="Liberation Sans" w:eastAsia="Microsoft YaHei" w:hAnsi="Liberation Sans" w:cs="Mangal"/>
      <w:szCs w:val="28"/>
    </w:rPr>
  </w:style>
  <w:style w:type="paragraph" w:styleId="a6">
    <w:name w:val="Body Text"/>
    <w:basedOn w:val="a"/>
    <w:link w:val="a7"/>
    <w:rsid w:val="009B174C"/>
    <w:pPr>
      <w:spacing w:after="120"/>
    </w:pPr>
    <w:rPr>
      <w:rFonts w:ascii="Calibri" w:eastAsia="Calibri" w:hAnsi="Calibri" w:cs="Calibri"/>
      <w:sz w:val="22"/>
    </w:rPr>
  </w:style>
  <w:style w:type="paragraph" w:styleId="a8">
    <w:name w:val="List"/>
    <w:basedOn w:val="a6"/>
    <w:rsid w:val="009B174C"/>
    <w:rPr>
      <w:rFonts w:cs="Mangal"/>
    </w:rPr>
  </w:style>
  <w:style w:type="paragraph" w:styleId="a9">
    <w:name w:val="caption"/>
    <w:basedOn w:val="a"/>
    <w:qFormat/>
    <w:rsid w:val="009B174C"/>
    <w:pPr>
      <w:suppressLineNumbers/>
      <w:spacing w:before="120" w:after="120"/>
    </w:pPr>
    <w:rPr>
      <w:rFonts w:cs="Mangal"/>
      <w:i/>
      <w:iCs/>
      <w:sz w:val="24"/>
      <w:szCs w:val="24"/>
    </w:rPr>
  </w:style>
  <w:style w:type="paragraph" w:customStyle="1" w:styleId="13">
    <w:name w:val="Указатель1"/>
    <w:basedOn w:val="a"/>
    <w:rsid w:val="009B174C"/>
    <w:pPr>
      <w:suppressLineNumbers/>
    </w:pPr>
    <w:rPr>
      <w:rFonts w:cs="Mangal"/>
    </w:rPr>
  </w:style>
  <w:style w:type="paragraph" w:customStyle="1" w:styleId="ConsPlusNormal0">
    <w:name w:val="ConsPlusNormal"/>
    <w:rsid w:val="009B174C"/>
    <w:pPr>
      <w:widowControl w:val="0"/>
      <w:suppressAutoHyphens/>
      <w:autoSpaceDE w:val="0"/>
    </w:pPr>
    <w:rPr>
      <w:rFonts w:ascii="Arial" w:eastAsia="Calibri" w:hAnsi="Arial" w:cs="Arial"/>
      <w:sz w:val="26"/>
      <w:szCs w:val="26"/>
      <w:lang w:eastAsia="zh-CN"/>
    </w:rPr>
  </w:style>
  <w:style w:type="paragraph" w:customStyle="1" w:styleId="ConsPlusNonformat">
    <w:name w:val="ConsPlusNonformat"/>
    <w:rsid w:val="009B174C"/>
    <w:pPr>
      <w:widowControl w:val="0"/>
      <w:suppressAutoHyphens/>
      <w:autoSpaceDE w:val="0"/>
    </w:pPr>
    <w:rPr>
      <w:rFonts w:ascii="Courier New" w:eastAsia="Calibri" w:hAnsi="Courier New" w:cs="Courier New"/>
      <w:lang w:eastAsia="zh-CN"/>
    </w:rPr>
  </w:style>
  <w:style w:type="paragraph" w:customStyle="1" w:styleId="ConsPlusTitle">
    <w:name w:val="ConsPlusTitle"/>
    <w:uiPriority w:val="99"/>
    <w:rsid w:val="009B174C"/>
    <w:pPr>
      <w:widowControl w:val="0"/>
      <w:suppressAutoHyphens/>
      <w:autoSpaceDE w:val="0"/>
    </w:pPr>
    <w:rPr>
      <w:rFonts w:ascii="Arial" w:eastAsia="Calibri" w:hAnsi="Arial" w:cs="Arial"/>
      <w:b/>
      <w:bCs/>
      <w:lang w:eastAsia="zh-CN"/>
    </w:rPr>
  </w:style>
  <w:style w:type="paragraph" w:customStyle="1" w:styleId="ConsPlusCell">
    <w:name w:val="ConsPlusCell"/>
    <w:rsid w:val="009B174C"/>
    <w:pPr>
      <w:widowControl w:val="0"/>
      <w:suppressAutoHyphens/>
      <w:autoSpaceDE w:val="0"/>
    </w:pPr>
    <w:rPr>
      <w:rFonts w:ascii="Arial" w:eastAsia="Calibri" w:hAnsi="Arial" w:cs="Arial"/>
      <w:lang w:eastAsia="zh-CN"/>
    </w:rPr>
  </w:style>
  <w:style w:type="paragraph" w:styleId="aa">
    <w:name w:val="header"/>
    <w:basedOn w:val="a"/>
    <w:link w:val="ab"/>
    <w:rsid w:val="009B174C"/>
    <w:pPr>
      <w:tabs>
        <w:tab w:val="center" w:pos="4677"/>
        <w:tab w:val="right" w:pos="9355"/>
      </w:tabs>
      <w:spacing w:after="200"/>
    </w:pPr>
    <w:rPr>
      <w:rFonts w:ascii="Calibri" w:eastAsia="Calibri" w:hAnsi="Calibri" w:cs="Calibri"/>
      <w:sz w:val="22"/>
    </w:rPr>
  </w:style>
  <w:style w:type="paragraph" w:styleId="ac">
    <w:name w:val="footer"/>
    <w:basedOn w:val="a"/>
    <w:link w:val="ad"/>
    <w:rsid w:val="009B174C"/>
    <w:pPr>
      <w:tabs>
        <w:tab w:val="center" w:pos="4677"/>
        <w:tab w:val="right" w:pos="9355"/>
      </w:tabs>
      <w:spacing w:after="200"/>
    </w:pPr>
    <w:rPr>
      <w:rFonts w:ascii="Calibri" w:eastAsia="Calibri" w:hAnsi="Calibri" w:cs="Calibri"/>
      <w:sz w:val="22"/>
    </w:rPr>
  </w:style>
  <w:style w:type="paragraph" w:customStyle="1" w:styleId="14">
    <w:name w:val="Абзац списка1"/>
    <w:basedOn w:val="a"/>
    <w:uiPriority w:val="99"/>
    <w:rsid w:val="009B174C"/>
    <w:pPr>
      <w:spacing w:after="200"/>
      <w:ind w:left="720"/>
    </w:pPr>
    <w:rPr>
      <w:rFonts w:ascii="Calibri" w:eastAsia="Calibri" w:hAnsi="Calibri" w:cs="Calibri"/>
      <w:sz w:val="22"/>
    </w:rPr>
  </w:style>
  <w:style w:type="paragraph" w:customStyle="1" w:styleId="ae">
    <w:name w:val="А.Заголовок"/>
    <w:basedOn w:val="a"/>
    <w:uiPriority w:val="99"/>
    <w:rsid w:val="009B174C"/>
    <w:pPr>
      <w:spacing w:before="240" w:after="240" w:line="240" w:lineRule="auto"/>
      <w:ind w:right="4678"/>
      <w:jc w:val="both"/>
    </w:pPr>
    <w:rPr>
      <w:rFonts w:eastAsia="Calibri"/>
      <w:szCs w:val="28"/>
    </w:rPr>
  </w:style>
  <w:style w:type="paragraph" w:styleId="af">
    <w:name w:val="Balloon Text"/>
    <w:basedOn w:val="a"/>
    <w:link w:val="af0"/>
    <w:rsid w:val="009B174C"/>
    <w:pPr>
      <w:spacing w:line="240" w:lineRule="auto"/>
    </w:pPr>
    <w:rPr>
      <w:rFonts w:ascii="Tahoma" w:eastAsia="Calibri" w:hAnsi="Tahoma" w:cs="Tahoma"/>
      <w:sz w:val="16"/>
      <w:szCs w:val="16"/>
    </w:rPr>
  </w:style>
  <w:style w:type="paragraph" w:customStyle="1" w:styleId="15">
    <w:name w:val="Текст примечания1"/>
    <w:basedOn w:val="a"/>
    <w:rsid w:val="009B174C"/>
    <w:pPr>
      <w:spacing w:after="200" w:line="240" w:lineRule="auto"/>
    </w:pPr>
    <w:rPr>
      <w:rFonts w:ascii="Calibri" w:eastAsia="Calibri" w:hAnsi="Calibri" w:cs="Calibri"/>
      <w:sz w:val="20"/>
      <w:szCs w:val="20"/>
    </w:rPr>
  </w:style>
  <w:style w:type="paragraph" w:styleId="af1">
    <w:name w:val="annotation subject"/>
    <w:basedOn w:val="15"/>
    <w:next w:val="15"/>
    <w:link w:val="af2"/>
    <w:rsid w:val="009B174C"/>
    <w:rPr>
      <w:b/>
      <w:bCs/>
    </w:rPr>
  </w:style>
  <w:style w:type="paragraph" w:customStyle="1" w:styleId="16">
    <w:name w:val="Рецензия1"/>
    <w:rsid w:val="009B174C"/>
    <w:pPr>
      <w:suppressAutoHyphens/>
    </w:pPr>
    <w:rPr>
      <w:sz w:val="28"/>
      <w:szCs w:val="22"/>
      <w:lang w:eastAsia="zh-CN"/>
    </w:rPr>
  </w:style>
  <w:style w:type="paragraph" w:styleId="af3">
    <w:name w:val="Normal (Web)"/>
    <w:aliases w:val="Обычный (веб) Знак1,Обычный (веб) Знак Знак"/>
    <w:basedOn w:val="a"/>
    <w:rsid w:val="009B174C"/>
    <w:pPr>
      <w:spacing w:before="280" w:after="280" w:line="360" w:lineRule="auto"/>
      <w:jc w:val="both"/>
    </w:pPr>
    <w:rPr>
      <w:rFonts w:eastAsia="SimSun"/>
      <w:sz w:val="16"/>
      <w:szCs w:val="16"/>
    </w:rPr>
  </w:style>
  <w:style w:type="paragraph" w:customStyle="1" w:styleId="17">
    <w:name w:val="Схема документа1"/>
    <w:basedOn w:val="a"/>
    <w:rsid w:val="009B174C"/>
    <w:pPr>
      <w:shd w:val="clear" w:color="auto" w:fill="000080"/>
    </w:pPr>
    <w:rPr>
      <w:rFonts w:ascii="Tahoma" w:hAnsi="Tahoma" w:cs="Tahoma"/>
      <w:sz w:val="20"/>
      <w:szCs w:val="20"/>
    </w:rPr>
  </w:style>
  <w:style w:type="paragraph" w:customStyle="1" w:styleId="af4">
    <w:name w:val="Содержимое таблицы"/>
    <w:basedOn w:val="a"/>
    <w:rsid w:val="009B174C"/>
    <w:pPr>
      <w:suppressLineNumbers/>
    </w:pPr>
  </w:style>
  <w:style w:type="paragraph" w:customStyle="1" w:styleId="af5">
    <w:name w:val="Заголовок таблицы"/>
    <w:basedOn w:val="af4"/>
    <w:rsid w:val="009B174C"/>
    <w:pPr>
      <w:jc w:val="center"/>
    </w:pPr>
    <w:rPr>
      <w:b/>
      <w:bCs/>
    </w:rPr>
  </w:style>
  <w:style w:type="paragraph" w:customStyle="1" w:styleId="af6">
    <w:name w:val="Содержимое врезки"/>
    <w:basedOn w:val="a"/>
    <w:rsid w:val="009B174C"/>
  </w:style>
  <w:style w:type="character" w:customStyle="1" w:styleId="ab">
    <w:name w:val="Верхний колонтитул Знак"/>
    <w:link w:val="aa"/>
    <w:locked/>
    <w:rsid w:val="003317E8"/>
    <w:rPr>
      <w:rFonts w:ascii="Calibri" w:eastAsia="Calibri" w:hAnsi="Calibri" w:cs="Calibri"/>
      <w:sz w:val="22"/>
      <w:szCs w:val="22"/>
      <w:lang w:eastAsia="zh-CN"/>
    </w:rPr>
  </w:style>
  <w:style w:type="character" w:customStyle="1" w:styleId="ad">
    <w:name w:val="Нижний колонтитул Знак"/>
    <w:link w:val="ac"/>
    <w:locked/>
    <w:rsid w:val="003317E8"/>
    <w:rPr>
      <w:rFonts w:ascii="Calibri" w:eastAsia="Calibri" w:hAnsi="Calibri" w:cs="Calibri"/>
      <w:sz w:val="22"/>
      <w:szCs w:val="22"/>
      <w:lang w:eastAsia="zh-CN"/>
    </w:rPr>
  </w:style>
  <w:style w:type="paragraph" w:customStyle="1" w:styleId="20">
    <w:name w:val="Абзац списка2"/>
    <w:basedOn w:val="a"/>
    <w:rsid w:val="003317E8"/>
    <w:pPr>
      <w:suppressAutoHyphens w:val="0"/>
      <w:spacing w:after="200"/>
      <w:ind w:left="720"/>
    </w:pPr>
    <w:rPr>
      <w:rFonts w:ascii="Calibri" w:eastAsia="Calibri" w:hAnsi="Calibri" w:cs="Calibri"/>
      <w:sz w:val="22"/>
      <w:lang w:eastAsia="en-US"/>
    </w:rPr>
  </w:style>
  <w:style w:type="character" w:customStyle="1" w:styleId="a7">
    <w:name w:val="Основной текст Знак"/>
    <w:link w:val="a6"/>
    <w:locked/>
    <w:rsid w:val="003317E8"/>
    <w:rPr>
      <w:rFonts w:ascii="Calibri" w:eastAsia="Calibri" w:hAnsi="Calibri" w:cs="Calibri"/>
      <w:sz w:val="22"/>
      <w:szCs w:val="22"/>
      <w:lang w:eastAsia="zh-CN"/>
    </w:rPr>
  </w:style>
  <w:style w:type="table" w:styleId="af7">
    <w:name w:val="Table Grid"/>
    <w:basedOn w:val="a1"/>
    <w:rsid w:val="003317E8"/>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0">
    <w:name w:val="Текст выноски Знак"/>
    <w:link w:val="af"/>
    <w:locked/>
    <w:rsid w:val="003317E8"/>
    <w:rPr>
      <w:rFonts w:ascii="Tahoma" w:eastAsia="Calibri" w:hAnsi="Tahoma" w:cs="Tahoma"/>
      <w:sz w:val="16"/>
      <w:szCs w:val="16"/>
      <w:lang w:eastAsia="zh-CN"/>
    </w:rPr>
  </w:style>
  <w:style w:type="character" w:styleId="af8">
    <w:name w:val="annotation reference"/>
    <w:semiHidden/>
    <w:rsid w:val="003317E8"/>
    <w:rPr>
      <w:rFonts w:cs="Times New Roman"/>
      <w:sz w:val="16"/>
      <w:szCs w:val="16"/>
    </w:rPr>
  </w:style>
  <w:style w:type="paragraph" w:styleId="af9">
    <w:name w:val="annotation text"/>
    <w:basedOn w:val="a"/>
    <w:link w:val="afa"/>
    <w:semiHidden/>
    <w:rsid w:val="003317E8"/>
    <w:pPr>
      <w:suppressAutoHyphens w:val="0"/>
      <w:spacing w:after="200" w:line="240" w:lineRule="auto"/>
    </w:pPr>
    <w:rPr>
      <w:rFonts w:ascii="Calibri" w:eastAsia="Calibri" w:hAnsi="Calibri"/>
      <w:sz w:val="20"/>
      <w:szCs w:val="20"/>
      <w:lang w:eastAsia="ru-RU"/>
    </w:rPr>
  </w:style>
  <w:style w:type="character" w:customStyle="1" w:styleId="afa">
    <w:name w:val="Текст примечания Знак"/>
    <w:basedOn w:val="a0"/>
    <w:link w:val="af9"/>
    <w:semiHidden/>
    <w:rsid w:val="003317E8"/>
    <w:rPr>
      <w:rFonts w:ascii="Calibri" w:eastAsia="Calibri" w:hAnsi="Calibri"/>
    </w:rPr>
  </w:style>
  <w:style w:type="character" w:customStyle="1" w:styleId="af2">
    <w:name w:val="Тема примечания Знак"/>
    <w:link w:val="af1"/>
    <w:locked/>
    <w:rsid w:val="003317E8"/>
    <w:rPr>
      <w:rFonts w:ascii="Calibri" w:eastAsia="Calibri" w:hAnsi="Calibri" w:cs="Calibri"/>
      <w:b/>
      <w:bCs/>
      <w:lang w:eastAsia="zh-CN"/>
    </w:rPr>
  </w:style>
  <w:style w:type="paragraph" w:customStyle="1" w:styleId="21">
    <w:name w:val="Рецензия2"/>
    <w:hidden/>
    <w:semiHidden/>
    <w:rsid w:val="003317E8"/>
    <w:rPr>
      <w:sz w:val="28"/>
      <w:szCs w:val="22"/>
      <w:lang w:eastAsia="en-US"/>
    </w:rPr>
  </w:style>
  <w:style w:type="character" w:customStyle="1" w:styleId="30">
    <w:name w:val="Заголовок 3 Знак"/>
    <w:link w:val="3"/>
    <w:locked/>
    <w:rsid w:val="003317E8"/>
    <w:rPr>
      <w:rFonts w:ascii="Cambria" w:eastAsia="SimSun" w:hAnsi="Cambria" w:cs="Cambria"/>
      <w:b/>
      <w:bCs/>
      <w:color w:val="4F81BD"/>
      <w:sz w:val="24"/>
      <w:szCs w:val="24"/>
      <w:lang w:eastAsia="zh-CN"/>
    </w:rPr>
  </w:style>
  <w:style w:type="character" w:customStyle="1" w:styleId="FontStyle20">
    <w:name w:val="Font Style20"/>
    <w:rsid w:val="003317E8"/>
    <w:rPr>
      <w:rFonts w:ascii="Times New Roman" w:hAnsi="Times New Roman" w:cs="Times New Roman"/>
      <w:sz w:val="26"/>
      <w:szCs w:val="26"/>
    </w:rPr>
  </w:style>
  <w:style w:type="character" w:customStyle="1" w:styleId="FontStyle23">
    <w:name w:val="Font Style23"/>
    <w:rsid w:val="003317E8"/>
    <w:rPr>
      <w:rFonts w:ascii="Times New Roman" w:hAnsi="Times New Roman" w:cs="Times New Roman"/>
      <w:sz w:val="18"/>
      <w:szCs w:val="18"/>
    </w:rPr>
  </w:style>
  <w:style w:type="character" w:customStyle="1" w:styleId="text1">
    <w:name w:val="text1"/>
    <w:rsid w:val="003317E8"/>
    <w:rPr>
      <w:rFonts w:ascii="Tahoma" w:hAnsi="Tahoma"/>
      <w:color w:val="000000"/>
      <w:sz w:val="20"/>
    </w:rPr>
  </w:style>
  <w:style w:type="paragraph" w:styleId="afb">
    <w:name w:val="List Paragraph"/>
    <w:basedOn w:val="a"/>
    <w:uiPriority w:val="99"/>
    <w:qFormat/>
    <w:rsid w:val="003317E8"/>
    <w:pPr>
      <w:suppressAutoHyphens w:val="0"/>
      <w:spacing w:line="360" w:lineRule="auto"/>
      <w:ind w:firstLine="709"/>
      <w:jc w:val="both"/>
    </w:pPr>
    <w:rPr>
      <w:sz w:val="26"/>
      <w:szCs w:val="26"/>
      <w:lang w:eastAsia="ru-RU"/>
    </w:rPr>
  </w:style>
  <w:style w:type="paragraph" w:customStyle="1" w:styleId="ConsNormal">
    <w:name w:val="ConsNormal"/>
    <w:uiPriority w:val="99"/>
    <w:rsid w:val="003317E8"/>
    <w:pPr>
      <w:autoSpaceDE w:val="0"/>
      <w:autoSpaceDN w:val="0"/>
      <w:adjustRightInd w:val="0"/>
      <w:ind w:right="19772" w:firstLine="720"/>
    </w:pPr>
    <w:rPr>
      <w:rFonts w:ascii="Arial" w:eastAsia="Calibri" w:hAnsi="Arial" w:cs="Arial"/>
    </w:rPr>
  </w:style>
  <w:style w:type="paragraph" w:customStyle="1" w:styleId="ConsNonformat">
    <w:name w:val="ConsNonformat"/>
    <w:rsid w:val="003317E8"/>
    <w:pPr>
      <w:widowControl w:val="0"/>
      <w:autoSpaceDE w:val="0"/>
      <w:autoSpaceDN w:val="0"/>
      <w:adjustRightInd w:val="0"/>
      <w:ind w:right="19772"/>
    </w:pPr>
    <w:rPr>
      <w:rFonts w:ascii="Courier New" w:hAnsi="Courier New" w:cs="Courier New"/>
    </w:rPr>
  </w:style>
  <w:style w:type="character" w:customStyle="1" w:styleId="tik-text1">
    <w:name w:val="tik-text1"/>
    <w:rsid w:val="003317E8"/>
    <w:rPr>
      <w:color w:val="B5B5B5"/>
      <w:sz w:val="17"/>
      <w:szCs w:val="17"/>
    </w:rPr>
  </w:style>
  <w:style w:type="character" w:customStyle="1" w:styleId="afc">
    <w:name w:val="Гипертекстовая ссылка"/>
    <w:uiPriority w:val="99"/>
    <w:rsid w:val="003317E8"/>
    <w:rPr>
      <w:color w:val="106BBE"/>
    </w:rPr>
  </w:style>
  <w:style w:type="paragraph" w:customStyle="1" w:styleId="afd">
    <w:name w:val="Прижатый влево"/>
    <w:basedOn w:val="a"/>
    <w:next w:val="a"/>
    <w:uiPriority w:val="99"/>
    <w:rsid w:val="003317E8"/>
    <w:pPr>
      <w:suppressAutoHyphens w:val="0"/>
      <w:autoSpaceDE w:val="0"/>
      <w:autoSpaceDN w:val="0"/>
      <w:adjustRightInd w:val="0"/>
      <w:spacing w:line="240" w:lineRule="auto"/>
    </w:pPr>
    <w:rPr>
      <w:rFonts w:ascii="Arial" w:eastAsia="Calibri" w:hAnsi="Arial" w:cs="Arial"/>
      <w:sz w:val="24"/>
      <w:szCs w:val="24"/>
      <w:lang w:eastAsia="ru-RU"/>
    </w:rPr>
  </w:style>
  <w:style w:type="paragraph" w:customStyle="1" w:styleId="western">
    <w:name w:val="western"/>
    <w:basedOn w:val="a"/>
    <w:rsid w:val="004F7E2C"/>
    <w:pPr>
      <w:suppressAutoHyphens w:val="0"/>
      <w:spacing w:before="100" w:beforeAutospacing="1" w:after="142" w:line="288" w:lineRule="auto"/>
    </w:pPr>
    <w:rPr>
      <w:color w:val="000000"/>
      <w:sz w:val="24"/>
      <w:szCs w:val="24"/>
      <w:lang w:eastAsia="ru-RU"/>
    </w:rPr>
  </w:style>
  <w:style w:type="character" w:customStyle="1" w:styleId="apple-converted-space">
    <w:name w:val="apple-converted-space"/>
    <w:rsid w:val="00EC418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174C"/>
    <w:pPr>
      <w:suppressAutoHyphens/>
      <w:spacing w:line="276" w:lineRule="auto"/>
    </w:pPr>
    <w:rPr>
      <w:sz w:val="28"/>
      <w:szCs w:val="22"/>
      <w:lang w:eastAsia="zh-CN"/>
    </w:rPr>
  </w:style>
  <w:style w:type="paragraph" w:styleId="3">
    <w:name w:val="heading 3"/>
    <w:basedOn w:val="a"/>
    <w:next w:val="a"/>
    <w:link w:val="30"/>
    <w:qFormat/>
    <w:rsid w:val="009B174C"/>
    <w:pPr>
      <w:keepNext/>
      <w:keepLines/>
      <w:numPr>
        <w:ilvl w:val="2"/>
        <w:numId w:val="1"/>
      </w:numPr>
      <w:spacing w:before="200"/>
      <w:outlineLvl w:val="2"/>
    </w:pPr>
    <w:rPr>
      <w:rFonts w:ascii="Cambria" w:eastAsia="SimSun" w:hAnsi="Cambria" w:cs="Cambria"/>
      <w:b/>
      <w:bCs/>
      <w:color w:val="4F81BD"/>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9B174C"/>
    <w:rPr>
      <w:rFonts w:ascii="Symbol" w:hAnsi="Symbol" w:cs="Symbol" w:hint="default"/>
    </w:rPr>
  </w:style>
  <w:style w:type="character" w:customStyle="1" w:styleId="WW8Num1z1">
    <w:name w:val="WW8Num1z1"/>
    <w:rsid w:val="009B174C"/>
    <w:rPr>
      <w:rFonts w:ascii="Courier New" w:hAnsi="Courier New" w:cs="Courier New" w:hint="default"/>
    </w:rPr>
  </w:style>
  <w:style w:type="character" w:customStyle="1" w:styleId="WW8Num1z2">
    <w:name w:val="WW8Num1z2"/>
    <w:rsid w:val="009B174C"/>
    <w:rPr>
      <w:rFonts w:ascii="Wingdings" w:hAnsi="Wingdings" w:cs="Wingdings" w:hint="default"/>
    </w:rPr>
  </w:style>
  <w:style w:type="character" w:customStyle="1" w:styleId="WW8Num2z0">
    <w:name w:val="WW8Num2z0"/>
    <w:rsid w:val="009B174C"/>
    <w:rPr>
      <w:rFonts w:cs="Times New Roman"/>
    </w:rPr>
  </w:style>
  <w:style w:type="character" w:customStyle="1" w:styleId="WW8Num3z0">
    <w:name w:val="WW8Num3z0"/>
    <w:rsid w:val="009B174C"/>
    <w:rPr>
      <w:rFonts w:ascii="Times New Roman" w:eastAsia="Times New Roman" w:hAnsi="Times New Roman" w:cs="Times New Roman" w:hint="default"/>
      <w:sz w:val="24"/>
    </w:rPr>
  </w:style>
  <w:style w:type="character" w:customStyle="1" w:styleId="WW8Num3z1">
    <w:name w:val="WW8Num3z1"/>
    <w:rsid w:val="009B174C"/>
    <w:rPr>
      <w:rFonts w:cs="Times New Roman"/>
    </w:rPr>
  </w:style>
  <w:style w:type="character" w:customStyle="1" w:styleId="WW8Num4z0">
    <w:name w:val="WW8Num4z0"/>
    <w:rsid w:val="009B174C"/>
    <w:rPr>
      <w:rFonts w:ascii="Symbol" w:hAnsi="Symbol" w:cs="Symbol" w:hint="default"/>
      <w:sz w:val="26"/>
      <w:szCs w:val="26"/>
    </w:rPr>
  </w:style>
  <w:style w:type="character" w:customStyle="1" w:styleId="WW8Num4z1">
    <w:name w:val="WW8Num4z1"/>
    <w:rsid w:val="009B174C"/>
    <w:rPr>
      <w:rFonts w:cs="Times New Roman" w:hint="default"/>
    </w:rPr>
  </w:style>
  <w:style w:type="character" w:customStyle="1" w:styleId="WW8Num4z2">
    <w:name w:val="WW8Num4z2"/>
    <w:rsid w:val="009B174C"/>
    <w:rPr>
      <w:rFonts w:cs="Times New Roman"/>
    </w:rPr>
  </w:style>
  <w:style w:type="character" w:customStyle="1" w:styleId="WW8Num5z0">
    <w:name w:val="WW8Num5z0"/>
    <w:rsid w:val="009B174C"/>
    <w:rPr>
      <w:rFonts w:ascii="Symbol" w:hAnsi="Symbol" w:cs="Symbol" w:hint="default"/>
    </w:rPr>
  </w:style>
  <w:style w:type="character" w:customStyle="1" w:styleId="WW8Num5z1">
    <w:name w:val="WW8Num5z1"/>
    <w:rsid w:val="009B174C"/>
    <w:rPr>
      <w:rFonts w:ascii="Courier New" w:hAnsi="Courier New" w:cs="Courier New" w:hint="default"/>
    </w:rPr>
  </w:style>
  <w:style w:type="character" w:customStyle="1" w:styleId="WW8Num5z2">
    <w:name w:val="WW8Num5z2"/>
    <w:rsid w:val="009B174C"/>
    <w:rPr>
      <w:rFonts w:ascii="Wingdings" w:hAnsi="Wingdings" w:cs="Wingdings" w:hint="default"/>
    </w:rPr>
  </w:style>
  <w:style w:type="character" w:customStyle="1" w:styleId="WW8Num6z0">
    <w:name w:val="WW8Num6z0"/>
    <w:rsid w:val="009B174C"/>
    <w:rPr>
      <w:rFonts w:ascii="Symbol" w:hAnsi="Symbol" w:cs="Symbol" w:hint="default"/>
    </w:rPr>
  </w:style>
  <w:style w:type="character" w:customStyle="1" w:styleId="WW8Num6z1">
    <w:name w:val="WW8Num6z1"/>
    <w:rsid w:val="009B174C"/>
    <w:rPr>
      <w:rFonts w:ascii="Courier New" w:hAnsi="Courier New" w:cs="Courier New" w:hint="default"/>
    </w:rPr>
  </w:style>
  <w:style w:type="character" w:customStyle="1" w:styleId="WW8Num6z2">
    <w:name w:val="WW8Num6z2"/>
    <w:rsid w:val="009B174C"/>
    <w:rPr>
      <w:rFonts w:ascii="Wingdings" w:hAnsi="Wingdings" w:cs="Wingdings" w:hint="default"/>
    </w:rPr>
  </w:style>
  <w:style w:type="character" w:customStyle="1" w:styleId="WW8Num7z0">
    <w:name w:val="WW8Num7z0"/>
    <w:rsid w:val="009B174C"/>
    <w:rPr>
      <w:rFonts w:cs="Times New Roman"/>
    </w:rPr>
  </w:style>
  <w:style w:type="character" w:customStyle="1" w:styleId="WW8Num8z0">
    <w:name w:val="WW8Num8z0"/>
    <w:rsid w:val="009B174C"/>
    <w:rPr>
      <w:rFonts w:cs="Times New Roman"/>
    </w:rPr>
  </w:style>
  <w:style w:type="character" w:customStyle="1" w:styleId="WW8Num8z1">
    <w:name w:val="WW8Num8z1"/>
    <w:rsid w:val="009B174C"/>
    <w:rPr>
      <w:rFonts w:cs="Times New Roman" w:hint="default"/>
    </w:rPr>
  </w:style>
  <w:style w:type="character" w:customStyle="1" w:styleId="WW8Num9z0">
    <w:name w:val="WW8Num9z0"/>
    <w:rsid w:val="009B174C"/>
    <w:rPr>
      <w:rFonts w:cs="Times New Roman" w:hint="default"/>
    </w:rPr>
  </w:style>
  <w:style w:type="character" w:customStyle="1" w:styleId="WW8Num9z1">
    <w:name w:val="WW8Num9z1"/>
    <w:rsid w:val="009B174C"/>
    <w:rPr>
      <w:rFonts w:cs="Times New Roman"/>
    </w:rPr>
  </w:style>
  <w:style w:type="character" w:customStyle="1" w:styleId="WW8Num10z0">
    <w:name w:val="WW8Num10z0"/>
    <w:rsid w:val="009B174C"/>
    <w:rPr>
      <w:rFonts w:ascii="Symbol" w:hAnsi="Symbol" w:cs="Symbol" w:hint="default"/>
    </w:rPr>
  </w:style>
  <w:style w:type="character" w:customStyle="1" w:styleId="WW8Num10z1">
    <w:name w:val="WW8Num10z1"/>
    <w:rsid w:val="009B174C"/>
    <w:rPr>
      <w:rFonts w:ascii="Courier New" w:hAnsi="Courier New" w:cs="Courier New" w:hint="default"/>
    </w:rPr>
  </w:style>
  <w:style w:type="character" w:customStyle="1" w:styleId="WW8Num10z2">
    <w:name w:val="WW8Num10z2"/>
    <w:rsid w:val="009B174C"/>
    <w:rPr>
      <w:rFonts w:ascii="Wingdings" w:hAnsi="Wingdings" w:cs="Wingdings" w:hint="default"/>
    </w:rPr>
  </w:style>
  <w:style w:type="character" w:customStyle="1" w:styleId="WW8Num11z0">
    <w:name w:val="WW8Num11z0"/>
    <w:rsid w:val="009B174C"/>
    <w:rPr>
      <w:rFonts w:ascii="Symbol" w:hAnsi="Symbol" w:cs="Symbol" w:hint="default"/>
    </w:rPr>
  </w:style>
  <w:style w:type="character" w:customStyle="1" w:styleId="WW8Num11z1">
    <w:name w:val="WW8Num11z1"/>
    <w:rsid w:val="009B174C"/>
    <w:rPr>
      <w:rFonts w:ascii="Courier New" w:hAnsi="Courier New" w:cs="Courier New" w:hint="default"/>
    </w:rPr>
  </w:style>
  <w:style w:type="character" w:customStyle="1" w:styleId="WW8Num11z2">
    <w:name w:val="WW8Num11z2"/>
    <w:rsid w:val="009B174C"/>
    <w:rPr>
      <w:rFonts w:ascii="Wingdings" w:hAnsi="Wingdings" w:cs="Wingdings" w:hint="default"/>
    </w:rPr>
  </w:style>
  <w:style w:type="character" w:customStyle="1" w:styleId="WW8Num12z0">
    <w:name w:val="WW8Num12z0"/>
    <w:rsid w:val="009B174C"/>
    <w:rPr>
      <w:rFonts w:ascii="Symbol" w:hAnsi="Symbol" w:cs="Symbol" w:hint="default"/>
    </w:rPr>
  </w:style>
  <w:style w:type="character" w:customStyle="1" w:styleId="WW8Num12z1">
    <w:name w:val="WW8Num12z1"/>
    <w:rsid w:val="009B174C"/>
    <w:rPr>
      <w:rFonts w:cs="Times New Roman" w:hint="default"/>
    </w:rPr>
  </w:style>
  <w:style w:type="character" w:customStyle="1" w:styleId="WW8Num12z2">
    <w:name w:val="WW8Num12z2"/>
    <w:rsid w:val="009B174C"/>
    <w:rPr>
      <w:rFonts w:cs="Times New Roman"/>
    </w:rPr>
  </w:style>
  <w:style w:type="character" w:customStyle="1" w:styleId="WW8Num13z0">
    <w:name w:val="WW8Num13z0"/>
    <w:rsid w:val="009B174C"/>
    <w:rPr>
      <w:rFonts w:ascii="Times New Roman" w:eastAsia="Times New Roman" w:hAnsi="Times New Roman" w:cs="Times New Roman" w:hint="default"/>
      <w:sz w:val="24"/>
    </w:rPr>
  </w:style>
  <w:style w:type="character" w:customStyle="1" w:styleId="WW8Num13z1">
    <w:name w:val="WW8Num13z1"/>
    <w:rsid w:val="009B174C"/>
    <w:rPr>
      <w:rFonts w:cs="Times New Roman"/>
    </w:rPr>
  </w:style>
  <w:style w:type="character" w:customStyle="1" w:styleId="WW8Num14z0">
    <w:name w:val="WW8Num14z0"/>
    <w:rsid w:val="009B174C"/>
    <w:rPr>
      <w:rFonts w:ascii="Times New Roman" w:eastAsia="Times New Roman" w:hAnsi="Times New Roman" w:cs="Times New Roman" w:hint="default"/>
      <w:sz w:val="24"/>
    </w:rPr>
  </w:style>
  <w:style w:type="character" w:customStyle="1" w:styleId="WW8Num14z1">
    <w:name w:val="WW8Num14z1"/>
    <w:rsid w:val="009B174C"/>
    <w:rPr>
      <w:rFonts w:cs="Times New Roman"/>
    </w:rPr>
  </w:style>
  <w:style w:type="character" w:customStyle="1" w:styleId="WW8Num15z0">
    <w:name w:val="WW8Num15z0"/>
    <w:rsid w:val="009B174C"/>
    <w:rPr>
      <w:rFonts w:cs="Times New Roman" w:hint="default"/>
    </w:rPr>
  </w:style>
  <w:style w:type="character" w:customStyle="1" w:styleId="WW8Num15z1">
    <w:name w:val="WW8Num15z1"/>
    <w:rsid w:val="009B174C"/>
    <w:rPr>
      <w:rFonts w:cs="Times New Roman"/>
    </w:rPr>
  </w:style>
  <w:style w:type="character" w:customStyle="1" w:styleId="WW8Num16z0">
    <w:name w:val="WW8Num16z0"/>
    <w:rsid w:val="009B174C"/>
    <w:rPr>
      <w:rFonts w:ascii="Times New Roman" w:eastAsia="Times New Roman" w:hAnsi="Times New Roman" w:cs="Times New Roman" w:hint="default"/>
      <w:sz w:val="24"/>
    </w:rPr>
  </w:style>
  <w:style w:type="character" w:customStyle="1" w:styleId="WW8Num16z1">
    <w:name w:val="WW8Num16z1"/>
    <w:rsid w:val="009B174C"/>
    <w:rPr>
      <w:rFonts w:cs="Times New Roman"/>
    </w:rPr>
  </w:style>
  <w:style w:type="character" w:customStyle="1" w:styleId="WW8Num17z0">
    <w:name w:val="WW8Num17z0"/>
    <w:rsid w:val="009B174C"/>
    <w:rPr>
      <w:rFonts w:ascii="Symbol" w:hAnsi="Symbol" w:cs="Symbol" w:hint="default"/>
    </w:rPr>
  </w:style>
  <w:style w:type="character" w:customStyle="1" w:styleId="WW8Num17z1">
    <w:name w:val="WW8Num17z1"/>
    <w:rsid w:val="009B174C"/>
    <w:rPr>
      <w:rFonts w:ascii="Courier New" w:hAnsi="Courier New" w:cs="Courier New" w:hint="default"/>
    </w:rPr>
  </w:style>
  <w:style w:type="character" w:customStyle="1" w:styleId="WW8Num17z2">
    <w:name w:val="WW8Num17z2"/>
    <w:rsid w:val="009B174C"/>
    <w:rPr>
      <w:rFonts w:ascii="Wingdings" w:hAnsi="Wingdings" w:cs="Wingdings" w:hint="default"/>
    </w:rPr>
  </w:style>
  <w:style w:type="character" w:customStyle="1" w:styleId="WW8Num18z0">
    <w:name w:val="WW8Num18z0"/>
    <w:rsid w:val="009B174C"/>
    <w:rPr>
      <w:rFonts w:hint="default"/>
    </w:rPr>
  </w:style>
  <w:style w:type="character" w:customStyle="1" w:styleId="WW8Num19z0">
    <w:name w:val="WW8Num19z0"/>
    <w:rsid w:val="009B174C"/>
    <w:rPr>
      <w:rFonts w:ascii="Symbol" w:hAnsi="Symbol" w:cs="Symbol" w:hint="default"/>
    </w:rPr>
  </w:style>
  <w:style w:type="character" w:customStyle="1" w:styleId="WW8Num19z1">
    <w:name w:val="WW8Num19z1"/>
    <w:rsid w:val="009B174C"/>
    <w:rPr>
      <w:rFonts w:ascii="Courier New" w:hAnsi="Courier New" w:cs="Courier New" w:hint="default"/>
    </w:rPr>
  </w:style>
  <w:style w:type="character" w:customStyle="1" w:styleId="WW8Num19z2">
    <w:name w:val="WW8Num19z2"/>
    <w:rsid w:val="009B174C"/>
    <w:rPr>
      <w:rFonts w:ascii="Wingdings" w:hAnsi="Wingdings" w:cs="Wingdings" w:hint="default"/>
    </w:rPr>
  </w:style>
  <w:style w:type="character" w:customStyle="1" w:styleId="WW8Num20z0">
    <w:name w:val="WW8Num20z0"/>
    <w:rsid w:val="009B174C"/>
    <w:rPr>
      <w:rFonts w:ascii="Symbol" w:hAnsi="Symbol" w:cs="Symbol" w:hint="default"/>
    </w:rPr>
  </w:style>
  <w:style w:type="character" w:customStyle="1" w:styleId="WW8Num20z1">
    <w:name w:val="WW8Num20z1"/>
    <w:rsid w:val="009B174C"/>
    <w:rPr>
      <w:rFonts w:cs="Times New Roman" w:hint="default"/>
    </w:rPr>
  </w:style>
  <w:style w:type="character" w:customStyle="1" w:styleId="WW8Num20z2">
    <w:name w:val="WW8Num20z2"/>
    <w:rsid w:val="009B174C"/>
    <w:rPr>
      <w:rFonts w:cs="Times New Roman"/>
    </w:rPr>
  </w:style>
  <w:style w:type="character" w:customStyle="1" w:styleId="WW8Num21z0">
    <w:name w:val="WW8Num21z0"/>
    <w:rsid w:val="009B174C"/>
    <w:rPr>
      <w:rFonts w:cs="Times New Roman"/>
    </w:rPr>
  </w:style>
  <w:style w:type="character" w:customStyle="1" w:styleId="WW8Num22z0">
    <w:name w:val="WW8Num22z0"/>
    <w:rsid w:val="009B174C"/>
    <w:rPr>
      <w:rFonts w:ascii="Times New Roman" w:eastAsia="Times New Roman" w:hAnsi="Times New Roman" w:cs="Times New Roman" w:hint="default"/>
      <w:sz w:val="24"/>
    </w:rPr>
  </w:style>
  <w:style w:type="character" w:customStyle="1" w:styleId="WW8Num22z1">
    <w:name w:val="WW8Num22z1"/>
    <w:rsid w:val="009B174C"/>
    <w:rPr>
      <w:rFonts w:cs="Times New Roman"/>
    </w:rPr>
  </w:style>
  <w:style w:type="character" w:customStyle="1" w:styleId="WW8Num23z0">
    <w:name w:val="WW8Num23z0"/>
    <w:rsid w:val="009B174C"/>
    <w:rPr>
      <w:rFonts w:cs="Times New Roman"/>
      <w:b w:val="0"/>
      <w:bCs w:val="0"/>
    </w:rPr>
  </w:style>
  <w:style w:type="character" w:customStyle="1" w:styleId="WW8Num23z1">
    <w:name w:val="WW8Num23z1"/>
    <w:rsid w:val="009B174C"/>
    <w:rPr>
      <w:rFonts w:cs="Times New Roman"/>
    </w:rPr>
  </w:style>
  <w:style w:type="character" w:customStyle="1" w:styleId="WW8Num24z0">
    <w:name w:val="WW8Num24z0"/>
    <w:rsid w:val="009B174C"/>
    <w:rPr>
      <w:rFonts w:ascii="Symbol" w:hAnsi="Symbol" w:cs="Symbol" w:hint="default"/>
    </w:rPr>
  </w:style>
  <w:style w:type="character" w:customStyle="1" w:styleId="WW8Num24z1">
    <w:name w:val="WW8Num24z1"/>
    <w:rsid w:val="009B174C"/>
    <w:rPr>
      <w:rFonts w:ascii="Courier New" w:hAnsi="Courier New" w:cs="Courier New" w:hint="default"/>
    </w:rPr>
  </w:style>
  <w:style w:type="character" w:customStyle="1" w:styleId="WW8Num24z2">
    <w:name w:val="WW8Num24z2"/>
    <w:rsid w:val="009B174C"/>
    <w:rPr>
      <w:rFonts w:ascii="Wingdings" w:hAnsi="Wingdings" w:cs="Wingdings" w:hint="default"/>
    </w:rPr>
  </w:style>
  <w:style w:type="character" w:customStyle="1" w:styleId="WW8Num25z0">
    <w:name w:val="WW8Num25z0"/>
    <w:rsid w:val="009B174C"/>
    <w:rPr>
      <w:rFonts w:ascii="Times New Roman" w:eastAsia="Times New Roman" w:hAnsi="Times New Roman" w:cs="Times New Roman" w:hint="default"/>
      <w:sz w:val="24"/>
    </w:rPr>
  </w:style>
  <w:style w:type="character" w:customStyle="1" w:styleId="WW8Num25z1">
    <w:name w:val="WW8Num25z1"/>
    <w:rsid w:val="009B174C"/>
    <w:rPr>
      <w:rFonts w:cs="Times New Roman"/>
    </w:rPr>
  </w:style>
  <w:style w:type="character" w:customStyle="1" w:styleId="WW8Num26z0">
    <w:name w:val="WW8Num26z0"/>
    <w:rsid w:val="009B174C"/>
    <w:rPr>
      <w:rFonts w:cs="Times New Roman"/>
      <w:b w:val="0"/>
      <w:bCs w:val="0"/>
    </w:rPr>
  </w:style>
  <w:style w:type="character" w:customStyle="1" w:styleId="WW8Num26z1">
    <w:name w:val="WW8Num26z1"/>
    <w:rsid w:val="009B174C"/>
    <w:rPr>
      <w:rFonts w:cs="Times New Roman"/>
    </w:rPr>
  </w:style>
  <w:style w:type="character" w:customStyle="1" w:styleId="WW8Num27z0">
    <w:name w:val="WW8Num27z0"/>
    <w:rsid w:val="009B174C"/>
    <w:rPr>
      <w:rFonts w:ascii="Times New Roman" w:eastAsia="Times New Roman" w:hAnsi="Times New Roman" w:cs="Times New Roman" w:hint="default"/>
      <w:sz w:val="24"/>
    </w:rPr>
  </w:style>
  <w:style w:type="character" w:customStyle="1" w:styleId="WW8Num27z1">
    <w:name w:val="WW8Num27z1"/>
    <w:rsid w:val="009B174C"/>
    <w:rPr>
      <w:rFonts w:cs="Times New Roman"/>
    </w:rPr>
  </w:style>
  <w:style w:type="character" w:customStyle="1" w:styleId="WW8Num28z0">
    <w:name w:val="WW8Num28z0"/>
    <w:rsid w:val="009B174C"/>
    <w:rPr>
      <w:rFonts w:ascii="Symbol" w:hAnsi="Symbol" w:cs="Symbol" w:hint="default"/>
    </w:rPr>
  </w:style>
  <w:style w:type="character" w:customStyle="1" w:styleId="WW8Num28z1">
    <w:name w:val="WW8Num28z1"/>
    <w:rsid w:val="009B174C"/>
    <w:rPr>
      <w:rFonts w:ascii="Courier New" w:hAnsi="Courier New" w:cs="Courier New" w:hint="default"/>
    </w:rPr>
  </w:style>
  <w:style w:type="character" w:customStyle="1" w:styleId="WW8Num28z2">
    <w:name w:val="WW8Num28z2"/>
    <w:rsid w:val="009B174C"/>
    <w:rPr>
      <w:rFonts w:ascii="Wingdings" w:hAnsi="Wingdings" w:cs="Wingdings" w:hint="default"/>
    </w:rPr>
  </w:style>
  <w:style w:type="character" w:customStyle="1" w:styleId="WW8Num29z0">
    <w:name w:val="WW8Num29z0"/>
    <w:rsid w:val="009B174C"/>
    <w:rPr>
      <w:rFonts w:ascii="Symbol" w:hAnsi="Symbol" w:cs="Symbol" w:hint="default"/>
    </w:rPr>
  </w:style>
  <w:style w:type="character" w:customStyle="1" w:styleId="WW8Num29z1">
    <w:name w:val="WW8Num29z1"/>
    <w:rsid w:val="009B174C"/>
    <w:rPr>
      <w:rFonts w:ascii="Courier New" w:hAnsi="Courier New" w:cs="Courier New" w:hint="default"/>
    </w:rPr>
  </w:style>
  <w:style w:type="character" w:customStyle="1" w:styleId="WW8Num29z2">
    <w:name w:val="WW8Num29z2"/>
    <w:rsid w:val="009B174C"/>
    <w:rPr>
      <w:rFonts w:ascii="Wingdings" w:hAnsi="Wingdings" w:cs="Wingdings" w:hint="default"/>
    </w:rPr>
  </w:style>
  <w:style w:type="character" w:customStyle="1" w:styleId="WW8Num30z0">
    <w:name w:val="WW8Num30z0"/>
    <w:rsid w:val="009B174C"/>
    <w:rPr>
      <w:rFonts w:cs="Times New Roman" w:hint="default"/>
    </w:rPr>
  </w:style>
  <w:style w:type="character" w:customStyle="1" w:styleId="WW8Num30z1">
    <w:name w:val="WW8Num30z1"/>
    <w:rsid w:val="009B174C"/>
    <w:rPr>
      <w:rFonts w:cs="Times New Roman"/>
    </w:rPr>
  </w:style>
  <w:style w:type="character" w:customStyle="1" w:styleId="WW8Num31z0">
    <w:name w:val="WW8Num31z0"/>
    <w:rsid w:val="009B174C"/>
    <w:rPr>
      <w:rFonts w:ascii="Symbol" w:hAnsi="Symbol" w:cs="Symbol" w:hint="default"/>
    </w:rPr>
  </w:style>
  <w:style w:type="character" w:customStyle="1" w:styleId="WW8Num31z1">
    <w:name w:val="WW8Num31z1"/>
    <w:rsid w:val="009B174C"/>
    <w:rPr>
      <w:rFonts w:cs="Times New Roman" w:hint="default"/>
    </w:rPr>
  </w:style>
  <w:style w:type="character" w:customStyle="1" w:styleId="WW8Num31z2">
    <w:name w:val="WW8Num31z2"/>
    <w:rsid w:val="009B174C"/>
    <w:rPr>
      <w:rFonts w:cs="Times New Roman"/>
    </w:rPr>
  </w:style>
  <w:style w:type="character" w:customStyle="1" w:styleId="WW8Num32z0">
    <w:name w:val="WW8Num32z0"/>
    <w:rsid w:val="009B174C"/>
    <w:rPr>
      <w:rFonts w:ascii="Symbol" w:hAnsi="Symbol" w:cs="Symbol" w:hint="default"/>
    </w:rPr>
  </w:style>
  <w:style w:type="character" w:customStyle="1" w:styleId="WW8Num32z1">
    <w:name w:val="WW8Num32z1"/>
    <w:rsid w:val="009B174C"/>
    <w:rPr>
      <w:rFonts w:ascii="Courier New" w:hAnsi="Courier New" w:cs="Courier New" w:hint="default"/>
    </w:rPr>
  </w:style>
  <w:style w:type="character" w:customStyle="1" w:styleId="WW8Num32z2">
    <w:name w:val="WW8Num32z2"/>
    <w:rsid w:val="009B174C"/>
    <w:rPr>
      <w:rFonts w:ascii="Wingdings" w:hAnsi="Wingdings" w:cs="Wingdings" w:hint="default"/>
    </w:rPr>
  </w:style>
  <w:style w:type="character" w:customStyle="1" w:styleId="WW8Num33z0">
    <w:name w:val="WW8Num33z0"/>
    <w:rsid w:val="009B174C"/>
    <w:rPr>
      <w:rFonts w:ascii="Symbol" w:hAnsi="Symbol" w:cs="Symbol" w:hint="default"/>
    </w:rPr>
  </w:style>
  <w:style w:type="character" w:customStyle="1" w:styleId="WW8Num33z1">
    <w:name w:val="WW8Num33z1"/>
    <w:rsid w:val="009B174C"/>
    <w:rPr>
      <w:rFonts w:cs="Times New Roman" w:hint="default"/>
    </w:rPr>
  </w:style>
  <w:style w:type="character" w:customStyle="1" w:styleId="WW8Num33z2">
    <w:name w:val="WW8Num33z2"/>
    <w:rsid w:val="009B174C"/>
    <w:rPr>
      <w:rFonts w:cs="Times New Roman"/>
    </w:rPr>
  </w:style>
  <w:style w:type="character" w:customStyle="1" w:styleId="1">
    <w:name w:val="Основной шрифт абзаца1"/>
    <w:rsid w:val="009B174C"/>
  </w:style>
  <w:style w:type="character" w:customStyle="1" w:styleId="5">
    <w:name w:val="Знак Знак5"/>
    <w:rsid w:val="009B174C"/>
    <w:rPr>
      <w:rFonts w:ascii="Calibri" w:hAnsi="Calibri" w:cs="Times New Roman"/>
      <w:sz w:val="22"/>
      <w:szCs w:val="22"/>
    </w:rPr>
  </w:style>
  <w:style w:type="character" w:customStyle="1" w:styleId="4">
    <w:name w:val="Знак Знак4"/>
    <w:rsid w:val="009B174C"/>
    <w:rPr>
      <w:rFonts w:ascii="Calibri" w:hAnsi="Calibri" w:cs="Times New Roman"/>
      <w:sz w:val="22"/>
      <w:szCs w:val="22"/>
    </w:rPr>
  </w:style>
  <w:style w:type="character" w:customStyle="1" w:styleId="31">
    <w:name w:val="Знак Знак3"/>
    <w:rsid w:val="009B174C"/>
    <w:rPr>
      <w:rFonts w:ascii="Calibri" w:hAnsi="Calibri" w:cs="Times New Roman"/>
      <w:sz w:val="22"/>
      <w:szCs w:val="22"/>
    </w:rPr>
  </w:style>
  <w:style w:type="character" w:customStyle="1" w:styleId="2">
    <w:name w:val="Знак Знак2"/>
    <w:rsid w:val="009B174C"/>
    <w:rPr>
      <w:rFonts w:ascii="Tahoma" w:hAnsi="Tahoma" w:cs="Tahoma"/>
      <w:sz w:val="16"/>
      <w:szCs w:val="16"/>
    </w:rPr>
  </w:style>
  <w:style w:type="character" w:styleId="a3">
    <w:name w:val="Hyperlink"/>
    <w:uiPriority w:val="99"/>
    <w:rsid w:val="009B174C"/>
    <w:rPr>
      <w:rFonts w:cs="Times New Roman"/>
      <w:color w:val="0000FF"/>
      <w:u w:val="single"/>
    </w:rPr>
  </w:style>
  <w:style w:type="character" w:customStyle="1" w:styleId="10">
    <w:name w:val="Знак примечания1"/>
    <w:rsid w:val="009B174C"/>
    <w:rPr>
      <w:rFonts w:cs="Times New Roman"/>
      <w:sz w:val="16"/>
      <w:szCs w:val="16"/>
    </w:rPr>
  </w:style>
  <w:style w:type="character" w:customStyle="1" w:styleId="11">
    <w:name w:val="Знак Знак1"/>
    <w:rsid w:val="009B174C"/>
    <w:rPr>
      <w:rFonts w:ascii="Calibri" w:hAnsi="Calibri" w:cs="Times New Roman"/>
      <w:sz w:val="20"/>
      <w:szCs w:val="20"/>
    </w:rPr>
  </w:style>
  <w:style w:type="character" w:customStyle="1" w:styleId="a4">
    <w:name w:val="Знак Знак"/>
    <w:rsid w:val="009B174C"/>
    <w:rPr>
      <w:rFonts w:ascii="Calibri" w:hAnsi="Calibri" w:cs="Times New Roman"/>
      <w:b/>
      <w:bCs/>
      <w:sz w:val="20"/>
      <w:szCs w:val="20"/>
    </w:rPr>
  </w:style>
  <w:style w:type="character" w:customStyle="1" w:styleId="6">
    <w:name w:val="Знак Знак6"/>
    <w:rsid w:val="009B174C"/>
    <w:rPr>
      <w:rFonts w:ascii="Cambria" w:eastAsia="SimSun" w:hAnsi="Cambria" w:cs="Cambria"/>
      <w:b/>
      <w:bCs/>
      <w:color w:val="4F81BD"/>
      <w:sz w:val="24"/>
      <w:szCs w:val="24"/>
      <w:lang w:eastAsia="zh-CN"/>
    </w:rPr>
  </w:style>
  <w:style w:type="character" w:customStyle="1" w:styleId="12">
    <w:name w:val="Обычный (веб) Знак1 Знак"/>
    <w:aliases w:val="Обычный (веб) Знак,Обычный (веб) Знак Знак Знак"/>
    <w:rsid w:val="009B174C"/>
    <w:rPr>
      <w:rFonts w:eastAsia="SimSun"/>
      <w:sz w:val="16"/>
    </w:rPr>
  </w:style>
  <w:style w:type="character" w:customStyle="1" w:styleId="ConsPlusNormal">
    <w:name w:val="ConsPlusNormal Знак"/>
    <w:rsid w:val="009B174C"/>
    <w:rPr>
      <w:rFonts w:ascii="Arial" w:hAnsi="Arial" w:cs="Arial"/>
      <w:sz w:val="26"/>
    </w:rPr>
  </w:style>
  <w:style w:type="paragraph" w:customStyle="1" w:styleId="a5">
    <w:name w:val="Заголовок"/>
    <w:basedOn w:val="a"/>
    <w:next w:val="a6"/>
    <w:rsid w:val="009B174C"/>
    <w:pPr>
      <w:keepNext/>
      <w:spacing w:before="240" w:after="120"/>
    </w:pPr>
    <w:rPr>
      <w:rFonts w:ascii="Liberation Sans" w:eastAsia="Microsoft YaHei" w:hAnsi="Liberation Sans" w:cs="Mangal"/>
      <w:szCs w:val="28"/>
    </w:rPr>
  </w:style>
  <w:style w:type="paragraph" w:styleId="a6">
    <w:name w:val="Body Text"/>
    <w:basedOn w:val="a"/>
    <w:link w:val="a7"/>
    <w:rsid w:val="009B174C"/>
    <w:pPr>
      <w:spacing w:after="120"/>
    </w:pPr>
    <w:rPr>
      <w:rFonts w:ascii="Calibri" w:eastAsia="Calibri" w:hAnsi="Calibri" w:cs="Calibri"/>
      <w:sz w:val="22"/>
    </w:rPr>
  </w:style>
  <w:style w:type="paragraph" w:styleId="a8">
    <w:name w:val="List"/>
    <w:basedOn w:val="a6"/>
    <w:rsid w:val="009B174C"/>
    <w:rPr>
      <w:rFonts w:cs="Mangal"/>
    </w:rPr>
  </w:style>
  <w:style w:type="paragraph" w:styleId="a9">
    <w:name w:val="caption"/>
    <w:basedOn w:val="a"/>
    <w:qFormat/>
    <w:rsid w:val="009B174C"/>
    <w:pPr>
      <w:suppressLineNumbers/>
      <w:spacing w:before="120" w:after="120"/>
    </w:pPr>
    <w:rPr>
      <w:rFonts w:cs="Mangal"/>
      <w:i/>
      <w:iCs/>
      <w:sz w:val="24"/>
      <w:szCs w:val="24"/>
    </w:rPr>
  </w:style>
  <w:style w:type="paragraph" w:customStyle="1" w:styleId="13">
    <w:name w:val="Указатель1"/>
    <w:basedOn w:val="a"/>
    <w:rsid w:val="009B174C"/>
    <w:pPr>
      <w:suppressLineNumbers/>
    </w:pPr>
    <w:rPr>
      <w:rFonts w:cs="Mangal"/>
    </w:rPr>
  </w:style>
  <w:style w:type="paragraph" w:customStyle="1" w:styleId="ConsPlusNormal0">
    <w:name w:val="ConsPlusNormal"/>
    <w:rsid w:val="009B174C"/>
    <w:pPr>
      <w:widowControl w:val="0"/>
      <w:suppressAutoHyphens/>
      <w:autoSpaceDE w:val="0"/>
    </w:pPr>
    <w:rPr>
      <w:rFonts w:ascii="Arial" w:eastAsia="Calibri" w:hAnsi="Arial" w:cs="Arial"/>
      <w:sz w:val="26"/>
      <w:szCs w:val="26"/>
      <w:lang w:eastAsia="zh-CN"/>
    </w:rPr>
  </w:style>
  <w:style w:type="paragraph" w:customStyle="1" w:styleId="ConsPlusNonformat">
    <w:name w:val="ConsPlusNonformat"/>
    <w:rsid w:val="009B174C"/>
    <w:pPr>
      <w:widowControl w:val="0"/>
      <w:suppressAutoHyphens/>
      <w:autoSpaceDE w:val="0"/>
    </w:pPr>
    <w:rPr>
      <w:rFonts w:ascii="Courier New" w:eastAsia="Calibri" w:hAnsi="Courier New" w:cs="Courier New"/>
      <w:lang w:eastAsia="zh-CN"/>
    </w:rPr>
  </w:style>
  <w:style w:type="paragraph" w:customStyle="1" w:styleId="ConsPlusTitle">
    <w:name w:val="ConsPlusTitle"/>
    <w:uiPriority w:val="99"/>
    <w:rsid w:val="009B174C"/>
    <w:pPr>
      <w:widowControl w:val="0"/>
      <w:suppressAutoHyphens/>
      <w:autoSpaceDE w:val="0"/>
    </w:pPr>
    <w:rPr>
      <w:rFonts w:ascii="Arial" w:eastAsia="Calibri" w:hAnsi="Arial" w:cs="Arial"/>
      <w:b/>
      <w:bCs/>
      <w:lang w:eastAsia="zh-CN"/>
    </w:rPr>
  </w:style>
  <w:style w:type="paragraph" w:customStyle="1" w:styleId="ConsPlusCell">
    <w:name w:val="ConsPlusCell"/>
    <w:rsid w:val="009B174C"/>
    <w:pPr>
      <w:widowControl w:val="0"/>
      <w:suppressAutoHyphens/>
      <w:autoSpaceDE w:val="0"/>
    </w:pPr>
    <w:rPr>
      <w:rFonts w:ascii="Arial" w:eastAsia="Calibri" w:hAnsi="Arial" w:cs="Arial"/>
      <w:lang w:eastAsia="zh-CN"/>
    </w:rPr>
  </w:style>
  <w:style w:type="paragraph" w:styleId="aa">
    <w:name w:val="header"/>
    <w:basedOn w:val="a"/>
    <w:link w:val="ab"/>
    <w:rsid w:val="009B174C"/>
    <w:pPr>
      <w:tabs>
        <w:tab w:val="center" w:pos="4677"/>
        <w:tab w:val="right" w:pos="9355"/>
      </w:tabs>
      <w:spacing w:after="200"/>
    </w:pPr>
    <w:rPr>
      <w:rFonts w:ascii="Calibri" w:eastAsia="Calibri" w:hAnsi="Calibri" w:cs="Calibri"/>
      <w:sz w:val="22"/>
    </w:rPr>
  </w:style>
  <w:style w:type="paragraph" w:styleId="ac">
    <w:name w:val="footer"/>
    <w:basedOn w:val="a"/>
    <w:link w:val="ad"/>
    <w:rsid w:val="009B174C"/>
    <w:pPr>
      <w:tabs>
        <w:tab w:val="center" w:pos="4677"/>
        <w:tab w:val="right" w:pos="9355"/>
      </w:tabs>
      <w:spacing w:after="200"/>
    </w:pPr>
    <w:rPr>
      <w:rFonts w:ascii="Calibri" w:eastAsia="Calibri" w:hAnsi="Calibri" w:cs="Calibri"/>
      <w:sz w:val="22"/>
    </w:rPr>
  </w:style>
  <w:style w:type="paragraph" w:customStyle="1" w:styleId="14">
    <w:name w:val="Абзац списка1"/>
    <w:basedOn w:val="a"/>
    <w:uiPriority w:val="99"/>
    <w:rsid w:val="009B174C"/>
    <w:pPr>
      <w:spacing w:after="200"/>
      <w:ind w:left="720"/>
    </w:pPr>
    <w:rPr>
      <w:rFonts w:ascii="Calibri" w:eastAsia="Calibri" w:hAnsi="Calibri" w:cs="Calibri"/>
      <w:sz w:val="22"/>
    </w:rPr>
  </w:style>
  <w:style w:type="paragraph" w:customStyle="1" w:styleId="ae">
    <w:name w:val="А.Заголовок"/>
    <w:basedOn w:val="a"/>
    <w:uiPriority w:val="99"/>
    <w:rsid w:val="009B174C"/>
    <w:pPr>
      <w:spacing w:before="240" w:after="240" w:line="240" w:lineRule="auto"/>
      <w:ind w:right="4678"/>
      <w:jc w:val="both"/>
    </w:pPr>
    <w:rPr>
      <w:rFonts w:eastAsia="Calibri"/>
      <w:szCs w:val="28"/>
    </w:rPr>
  </w:style>
  <w:style w:type="paragraph" w:styleId="af">
    <w:name w:val="Balloon Text"/>
    <w:basedOn w:val="a"/>
    <w:link w:val="af0"/>
    <w:rsid w:val="009B174C"/>
    <w:pPr>
      <w:spacing w:line="240" w:lineRule="auto"/>
    </w:pPr>
    <w:rPr>
      <w:rFonts w:ascii="Tahoma" w:eastAsia="Calibri" w:hAnsi="Tahoma" w:cs="Tahoma"/>
      <w:sz w:val="16"/>
      <w:szCs w:val="16"/>
    </w:rPr>
  </w:style>
  <w:style w:type="paragraph" w:customStyle="1" w:styleId="15">
    <w:name w:val="Текст примечания1"/>
    <w:basedOn w:val="a"/>
    <w:rsid w:val="009B174C"/>
    <w:pPr>
      <w:spacing w:after="200" w:line="240" w:lineRule="auto"/>
    </w:pPr>
    <w:rPr>
      <w:rFonts w:ascii="Calibri" w:eastAsia="Calibri" w:hAnsi="Calibri" w:cs="Calibri"/>
      <w:sz w:val="20"/>
      <w:szCs w:val="20"/>
    </w:rPr>
  </w:style>
  <w:style w:type="paragraph" w:styleId="af1">
    <w:name w:val="annotation subject"/>
    <w:basedOn w:val="15"/>
    <w:next w:val="15"/>
    <w:link w:val="af2"/>
    <w:rsid w:val="009B174C"/>
    <w:rPr>
      <w:b/>
      <w:bCs/>
    </w:rPr>
  </w:style>
  <w:style w:type="paragraph" w:customStyle="1" w:styleId="16">
    <w:name w:val="Рецензия1"/>
    <w:rsid w:val="009B174C"/>
    <w:pPr>
      <w:suppressAutoHyphens/>
    </w:pPr>
    <w:rPr>
      <w:sz w:val="28"/>
      <w:szCs w:val="22"/>
      <w:lang w:eastAsia="zh-CN"/>
    </w:rPr>
  </w:style>
  <w:style w:type="paragraph" w:styleId="af3">
    <w:name w:val="Normal (Web)"/>
    <w:aliases w:val="Обычный (веб) Знак1,Обычный (веб) Знак Знак"/>
    <w:basedOn w:val="a"/>
    <w:rsid w:val="009B174C"/>
    <w:pPr>
      <w:spacing w:before="280" w:after="280" w:line="360" w:lineRule="auto"/>
      <w:jc w:val="both"/>
    </w:pPr>
    <w:rPr>
      <w:rFonts w:eastAsia="SimSun"/>
      <w:sz w:val="16"/>
      <w:szCs w:val="16"/>
    </w:rPr>
  </w:style>
  <w:style w:type="paragraph" w:customStyle="1" w:styleId="17">
    <w:name w:val="Схема документа1"/>
    <w:basedOn w:val="a"/>
    <w:rsid w:val="009B174C"/>
    <w:pPr>
      <w:shd w:val="clear" w:color="auto" w:fill="000080"/>
    </w:pPr>
    <w:rPr>
      <w:rFonts w:ascii="Tahoma" w:hAnsi="Tahoma" w:cs="Tahoma"/>
      <w:sz w:val="20"/>
      <w:szCs w:val="20"/>
    </w:rPr>
  </w:style>
  <w:style w:type="paragraph" w:customStyle="1" w:styleId="af4">
    <w:name w:val="Содержимое таблицы"/>
    <w:basedOn w:val="a"/>
    <w:rsid w:val="009B174C"/>
    <w:pPr>
      <w:suppressLineNumbers/>
    </w:pPr>
  </w:style>
  <w:style w:type="paragraph" w:customStyle="1" w:styleId="af5">
    <w:name w:val="Заголовок таблицы"/>
    <w:basedOn w:val="af4"/>
    <w:rsid w:val="009B174C"/>
    <w:pPr>
      <w:jc w:val="center"/>
    </w:pPr>
    <w:rPr>
      <w:b/>
      <w:bCs/>
    </w:rPr>
  </w:style>
  <w:style w:type="paragraph" w:customStyle="1" w:styleId="af6">
    <w:name w:val="Содержимое врезки"/>
    <w:basedOn w:val="a"/>
    <w:rsid w:val="009B174C"/>
  </w:style>
  <w:style w:type="character" w:customStyle="1" w:styleId="ab">
    <w:name w:val="Верхний колонтитул Знак"/>
    <w:link w:val="aa"/>
    <w:locked/>
    <w:rsid w:val="003317E8"/>
    <w:rPr>
      <w:rFonts w:ascii="Calibri" w:eastAsia="Calibri" w:hAnsi="Calibri" w:cs="Calibri"/>
      <w:sz w:val="22"/>
      <w:szCs w:val="22"/>
      <w:lang w:eastAsia="zh-CN"/>
    </w:rPr>
  </w:style>
  <w:style w:type="character" w:customStyle="1" w:styleId="ad">
    <w:name w:val="Нижний колонтитул Знак"/>
    <w:link w:val="ac"/>
    <w:locked/>
    <w:rsid w:val="003317E8"/>
    <w:rPr>
      <w:rFonts w:ascii="Calibri" w:eastAsia="Calibri" w:hAnsi="Calibri" w:cs="Calibri"/>
      <w:sz w:val="22"/>
      <w:szCs w:val="22"/>
      <w:lang w:eastAsia="zh-CN"/>
    </w:rPr>
  </w:style>
  <w:style w:type="paragraph" w:customStyle="1" w:styleId="20">
    <w:name w:val="Абзац списка2"/>
    <w:basedOn w:val="a"/>
    <w:rsid w:val="003317E8"/>
    <w:pPr>
      <w:suppressAutoHyphens w:val="0"/>
      <w:spacing w:after="200"/>
      <w:ind w:left="720"/>
    </w:pPr>
    <w:rPr>
      <w:rFonts w:ascii="Calibri" w:eastAsia="Calibri" w:hAnsi="Calibri" w:cs="Calibri"/>
      <w:sz w:val="22"/>
      <w:lang w:eastAsia="en-US"/>
    </w:rPr>
  </w:style>
  <w:style w:type="character" w:customStyle="1" w:styleId="a7">
    <w:name w:val="Основной текст Знак"/>
    <w:link w:val="a6"/>
    <w:locked/>
    <w:rsid w:val="003317E8"/>
    <w:rPr>
      <w:rFonts w:ascii="Calibri" w:eastAsia="Calibri" w:hAnsi="Calibri" w:cs="Calibri"/>
      <w:sz w:val="22"/>
      <w:szCs w:val="22"/>
      <w:lang w:eastAsia="zh-CN"/>
    </w:rPr>
  </w:style>
  <w:style w:type="table" w:styleId="af7">
    <w:name w:val="Table Grid"/>
    <w:basedOn w:val="a1"/>
    <w:rsid w:val="003317E8"/>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0">
    <w:name w:val="Текст выноски Знак"/>
    <w:link w:val="af"/>
    <w:locked/>
    <w:rsid w:val="003317E8"/>
    <w:rPr>
      <w:rFonts w:ascii="Tahoma" w:eastAsia="Calibri" w:hAnsi="Tahoma" w:cs="Tahoma"/>
      <w:sz w:val="16"/>
      <w:szCs w:val="16"/>
      <w:lang w:eastAsia="zh-CN"/>
    </w:rPr>
  </w:style>
  <w:style w:type="character" w:styleId="af8">
    <w:name w:val="annotation reference"/>
    <w:semiHidden/>
    <w:rsid w:val="003317E8"/>
    <w:rPr>
      <w:rFonts w:cs="Times New Roman"/>
      <w:sz w:val="16"/>
      <w:szCs w:val="16"/>
    </w:rPr>
  </w:style>
  <w:style w:type="paragraph" w:styleId="af9">
    <w:name w:val="annotation text"/>
    <w:basedOn w:val="a"/>
    <w:link w:val="afa"/>
    <w:semiHidden/>
    <w:rsid w:val="003317E8"/>
    <w:pPr>
      <w:suppressAutoHyphens w:val="0"/>
      <w:spacing w:after="200" w:line="240" w:lineRule="auto"/>
    </w:pPr>
    <w:rPr>
      <w:rFonts w:ascii="Calibri" w:eastAsia="Calibri" w:hAnsi="Calibri"/>
      <w:sz w:val="20"/>
      <w:szCs w:val="20"/>
      <w:lang w:eastAsia="ru-RU"/>
    </w:rPr>
  </w:style>
  <w:style w:type="character" w:customStyle="1" w:styleId="afa">
    <w:name w:val="Текст примечания Знак"/>
    <w:basedOn w:val="a0"/>
    <w:link w:val="af9"/>
    <w:semiHidden/>
    <w:rsid w:val="003317E8"/>
    <w:rPr>
      <w:rFonts w:ascii="Calibri" w:eastAsia="Calibri" w:hAnsi="Calibri"/>
    </w:rPr>
  </w:style>
  <w:style w:type="character" w:customStyle="1" w:styleId="af2">
    <w:name w:val="Тема примечания Знак"/>
    <w:link w:val="af1"/>
    <w:locked/>
    <w:rsid w:val="003317E8"/>
    <w:rPr>
      <w:rFonts w:ascii="Calibri" w:eastAsia="Calibri" w:hAnsi="Calibri" w:cs="Calibri"/>
      <w:b/>
      <w:bCs/>
      <w:lang w:eastAsia="zh-CN"/>
    </w:rPr>
  </w:style>
  <w:style w:type="paragraph" w:customStyle="1" w:styleId="21">
    <w:name w:val="Рецензия2"/>
    <w:hidden/>
    <w:semiHidden/>
    <w:rsid w:val="003317E8"/>
    <w:rPr>
      <w:sz w:val="28"/>
      <w:szCs w:val="22"/>
      <w:lang w:eastAsia="en-US"/>
    </w:rPr>
  </w:style>
  <w:style w:type="character" w:customStyle="1" w:styleId="30">
    <w:name w:val="Заголовок 3 Знак"/>
    <w:link w:val="3"/>
    <w:locked/>
    <w:rsid w:val="003317E8"/>
    <w:rPr>
      <w:rFonts w:ascii="Cambria" w:eastAsia="SimSun" w:hAnsi="Cambria" w:cs="Cambria"/>
      <w:b/>
      <w:bCs/>
      <w:color w:val="4F81BD"/>
      <w:sz w:val="24"/>
      <w:szCs w:val="24"/>
      <w:lang w:eastAsia="zh-CN"/>
    </w:rPr>
  </w:style>
  <w:style w:type="character" w:customStyle="1" w:styleId="FontStyle20">
    <w:name w:val="Font Style20"/>
    <w:rsid w:val="003317E8"/>
    <w:rPr>
      <w:rFonts w:ascii="Times New Roman" w:hAnsi="Times New Roman" w:cs="Times New Roman"/>
      <w:sz w:val="26"/>
      <w:szCs w:val="26"/>
    </w:rPr>
  </w:style>
  <w:style w:type="character" w:customStyle="1" w:styleId="FontStyle23">
    <w:name w:val="Font Style23"/>
    <w:rsid w:val="003317E8"/>
    <w:rPr>
      <w:rFonts w:ascii="Times New Roman" w:hAnsi="Times New Roman" w:cs="Times New Roman"/>
      <w:sz w:val="18"/>
      <w:szCs w:val="18"/>
    </w:rPr>
  </w:style>
  <w:style w:type="character" w:customStyle="1" w:styleId="text1">
    <w:name w:val="text1"/>
    <w:rsid w:val="003317E8"/>
    <w:rPr>
      <w:rFonts w:ascii="Tahoma" w:hAnsi="Tahoma"/>
      <w:color w:val="000000"/>
      <w:sz w:val="20"/>
    </w:rPr>
  </w:style>
  <w:style w:type="paragraph" w:styleId="afb">
    <w:name w:val="List Paragraph"/>
    <w:basedOn w:val="a"/>
    <w:uiPriority w:val="99"/>
    <w:qFormat/>
    <w:rsid w:val="003317E8"/>
    <w:pPr>
      <w:suppressAutoHyphens w:val="0"/>
      <w:spacing w:line="360" w:lineRule="auto"/>
      <w:ind w:firstLine="709"/>
      <w:jc w:val="both"/>
    </w:pPr>
    <w:rPr>
      <w:sz w:val="26"/>
      <w:szCs w:val="26"/>
      <w:lang w:eastAsia="ru-RU"/>
    </w:rPr>
  </w:style>
  <w:style w:type="paragraph" w:customStyle="1" w:styleId="ConsNormal">
    <w:name w:val="ConsNormal"/>
    <w:uiPriority w:val="99"/>
    <w:rsid w:val="003317E8"/>
    <w:pPr>
      <w:autoSpaceDE w:val="0"/>
      <w:autoSpaceDN w:val="0"/>
      <w:adjustRightInd w:val="0"/>
      <w:ind w:right="19772" w:firstLine="720"/>
    </w:pPr>
    <w:rPr>
      <w:rFonts w:ascii="Arial" w:eastAsia="Calibri" w:hAnsi="Arial" w:cs="Arial"/>
    </w:rPr>
  </w:style>
  <w:style w:type="paragraph" w:customStyle="1" w:styleId="ConsNonformat">
    <w:name w:val="ConsNonformat"/>
    <w:rsid w:val="003317E8"/>
    <w:pPr>
      <w:widowControl w:val="0"/>
      <w:autoSpaceDE w:val="0"/>
      <w:autoSpaceDN w:val="0"/>
      <w:adjustRightInd w:val="0"/>
      <w:ind w:right="19772"/>
    </w:pPr>
    <w:rPr>
      <w:rFonts w:ascii="Courier New" w:hAnsi="Courier New" w:cs="Courier New"/>
    </w:rPr>
  </w:style>
  <w:style w:type="character" w:customStyle="1" w:styleId="tik-text1">
    <w:name w:val="tik-text1"/>
    <w:rsid w:val="003317E8"/>
    <w:rPr>
      <w:color w:val="B5B5B5"/>
      <w:sz w:val="17"/>
      <w:szCs w:val="17"/>
    </w:rPr>
  </w:style>
  <w:style w:type="character" w:customStyle="1" w:styleId="afc">
    <w:name w:val="Гипертекстовая ссылка"/>
    <w:uiPriority w:val="99"/>
    <w:rsid w:val="003317E8"/>
    <w:rPr>
      <w:color w:val="106BBE"/>
    </w:rPr>
  </w:style>
  <w:style w:type="paragraph" w:customStyle="1" w:styleId="afd">
    <w:name w:val="Прижатый влево"/>
    <w:basedOn w:val="a"/>
    <w:next w:val="a"/>
    <w:uiPriority w:val="99"/>
    <w:rsid w:val="003317E8"/>
    <w:pPr>
      <w:suppressAutoHyphens w:val="0"/>
      <w:autoSpaceDE w:val="0"/>
      <w:autoSpaceDN w:val="0"/>
      <w:adjustRightInd w:val="0"/>
      <w:spacing w:line="240" w:lineRule="auto"/>
    </w:pPr>
    <w:rPr>
      <w:rFonts w:ascii="Arial" w:eastAsia="Calibri" w:hAnsi="Arial" w:cs="Arial"/>
      <w:sz w:val="24"/>
      <w:szCs w:val="24"/>
      <w:lang w:eastAsia="ru-RU"/>
    </w:rPr>
  </w:style>
  <w:style w:type="paragraph" w:customStyle="1" w:styleId="western">
    <w:name w:val="western"/>
    <w:basedOn w:val="a"/>
    <w:rsid w:val="004F7E2C"/>
    <w:pPr>
      <w:suppressAutoHyphens w:val="0"/>
      <w:spacing w:before="100" w:beforeAutospacing="1" w:after="142" w:line="288" w:lineRule="auto"/>
    </w:pPr>
    <w:rPr>
      <w:color w:val="000000"/>
      <w:sz w:val="24"/>
      <w:szCs w:val="24"/>
      <w:lang w:eastAsia="ru-RU"/>
    </w:rPr>
  </w:style>
  <w:style w:type="character" w:customStyle="1" w:styleId="apple-converted-space">
    <w:name w:val="apple-converted-space"/>
    <w:rsid w:val="00EC41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191267">
      <w:bodyDiv w:val="1"/>
      <w:marLeft w:val="0"/>
      <w:marRight w:val="0"/>
      <w:marTop w:val="0"/>
      <w:marBottom w:val="0"/>
      <w:divBdr>
        <w:top w:val="none" w:sz="0" w:space="0" w:color="auto"/>
        <w:left w:val="none" w:sz="0" w:space="0" w:color="auto"/>
        <w:bottom w:val="none" w:sz="0" w:space="0" w:color="auto"/>
        <w:right w:val="none" w:sz="0" w:space="0" w:color="auto"/>
      </w:divBdr>
    </w:div>
    <w:div w:id="96778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se.garant.ru/71129192/" TargetMode="External"/><Relationship Id="rId13" Type="http://schemas.openxmlformats.org/officeDocument/2006/relationships/hyperlink" Target="consultantplus://offline/ref=8794FED986B55548A1DC2BEC54A3A2D0519ED9E980699B6A81FB3CE5F6B5E8B199C574A25B037D40uAI7C" TargetMode="External"/><Relationship Id="rId18" Type="http://schemas.openxmlformats.org/officeDocument/2006/relationships/hyperlink" Target="http://www.consultant.ru/document/cons_doc_LAW_51040/570afc6feff03328459242886307d6aebe1ccb6b/" TargetMode="External"/><Relationship Id="rId26" Type="http://schemas.openxmlformats.org/officeDocument/2006/relationships/hyperlink" Target="http://tambr.ru" TargetMode="External"/><Relationship Id="rId3" Type="http://schemas.microsoft.com/office/2007/relationships/stylesWithEffects" Target="stylesWithEffects.xml"/><Relationship Id="rId21" Type="http://schemas.openxmlformats.org/officeDocument/2006/relationships/hyperlink" Target="http://www.consultant.ru/document/cons_doc_LAW_51040/570afc6feff03328459242886307d6aebe1ccb6b/" TargetMode="External"/><Relationship Id="rId34" Type="http://schemas.openxmlformats.org/officeDocument/2006/relationships/image" Target="media/image1.emf"/><Relationship Id="rId7" Type="http://schemas.openxmlformats.org/officeDocument/2006/relationships/hyperlink" Target="consultantplus://offline/main?base=LAW;n=103155;fld=134" TargetMode="External"/><Relationship Id="rId12" Type="http://schemas.openxmlformats.org/officeDocument/2006/relationships/hyperlink" Target="consultantplus://offline/ref=8794FED986B55548A1DC2BEC54A3A2D0519ED9E980699B6A81FB3CE5F6B5E8B199C574A75Fu0IAC" TargetMode="External"/><Relationship Id="rId17" Type="http://schemas.openxmlformats.org/officeDocument/2006/relationships/hyperlink" Target="http://www.consultant.ru/document/cons_doc_LAW_33773/7729dbf6ae67c5ca92046e9d5c3160107ef8f01d/" TargetMode="External"/><Relationship Id="rId25" Type="http://schemas.openxmlformats.org/officeDocument/2006/relationships/hyperlink" Target="consultantplus://offline/ref=D36867573EB864E51D08F100F3D00B403EDBD7680B3252CA53B5E615w5SEF" TargetMode="External"/><Relationship Id="rId33" Type="http://schemas.openxmlformats.org/officeDocument/2006/relationships/hyperlink" Target="consultantplus://offline/ref=9CD504DCB17E29EDC652491C6E3D30175027817E360BB848C79A49C8485A598F5497000C10CAE3D5K3j9A" TargetMode="External"/><Relationship Id="rId2" Type="http://schemas.openxmlformats.org/officeDocument/2006/relationships/styles" Target="styles.xml"/><Relationship Id="rId16" Type="http://schemas.openxmlformats.org/officeDocument/2006/relationships/hyperlink" Target="consultantplus://offline/ref=50A59231A1FC3A89BB584819592E850C8BADAF261E37DC3C2327F780E212F7B715C0DD326E9FOAU0C" TargetMode="External"/><Relationship Id="rId20" Type="http://schemas.openxmlformats.org/officeDocument/2006/relationships/hyperlink" Target="http://www.consultant.ru/document/cons_doc_LAW_33773/7729dbf6ae67c5ca92046e9d5c3160107ef8f01d/" TargetMode="External"/><Relationship Id="rId29" Type="http://schemas.openxmlformats.org/officeDocument/2006/relationships/hyperlink" Target="consultantplus://offline/ref=8794FED986B55548A1DC2BEC54A3A2D0519ED9E980699B6A81FB3CE5F6B5E8B199C574A75Fu0IAC" TargetMode="External"/><Relationship Id="rId1" Type="http://schemas.openxmlformats.org/officeDocument/2006/relationships/numbering" Target="numbering.xml"/><Relationship Id="rId6" Type="http://schemas.openxmlformats.org/officeDocument/2006/relationships/hyperlink" Target="consultantplus://offline/ref=9CD504DCB17E29EDC652491C6E3D30175024847F3902B848C79A49C848K5jAA" TargetMode="External"/><Relationship Id="rId11" Type="http://schemas.openxmlformats.org/officeDocument/2006/relationships/hyperlink" Target="consultantplus://offline/ref=047BC1613F933130B3C52FB4E7A329B5C22E4834026C19286454EE297B80556302945722D8E0A118K8R2C" TargetMode="External"/><Relationship Id="rId24" Type="http://schemas.openxmlformats.org/officeDocument/2006/relationships/hyperlink" Target="consultantplus://offline/ref=D36867573EB864E51D08F100F3D00B4036D1DA670C380FC05BECEA1759B5AE0352D276A212DAA138w0SCF" TargetMode="External"/><Relationship Id="rId32" Type="http://schemas.openxmlformats.org/officeDocument/2006/relationships/hyperlink" Target="consultantplus://offline/ref=8794FED986B55548A1DC2BEC54A3A2D0519ED9E980699B6A81FB3CE5F6B5E8B199C574A25B037949uAI4C"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8794FED986B55548A1DC2BEC54A3A2D0519ED9E980699B6A81FB3CE5F6B5E8B199C574A25B037949uAI4C" TargetMode="External"/><Relationship Id="rId23" Type="http://schemas.openxmlformats.org/officeDocument/2006/relationships/hyperlink" Target="http://www.consultant.ru/document/cons_doc_LAW_51040/570afc6feff03328459242886307d6aebe1ccb6b/" TargetMode="External"/><Relationship Id="rId28" Type="http://schemas.openxmlformats.org/officeDocument/2006/relationships/hyperlink" Target="consultantplus://offline/ref=047BC1613F933130B3C52FB4E7A329B5C22E4834026C19286454EE297B80556302945722D8E0A118K8R2C" TargetMode="External"/><Relationship Id="rId36" Type="http://schemas.openxmlformats.org/officeDocument/2006/relationships/fontTable" Target="fontTable.xml"/><Relationship Id="rId10" Type="http://schemas.openxmlformats.org/officeDocument/2006/relationships/hyperlink" Target="consultantplus://offline/ref=31823BE41D3BCB0253572D21E190BA17577346DCE8328BA691A2B2027B0F61143B6467BA0702h7O9D" TargetMode="External"/><Relationship Id="rId19" Type="http://schemas.openxmlformats.org/officeDocument/2006/relationships/hyperlink" Target="http://www.consultant.ru/document/cons_doc_LAW_51040/570afc6feff03328459242886307d6aebe1ccb6b/" TargetMode="External"/><Relationship Id="rId31" Type="http://schemas.openxmlformats.org/officeDocument/2006/relationships/hyperlink" Target="consultantplus://offline/ref=8794FED986B55548A1DC2BEC54A3A2D0519ED9E980699B6A81FB3CE5F6B5E8B199C574A65Bu0I2C" TargetMode="External"/><Relationship Id="rId4" Type="http://schemas.openxmlformats.org/officeDocument/2006/relationships/settings" Target="settings.xml"/><Relationship Id="rId9" Type="http://schemas.openxmlformats.org/officeDocument/2006/relationships/hyperlink" Target="garantF1://890941.3145" TargetMode="External"/><Relationship Id="rId14" Type="http://schemas.openxmlformats.org/officeDocument/2006/relationships/hyperlink" Target="consultantplus://offline/ref=8794FED986B55548A1DC2BEC54A3A2D0519ED9E980699B6A81FB3CE5F6B5E8B199C574A65Bu0I2C" TargetMode="External"/><Relationship Id="rId22" Type="http://schemas.openxmlformats.org/officeDocument/2006/relationships/hyperlink" Target="http://www.consultant.ru/document/cons_doc_LAW_51040/570afc6feff03328459242886307d6aebe1ccb6b/" TargetMode="External"/><Relationship Id="rId27" Type="http://schemas.openxmlformats.org/officeDocument/2006/relationships/hyperlink" Target="consultantplus://offline/ref=31823BE41D3BCB0253572D21E190BA17577346DCE8328BA691A2B2027B0F61143B6467BA0702h7O9D" TargetMode="External"/><Relationship Id="rId30" Type="http://schemas.openxmlformats.org/officeDocument/2006/relationships/hyperlink" Target="consultantplus://offline/ref=8794FED986B55548A1DC2BEC54A3A2D0519ED9E980699B6A81FB3CE5F6B5E8B199C574A25B037D40uAI7C" TargetMode="External"/><Relationship Id="rId35" Type="http://schemas.openxmlformats.org/officeDocument/2006/relationships/package" Target="embeddings/______Microsoft_PowerPoint1.sld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63</Pages>
  <Words>20671</Words>
  <Characters>117828</Characters>
  <Application>Microsoft Office Word</Application>
  <DocSecurity>0</DocSecurity>
  <Lines>981</Lines>
  <Paragraphs>276</Paragraphs>
  <ScaleCrop>false</ScaleCrop>
  <HeadingPairs>
    <vt:vector size="2" baseType="variant">
      <vt:variant>
        <vt:lpstr>Название</vt:lpstr>
      </vt:variant>
      <vt:variant>
        <vt:i4>1</vt:i4>
      </vt:variant>
    </vt:vector>
  </HeadingPairs>
  <TitlesOfParts>
    <vt:vector size="1" baseType="lpstr">
      <vt:lpstr>АДМИНИСТРАТИВНЫЙ РЕГЛАМЕНТ</vt:lpstr>
    </vt:vector>
  </TitlesOfParts>
  <Company>Krokoz™</Company>
  <LinksUpToDate>false</LinksUpToDate>
  <CharactersWithSpaces>138223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MP</dc:creator>
  <cp:lastModifiedBy>COMP62</cp:lastModifiedBy>
  <cp:revision>3</cp:revision>
  <cp:lastPrinted>2016-08-08T06:26:00Z</cp:lastPrinted>
  <dcterms:created xsi:type="dcterms:W3CDTF">2017-12-01T05:55:00Z</dcterms:created>
  <dcterms:modified xsi:type="dcterms:W3CDTF">2017-12-01T06:56:00Z</dcterms:modified>
</cp:coreProperties>
</file>